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xmlns:w15="http://schemas.microsoft.com/office/word/2012/wordml" xmlns:aink="http://schemas.microsoft.com/office/drawing/2016/ink" xmlns:w16se="http://schemas.microsoft.com/office/word/2015/wordml/symex" xmlns:w16sdtdh="http://schemas.microsoft.com/office/word/2020/wordml/sdtdatahash" xmlns:am3d="http://schemas.microsoft.com/office/drawing/2017/model3d" xmlns:oel="http://schemas.microsoft.com/office/2019/extlst" xmlns:cx2="http://schemas.microsoft.com/office/drawing/2015/10/21/chartex" xmlns:cx1="http://schemas.microsoft.com/office/drawing/2015/9/8/chartex" xmlns:w16="http://schemas.microsoft.com/office/word/2018/wordml" xmlns:cx4="http://schemas.microsoft.com/office/drawing/2016/5/10/chartex" xmlns:cx3="http://schemas.microsoft.com/office/drawing/2016/5/9/chartex" xmlns:cx6="http://schemas.microsoft.com/office/drawing/2016/5/12/chartex" xmlns:cx5="http://schemas.microsoft.com/office/drawing/2016/5/11/chartex" xmlns:cx8="http://schemas.microsoft.com/office/drawing/2016/5/14/chartex" xmlns:cx7="http://schemas.microsoft.com/office/drawing/2016/5/13/chartex" xmlns:w16cex="http://schemas.microsoft.com/office/word/2018/wordml/cex" xmlns:cx="http://schemas.microsoft.com/office/drawing/2014/chartex" xmlns:w16cid="http://schemas.microsoft.com/office/word/2016/wordml/cid" mc:Ignorable="w14 wp14">
  <w:body>
    <w:p>
      <w:pPr>
        <w:pStyle w:val="6"/>
        <w:snapToGrid w:val="0"/>
        <w:spacing w:line="400" w:lineRule="exact"/>
        <w:ind w:firstLine="0"/>
        <w:jc w:val="center"/>
        <w:rPr>
          <w:rFonts w:hint="eastAsia" w:eastAsia="黑体"/>
          <w:bCs/>
          <w:sz w:val="36"/>
          <w:szCs w:val="36"/>
        </w:rPr>
      </w:pPr>
      <w:bookmarkStart w:id="4" w:name="_GoBack"/>
      <w:bookmarkEnd w:id="4"/>
      <w:r>
        <w:rPr>
          <w:rFonts w:hint="eastAsia" w:eastAsia="黑体"/>
          <w:bCs/>
          <w:kern w:val="2"/>
          <w:sz w:val="36"/>
          <w:szCs w:val="36"/>
        </w:rPr>
        <w:t>华夏理财</w:t>
      </w:r>
      <w:r>
        <w:rPr>
          <w:rFonts w:hint="eastAsia" w:eastAsia="黑体"/>
          <w:bCs/>
          <w:sz w:val="36"/>
          <w:szCs w:val="36"/>
        </w:rPr>
        <w:t>龙盈固定收益类专属11号三个月定开</w:t>
      </w:r>
    </w:p>
    <w:p>
      <w:pPr>
        <w:pStyle w:val="6"/>
        <w:snapToGrid w:val="0"/>
        <w:spacing w:line="400" w:lineRule="exact"/>
        <w:ind w:firstLine="0"/>
        <w:jc w:val="center"/>
        <w:rPr>
          <w:rFonts w:eastAsia="黑体"/>
          <w:bCs/>
          <w:kern w:val="2"/>
          <w:sz w:val="36"/>
          <w:szCs w:val="36"/>
        </w:rPr>
      </w:pPr>
      <w:r>
        <w:rPr>
          <w:rFonts w:hint="eastAsia" w:eastAsia="黑体"/>
          <w:bCs/>
          <w:sz w:val="36"/>
          <w:szCs w:val="36"/>
        </w:rPr>
        <w:t>理财产品说明书</w:t>
      </w:r>
    </w:p>
    <w:tbl>
      <w:tblPr>
        <w:tblStyle w:val="11"/>
        <w:tblpPr w:leftFromText="180" w:rightFromText="180" w:vertAnchor="page" w:horzAnchor="page" w:tblpX="1867" w:tblpY="2343"/>
        <w:tblW w:w="8590"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90"/>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42" w:hRule="atLeast"/>
        </w:trPr>
        <w:tc>
          <w:tcPr>
            <w:tcW w:w="8590" w:type="dxa"/>
            <w:tcBorders>
              <w:top w:val="single" w:color="auto" w:sz="4" w:space="0"/>
              <w:left w:val="single" w:color="auto" w:sz="4" w:space="0"/>
              <w:right w:val="single" w:color="auto" w:sz="4" w:space="0"/>
            </w:tcBorders>
            <w:vAlign w:val="center"/>
          </w:tcPr>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一、</w:t>
            </w:r>
            <w:r>
              <w:rPr>
                <w:rFonts w:ascii="黑体" w:hAnsi="黑体" w:eastAsia="黑体"/>
                <w:b/>
                <w:sz w:val="28"/>
                <w:szCs w:val="28"/>
                <w:u w:val="single"/>
              </w:rPr>
              <w:t>理财产品与存款存在明显区别，具有一定的风险</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rPr>
            </w:pPr>
            <w:r>
              <w:rPr>
                <w:rFonts w:hint="eastAsia" w:ascii="黑体" w:hAnsi="黑体" w:eastAsia="黑体"/>
                <w:b/>
                <w:sz w:val="28"/>
                <w:szCs w:val="28"/>
                <w:u w:val="single"/>
              </w:rPr>
              <w:t>二、本理财产品为非保本浮动收益净值型理财产品，</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有限</w:t>
            </w:r>
            <w:r>
              <w:rPr>
                <w:rFonts w:hint="eastAsia" w:ascii="黑体" w:hAnsi="黑体" w:eastAsia="黑体"/>
                <w:b/>
                <w:sz w:val="28"/>
                <w:szCs w:val="28"/>
                <w:u w:val="single"/>
              </w:rPr>
              <w:t>责任</w:t>
            </w:r>
            <w:r>
              <w:rPr>
                <w:rFonts w:ascii="黑体" w:hAnsi="黑体" w:eastAsia="黑体"/>
                <w:b/>
                <w:sz w:val="28"/>
                <w:szCs w:val="28"/>
                <w:u w:val="single"/>
              </w:rPr>
              <w:t>公司（以下简称</w:t>
            </w:r>
            <w:r>
              <w:rPr>
                <w:rFonts w:hint="eastAsia" w:ascii="黑体" w:hAnsi="黑体" w:eastAsia="黑体"/>
                <w:b/>
                <w:sz w:val="28"/>
                <w:szCs w:val="28"/>
                <w:u w:val="single"/>
              </w:rPr>
              <w:t>“</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）不保证理财产品本金及理财收益</w:t>
            </w:r>
            <w:r>
              <w:rPr>
                <w:rFonts w:hint="eastAsia" w:ascii="黑体" w:hAnsi="黑体" w:eastAsia="黑体"/>
                <w:b/>
                <w:sz w:val="28"/>
                <w:szCs w:val="28"/>
                <w:u w:val="single"/>
              </w:rPr>
              <w:t>。在本理财产品存续期间，除</w:t>
            </w:r>
            <w:r>
              <w:rPr>
                <w:rFonts w:ascii="黑体" w:hAnsi="黑体" w:eastAsia="黑体"/>
                <w:b/>
                <w:sz w:val="28"/>
                <w:szCs w:val="28"/>
                <w:u w:val="single"/>
              </w:rPr>
              <w:t>本产品说明书约定的特殊情况</w:t>
            </w:r>
            <w:r>
              <w:rPr>
                <w:rFonts w:hint="eastAsia" w:ascii="黑体" w:hAnsi="黑体" w:eastAsia="黑体"/>
                <w:b/>
                <w:sz w:val="28"/>
                <w:szCs w:val="28"/>
                <w:u w:val="single"/>
              </w:rPr>
              <w:t>外</w:t>
            </w:r>
            <w:r>
              <w:rPr>
                <w:rFonts w:ascii="黑体" w:hAnsi="黑体" w:eastAsia="黑体"/>
                <w:b/>
                <w:sz w:val="28"/>
                <w:szCs w:val="28"/>
                <w:u w:val="single"/>
              </w:rPr>
              <w:t>，</w:t>
            </w:r>
            <w:r>
              <w:rPr>
                <w:rFonts w:hint="eastAsia" w:ascii="黑体" w:hAnsi="黑体" w:eastAsia="黑体"/>
                <w:b/>
                <w:sz w:val="28"/>
                <w:szCs w:val="28"/>
                <w:u w:val="single"/>
              </w:rPr>
              <w:t>投资者可在规定时间内按照本产品说明书中约定的申购、赎回条款申购或赎回本理财产品。</w:t>
            </w:r>
            <w:r>
              <w:rPr>
                <w:rFonts w:ascii="黑体" w:hAnsi="黑体" w:eastAsia="黑体"/>
                <w:b/>
                <w:sz w:val="28"/>
                <w:szCs w:val="28"/>
                <w:u w:val="single"/>
              </w:rPr>
              <w:t>投资者</w:t>
            </w:r>
            <w:r>
              <w:rPr>
                <w:rFonts w:hint="eastAsia" w:ascii="黑体" w:hAnsi="黑体" w:eastAsia="黑体"/>
                <w:b/>
                <w:sz w:val="28"/>
                <w:szCs w:val="28"/>
                <w:u w:val="single"/>
              </w:rPr>
              <w:t>投资本理财产品所</w:t>
            </w:r>
            <w:r>
              <w:rPr>
                <w:rFonts w:ascii="黑体" w:hAnsi="黑体" w:eastAsia="黑体"/>
                <w:b/>
                <w:sz w:val="28"/>
                <w:szCs w:val="28"/>
                <w:u w:val="single"/>
              </w:rPr>
              <w:t>面临的风险</w:t>
            </w:r>
            <w:r>
              <w:rPr>
                <w:rFonts w:hint="eastAsia" w:ascii="黑体" w:hAnsi="黑体" w:eastAsia="黑体"/>
                <w:b/>
                <w:sz w:val="28"/>
                <w:szCs w:val="28"/>
                <w:u w:val="single"/>
              </w:rPr>
              <w:t>请详细阅读本产品说明书第八部分风险揭示内容</w:t>
            </w:r>
            <w:r>
              <w:rPr>
                <w:rFonts w:ascii="黑体" w:hAnsi="黑体" w:eastAsia="黑体"/>
                <w:b/>
                <w:sz w:val="28"/>
                <w:szCs w:val="28"/>
                <w:u w:val="single"/>
              </w:rPr>
              <w:t>。投资者应在对风险有充分认识基础上</w:t>
            </w:r>
            <w:r>
              <w:rPr>
                <w:rFonts w:hint="eastAsia" w:ascii="黑体" w:hAnsi="黑体" w:eastAsia="黑体"/>
                <w:b/>
                <w:sz w:val="28"/>
                <w:szCs w:val="28"/>
                <w:u w:val="single"/>
              </w:rPr>
              <w:t>基于自身的独立判断</w:t>
            </w:r>
            <w:r>
              <w:rPr>
                <w:rFonts w:ascii="黑体" w:hAnsi="黑体" w:eastAsia="黑体"/>
                <w:b/>
                <w:sz w:val="28"/>
                <w:szCs w:val="28"/>
                <w:u w:val="single"/>
              </w:rPr>
              <w:t>谨慎投资</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三、</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郑重提示：在购买理财产品前，投资者应确保自己完全明白</w:t>
            </w:r>
            <w:r>
              <w:rPr>
                <w:rFonts w:hint="eastAsia" w:ascii="黑体" w:hAnsi="黑体" w:eastAsia="黑体"/>
                <w:b/>
                <w:sz w:val="28"/>
                <w:szCs w:val="28"/>
                <w:u w:val="single"/>
              </w:rPr>
              <w:t>本</w:t>
            </w:r>
            <w:r>
              <w:rPr>
                <w:rFonts w:ascii="黑体" w:hAnsi="黑体" w:eastAsia="黑体"/>
                <w:b/>
                <w:sz w:val="28"/>
                <w:szCs w:val="28"/>
                <w:u w:val="single"/>
              </w:rPr>
              <w:t>项投资的性质和所涉及的风险，详细了解和审慎评估</w:t>
            </w:r>
            <w:r>
              <w:rPr>
                <w:rFonts w:hint="eastAsia" w:ascii="黑体" w:hAnsi="黑体" w:eastAsia="黑体"/>
                <w:b/>
                <w:sz w:val="28"/>
                <w:szCs w:val="28"/>
                <w:u w:val="single"/>
              </w:rPr>
              <w:t>本</w:t>
            </w:r>
            <w:r>
              <w:rPr>
                <w:rFonts w:ascii="黑体" w:hAnsi="黑体" w:eastAsia="黑体"/>
                <w:b/>
                <w:sz w:val="28"/>
                <w:szCs w:val="28"/>
                <w:u w:val="single"/>
              </w:rPr>
              <w:t>理财产品的资金投资方向、风险类型等基本情况，在慎重考虑后自行决定购买与自身风险承受能力和资产管理需求匹配的理财产品</w:t>
            </w:r>
            <w:r>
              <w:rPr>
                <w:rFonts w:hint="eastAsia" w:ascii="黑体" w:hAnsi="黑体" w:eastAsia="黑体"/>
                <w:b/>
                <w:sz w:val="28"/>
                <w:szCs w:val="28"/>
                <w:u w:val="single"/>
              </w:rPr>
              <w:t>。</w:t>
            </w:r>
          </w:p>
          <w:p>
            <w:pPr>
              <w:adjustRightInd w:val="0"/>
              <w:snapToGrid w:val="0"/>
              <w:spacing w:line="400" w:lineRule="exact"/>
              <w:ind w:left="343" w:right="189" w:rightChars="90"/>
              <w:rPr>
                <w:rFonts w:eastAsia="楷体_GB2312"/>
                <w:sz w:val="28"/>
                <w:szCs w:val="28"/>
                <w:u w:val="single"/>
              </w:rPr>
            </w:pPr>
            <w:r>
              <w:rPr>
                <w:rFonts w:hint="eastAsia" w:ascii="黑体" w:hAnsi="黑体" w:eastAsia="黑体"/>
                <w:b/>
                <w:sz w:val="28"/>
                <w:szCs w:val="28"/>
                <w:u w:val="single"/>
              </w:rPr>
              <w:t>四、本理财产品的</w:t>
            </w:r>
            <w:r>
              <w:rPr>
                <w:rFonts w:ascii="黑体" w:hAnsi="黑体" w:eastAsia="黑体"/>
                <w:b/>
                <w:sz w:val="28"/>
                <w:szCs w:val="28"/>
                <w:u w:val="single"/>
              </w:rPr>
              <w:t>信息披露将通过</w:t>
            </w:r>
            <w:r>
              <w:rPr>
                <w:rFonts w:hint="eastAsia" w:ascii="黑体" w:hAnsi="黑体" w:eastAsia="黑体"/>
                <w:b/>
                <w:sz w:val="28"/>
                <w:szCs w:val="28"/>
                <w:u w:val="single"/>
              </w:rPr>
              <w:t>华夏理财有限责任公司官方</w:t>
            </w:r>
            <w:r>
              <w:rPr>
                <w:rFonts w:ascii="黑体" w:hAnsi="黑体" w:eastAsia="黑体"/>
                <w:b/>
                <w:sz w:val="28"/>
                <w:szCs w:val="28"/>
                <w:u w:val="single"/>
              </w:rPr>
              <w:t>网站</w:t>
            </w:r>
            <w:r>
              <w:rPr>
                <w:rFonts w:hint="eastAsia" w:ascii="黑体" w:hAnsi="黑体" w:eastAsia="黑体"/>
                <w:b/>
                <w:sz w:val="28"/>
                <w:szCs w:val="28"/>
                <w:u w:val="single"/>
              </w:rPr>
              <w:t>（www.hxwm.com.cn）、</w:t>
            </w:r>
            <w:r>
              <w:rPr>
                <w:rFonts w:ascii="黑体" w:hAnsi="黑体" w:eastAsia="黑体"/>
                <w:b/>
                <w:sz w:val="28"/>
                <w:szCs w:val="28"/>
                <w:u w:val="single"/>
              </w:rPr>
              <w:t>华夏银行</w:t>
            </w:r>
            <w:r>
              <w:rPr>
                <w:rFonts w:hint="eastAsia" w:ascii="黑体" w:hAnsi="黑体" w:eastAsia="黑体"/>
                <w:b/>
                <w:sz w:val="28"/>
                <w:szCs w:val="28"/>
                <w:u w:val="single"/>
              </w:rPr>
              <w:t>官方</w:t>
            </w:r>
            <w:r>
              <w:rPr>
                <w:rFonts w:ascii="黑体" w:hAnsi="黑体" w:eastAsia="黑体"/>
                <w:b/>
                <w:sz w:val="28"/>
                <w:szCs w:val="28"/>
                <w:u w:val="single"/>
              </w:rPr>
              <w:t>网站</w:t>
            </w:r>
            <w:r>
              <w:rPr>
                <w:rFonts w:hint="eastAsia" w:ascii="黑体" w:hAnsi="黑体" w:eastAsia="黑体"/>
                <w:b/>
                <w:sz w:val="28"/>
                <w:szCs w:val="28"/>
                <w:u w:val="single"/>
              </w:rPr>
              <w:t>、代理销售机构（如有）信息披露渠道等进行公告</w:t>
            </w:r>
            <w:r>
              <w:rPr>
                <w:rFonts w:ascii="黑体" w:hAnsi="黑体" w:eastAsia="黑体"/>
                <w:b/>
                <w:sz w:val="28"/>
                <w:szCs w:val="28"/>
                <w:u w:val="single"/>
              </w:rPr>
              <w:t>。</w:t>
            </w:r>
            <w:r>
              <w:rPr>
                <w:rFonts w:hint="eastAsia" w:ascii="黑体" w:hAnsi="黑体" w:eastAsia="黑体"/>
                <w:b/>
                <w:sz w:val="28"/>
                <w:szCs w:val="28"/>
                <w:u w:val="single"/>
              </w:rPr>
              <w:t>投资者在购买理财产品后，应随时关注本理财产品的信息披露情况，及时获取相关信息。</w:t>
            </w:r>
            <w:r>
              <w:rPr>
                <w:rFonts w:ascii="黑体" w:hAnsi="黑体" w:eastAsia="黑体"/>
                <w:b/>
                <w:sz w:val="28"/>
                <w:szCs w:val="28"/>
                <w:u w:val="single"/>
              </w:rPr>
              <w:t>如果投资者未及时查询</w:t>
            </w:r>
            <w:r>
              <w:rPr>
                <w:rFonts w:hint="eastAsia" w:ascii="黑体" w:hAnsi="黑体" w:eastAsia="黑体"/>
                <w:b/>
                <w:sz w:val="28"/>
                <w:szCs w:val="28"/>
                <w:u w:val="single"/>
              </w:rPr>
              <w:t>而未能</w:t>
            </w:r>
            <w:r>
              <w:rPr>
                <w:rFonts w:ascii="黑体" w:hAnsi="黑体" w:eastAsia="黑体"/>
                <w:b/>
                <w:sz w:val="28"/>
                <w:szCs w:val="28"/>
                <w:u w:val="single"/>
              </w:rPr>
              <w:t>及时了解</w:t>
            </w:r>
            <w:r>
              <w:rPr>
                <w:rFonts w:hint="eastAsia" w:ascii="黑体" w:hAnsi="黑体" w:eastAsia="黑体"/>
                <w:b/>
                <w:sz w:val="28"/>
                <w:szCs w:val="28"/>
                <w:u w:val="single"/>
              </w:rPr>
              <w:t>本理财产品</w:t>
            </w:r>
            <w:r>
              <w:rPr>
                <w:rFonts w:ascii="黑体" w:hAnsi="黑体" w:eastAsia="黑体"/>
                <w:b/>
                <w:sz w:val="28"/>
                <w:szCs w:val="28"/>
                <w:u w:val="single"/>
              </w:rPr>
              <w:t>信息，因此产生的责任和风险由投资者承担。</w:t>
            </w:r>
            <w:r>
              <w:rPr>
                <w:rFonts w:hint="eastAsia" w:ascii="黑体" w:hAnsi="黑体" w:eastAsia="黑体"/>
                <w:b/>
                <w:sz w:val="28"/>
                <w:szCs w:val="28"/>
                <w:u w:val="single"/>
              </w:rPr>
              <w:t>投资者如需进行业务咨询或投诉，请拨打华夏理财客户服务热线4001795577、华夏银行客户服务热线95577或其他代理销售机构客户服务热线。</w:t>
            </w:r>
          </w:p>
        </w:tc>
      </w:tr>
    </w:tbl>
    <w:p>
      <w:pPr>
        <w:pStyle w:val="6"/>
        <w:adjustRightInd w:val="0"/>
        <w:snapToGrid w:val="0"/>
        <w:spacing w:line="400" w:lineRule="exact"/>
        <w:ind w:firstLine="0"/>
        <w:jc w:val="center"/>
        <w:rPr>
          <w:rFonts w:eastAsia="黑体"/>
          <w:bCs/>
          <w:kern w:val="2"/>
          <w:sz w:val="36"/>
          <w:szCs w:val="36"/>
        </w:rPr>
      </w:pPr>
    </w:p>
    <w:p>
      <w:pPr>
        <w:pStyle w:val="6"/>
        <w:adjustRightInd w:val="0"/>
        <w:snapToGrid w:val="0"/>
        <w:spacing w:line="400" w:lineRule="exact"/>
        <w:ind w:firstLine="0"/>
        <w:jc w:val="center"/>
        <w:rPr>
          <w:rFonts w:eastAsia="黑体"/>
          <w:bCs/>
          <w:kern w:val="2"/>
          <w:sz w:val="36"/>
          <w:szCs w:val="36"/>
        </w:rPr>
      </w:pP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一、</w:t>
      </w:r>
      <w:r>
        <w:rPr>
          <w:rFonts w:ascii="Times New Roman" w:eastAsia="黑体" w:cs="Times New Roman"/>
          <w:b/>
          <w:color w:val="auto"/>
        </w:rPr>
        <w:t>产品概述</w:t>
      </w:r>
    </w:p>
    <w:tbl>
      <w:tblPr>
        <w:tblStyle w:val="11"/>
        <w:tblW w:w="9134"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30"/>
        <w:gridCol w:w="7404"/>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9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产品名称</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
                <w:bCs/>
                <w:szCs w:val="21"/>
              </w:rPr>
            </w:pPr>
            <w:r>
              <w:rPr>
                <w:rFonts w:hint="eastAsia" w:ascii="仿宋" w:hAnsi="仿宋" w:eastAsia="仿宋"/>
                <w:b/>
                <w:bCs/>
                <w:szCs w:val="21"/>
              </w:rPr>
              <w:t>华夏理财龙盈固定收益类专属11号三个月定开理财产品</w:t>
            </w:r>
          </w:p>
          <w:p>
            <w:pPr>
              <w:adjustRightInd w:val="0"/>
              <w:snapToGrid w:val="0"/>
              <w:spacing w:line="240" w:lineRule="atLeast"/>
              <w:jc w:val="center"/>
              <w:rPr>
                <w:rFonts w:ascii="仿宋" w:hAnsi="仿宋" w:eastAsia="仿宋"/>
                <w:b/>
                <w:bCs/>
                <w:szCs w:val="21"/>
              </w:rPr>
            </w:pPr>
            <w:r>
              <w:rPr>
                <w:rFonts w:hint="eastAsia" w:ascii="仿宋" w:hAnsi="仿宋" w:eastAsia="仿宋"/>
                <w:b/>
                <w:bCs/>
                <w:szCs w:val="21"/>
              </w:rPr>
              <w:t>简称：“龙盈固收专属11号（三个月定开）”</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208212401101</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全国银行业理财信息登记系统登记编码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Z7003921000429</w:t>
            </w:r>
          </w:p>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投资者可以依据该登记编码在中国理财网（www.chinawealth.com.cn）查询产品信息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产品管理人</w:t>
            </w:r>
          </w:p>
          <w:p>
            <w:pPr>
              <w:adjustRightInd w:val="0"/>
              <w:snapToGrid w:val="0"/>
              <w:spacing w:line="240" w:lineRule="atLeast"/>
              <w:jc w:val="center"/>
              <w:rPr>
                <w:rFonts w:ascii="仿宋" w:hAnsi="仿宋" w:eastAsia="仿宋"/>
                <w:bCs/>
                <w:szCs w:val="21"/>
              </w:rPr>
            </w:pPr>
            <w:r>
              <w:rPr>
                <w:rFonts w:hint="eastAsia" w:ascii="仿宋" w:hAnsi="仿宋" w:eastAsia="仿宋"/>
                <w:bCs/>
                <w:szCs w:val="21"/>
              </w:rPr>
              <w:t>/管理人</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华夏理财</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产品募集方式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公募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产品运作模式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开放式净值型</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产品投资性质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固定收益类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产品收益</w:t>
            </w:r>
            <w:r>
              <w:rPr>
                <w:rFonts w:ascii="仿宋" w:hAnsi="仿宋" w:eastAsia="仿宋"/>
                <w:bCs/>
                <w:szCs w:val="21"/>
              </w:rPr>
              <w:t>类型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非保本浮动收益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投资及收益币种</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人民币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产品风险评级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根据华夏</w:t>
            </w:r>
            <w:r>
              <w:rPr>
                <w:rFonts w:hint="eastAsia" w:ascii="仿宋" w:hAnsi="仿宋" w:eastAsia="仿宋"/>
                <w:bCs/>
                <w:szCs w:val="21"/>
              </w:rPr>
              <w:t>理财</w:t>
            </w:r>
            <w:r>
              <w:rPr>
                <w:rFonts w:ascii="仿宋" w:hAnsi="仿宋" w:eastAsia="仿宋"/>
                <w:bCs/>
                <w:szCs w:val="21"/>
              </w:rPr>
              <w:t>产品风险评级，本产品为</w:t>
            </w:r>
            <w:r>
              <w:rPr>
                <w:rFonts w:hint="eastAsia" w:ascii="仿宋" w:hAnsi="仿宋" w:eastAsia="仿宋"/>
                <w:bCs/>
                <w:szCs w:val="21"/>
                <w:u w:val="single"/>
              </w:rPr>
              <w:t xml:space="preserve"> PR2级（中低风险） </w:t>
            </w:r>
            <w:r>
              <w:rPr>
                <w:rFonts w:ascii="仿宋" w:hAnsi="仿宋" w:eastAsia="仿宋"/>
                <w:bCs/>
                <w:szCs w:val="21"/>
              </w:rPr>
              <w:t>理财产品。</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理财产品风险</w:t>
            </w:r>
            <w:r>
              <w:rPr>
                <w:rFonts w:hint="eastAsia" w:ascii="仿宋" w:hAnsi="仿宋" w:eastAsia="仿宋"/>
                <w:bCs/>
                <w:szCs w:val="21"/>
              </w:rPr>
              <w:t>评</w:t>
            </w:r>
            <w:r>
              <w:rPr>
                <w:rFonts w:ascii="仿宋" w:hAnsi="仿宋" w:eastAsia="仿宋"/>
                <w:bCs/>
                <w:szCs w:val="21"/>
              </w:rPr>
              <w:t>级</w:t>
            </w:r>
            <w:r>
              <w:rPr>
                <w:rFonts w:hint="eastAsia" w:ascii="仿宋" w:hAnsi="仿宋" w:eastAsia="仿宋"/>
                <w:bCs/>
                <w:szCs w:val="21"/>
              </w:rPr>
              <w:t>分</w:t>
            </w:r>
            <w:r>
              <w:rPr>
                <w:rFonts w:ascii="仿宋" w:hAnsi="仿宋" w:eastAsia="仿宋"/>
                <w:bCs/>
                <w:szCs w:val="21"/>
              </w:rPr>
              <w:t>为：</w:t>
            </w:r>
            <w:r>
              <w:rPr>
                <w:rFonts w:hint="eastAsia" w:ascii="仿宋" w:hAnsi="仿宋" w:eastAsia="仿宋"/>
                <w:bCs/>
                <w:szCs w:val="21"/>
              </w:rPr>
              <w:t>PR1级（低风险）、PR2级（中低风险）、PR3级（中等风险）、PR4级（中高风险）、PR5级（高风险）</w:t>
            </w:r>
            <w:r>
              <w:rPr>
                <w:rFonts w:ascii="仿宋" w:hAnsi="仿宋" w:eastAsia="仿宋"/>
                <w:bCs/>
                <w:szCs w:val="21"/>
              </w:rPr>
              <w:t>。</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本理财产品风险评级为华夏理财自主评定，仅供参考。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产品销售评级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本理财产品通过代理销售机构（以下简称“代销机构”）渠道销售的，理财产品评级应当以代销机构最终披露的评级结果为准。代销机构</w:t>
            </w:r>
            <w:r>
              <w:rPr>
                <w:rFonts w:hint="eastAsia" w:ascii="仿宋" w:hAnsi="仿宋" w:eastAsia="仿宋"/>
                <w:szCs w:val="21"/>
              </w:rPr>
              <w:t>如与华夏理财产品风险评级结果不一致，应当采用对应较高风险等级的评级结果</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销售</w:t>
            </w:r>
            <w:r>
              <w:rPr>
                <w:rFonts w:ascii="仿宋" w:hAnsi="仿宋" w:eastAsia="仿宋"/>
                <w:bCs/>
                <w:szCs w:val="21"/>
              </w:rPr>
              <w:t>对象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个人投资</w:t>
            </w:r>
            <w:r>
              <w:rPr>
                <w:rFonts w:ascii="仿宋" w:hAnsi="仿宋" w:eastAsia="仿宋"/>
                <w:bCs/>
                <w:szCs w:val="21"/>
              </w:rPr>
              <w:t>者</w:t>
            </w:r>
            <w:r>
              <w:rPr>
                <w:rFonts w:hint="eastAsia" w:ascii="仿宋" w:hAnsi="仿宋" w:eastAsia="仿宋"/>
                <w:bCs/>
                <w:szCs w:val="21"/>
              </w:rPr>
              <w:t>、</w:t>
            </w:r>
            <w:r>
              <w:rPr>
                <w:rFonts w:ascii="仿宋" w:hAnsi="仿宋" w:eastAsia="仿宋"/>
                <w:bCs/>
                <w:szCs w:val="21"/>
              </w:rPr>
              <w:t>机构投资者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适合投资者</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面向不特定社会公众销售，经</w:t>
            </w:r>
            <w:r>
              <w:rPr>
                <w:rFonts w:hint="eastAsia" w:ascii="仿宋" w:hAnsi="仿宋" w:eastAsia="仿宋"/>
                <w:bCs/>
                <w:szCs w:val="21"/>
              </w:rPr>
              <w:t>华夏理财</w:t>
            </w:r>
            <w:r>
              <w:rPr>
                <w:rFonts w:ascii="仿宋" w:hAnsi="仿宋" w:eastAsia="仿宋"/>
                <w:bCs/>
                <w:szCs w:val="21"/>
              </w:rPr>
              <w:t>风险评估评定为</w:t>
            </w:r>
            <w:r>
              <w:rPr>
                <w:rFonts w:hint="eastAsia" w:ascii="仿宋" w:hAnsi="仿宋" w:eastAsia="仿宋"/>
                <w:bCs/>
                <w:szCs w:val="21"/>
                <w:u w:val="single"/>
              </w:rPr>
              <w:t xml:space="preserve"> </w:t>
            </w:r>
            <w:r>
              <w:rPr>
                <w:rFonts w:hint="eastAsia" w:ascii="仿宋" w:hAnsi="仿宋" w:eastAsia="仿宋"/>
                <w:bCs/>
                <w:color w:val="000000"/>
                <w:szCs w:val="21"/>
                <w:u w:val="single"/>
              </w:rPr>
              <w:t xml:space="preserve">CR2（稳健型）、CR3（平衡型）、CR4（进取型）、CR5（激进型） </w:t>
            </w:r>
            <w:r>
              <w:rPr>
                <w:rFonts w:hint="eastAsia" w:ascii="仿宋" w:hAnsi="仿宋" w:eastAsia="仿宋"/>
                <w:bCs/>
                <w:szCs w:val="21"/>
              </w:rPr>
              <w:t>的个人投资者。</w:t>
            </w:r>
            <w:r>
              <w:rPr>
                <w:rFonts w:hint="eastAsia" w:ascii="仿宋" w:hAnsi="仿宋" w:eastAsia="仿宋"/>
                <w:bCs/>
                <w:color w:val="000000"/>
                <w:szCs w:val="21"/>
              </w:rPr>
              <w:t>客户风险承受能力评级类型分为：CR1（谨慎型）、CR2（稳健型）、CR3（平衡型）、CR4（进取型）、CR5（激进型）</w:t>
            </w:r>
            <w:r>
              <w:rPr>
                <w:rFonts w:ascii="仿宋" w:hAnsi="仿宋" w:eastAsia="仿宋"/>
                <w:bCs/>
                <w:color w:val="000000"/>
                <w:szCs w:val="21"/>
              </w:rPr>
              <w:t>。</w:t>
            </w:r>
          </w:p>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w:t>
            </w:r>
            <w:r>
              <w:rPr>
                <w:rFonts w:hint="eastAsia" w:ascii="仿宋" w:hAnsi="仿宋" w:eastAsia="仿宋"/>
                <w:bCs/>
                <w:szCs w:val="21"/>
              </w:rPr>
              <w:t>，包括</w:t>
            </w:r>
            <w:r>
              <w:rPr>
                <w:rFonts w:ascii="仿宋" w:hAnsi="仿宋" w:eastAsia="仿宋"/>
                <w:bCs/>
                <w:szCs w:val="21"/>
              </w:rPr>
              <w:t>法人</w:t>
            </w:r>
            <w:r>
              <w:rPr>
                <w:rFonts w:hint="eastAsia" w:ascii="仿宋" w:hAnsi="仿宋" w:eastAsia="仿宋"/>
                <w:bCs/>
                <w:szCs w:val="21"/>
              </w:rPr>
              <w:t>或</w:t>
            </w:r>
            <w:r>
              <w:rPr>
                <w:rFonts w:ascii="仿宋" w:hAnsi="仿宋" w:eastAsia="仿宋"/>
                <w:bCs/>
                <w:szCs w:val="21"/>
              </w:rPr>
              <w:t>依法成立的其他组织。</w:t>
            </w:r>
          </w:p>
          <w:p>
            <w:pPr>
              <w:adjustRightInd w:val="0"/>
              <w:snapToGrid w:val="0"/>
              <w:spacing w:line="240" w:lineRule="atLeast"/>
              <w:ind w:firstLine="420" w:firstLineChars="200"/>
              <w:rPr>
                <w:rFonts w:ascii="仿宋" w:hAnsi="仿宋" w:eastAsia="仿宋"/>
                <w:bCs/>
                <w:color w:val="000000"/>
                <w:szCs w:val="21"/>
              </w:rPr>
            </w:pPr>
            <w:r>
              <w:rPr>
                <w:rFonts w:hint="eastAsia" w:ascii="仿宋" w:hAnsi="仿宋" w:eastAsia="仿宋"/>
                <w:bCs/>
                <w:szCs w:val="21"/>
              </w:rPr>
              <w:t>通过代销机构购买的，适合投资者及投资者风险承受能力评估结果以代销机构规定为准</w:t>
            </w:r>
            <w:r>
              <w:rPr>
                <w:rFonts w:ascii="仿宋" w:hAnsi="仿宋" w:eastAsia="仿宋"/>
                <w:bCs/>
                <w:szCs w:val="21"/>
              </w:rPr>
              <w:t>。</w:t>
            </w:r>
            <w:r>
              <w:rPr>
                <w:rFonts w:hint="eastAsia" w:ascii="仿宋" w:hAnsi="仿宋" w:eastAsia="仿宋"/>
                <w:b/>
                <w:bCs/>
                <w:color w:val="000000"/>
                <w:szCs w:val="21"/>
              </w:rPr>
              <w:t>华夏理财/代销机构根据非机构投资者自身提供的信息评估非机构投资者风险承受能力，因非机构投资者提供信息不准确或不完整，导致其购买与自己风险承受能力不匹配的理财产品的</w:t>
            </w:r>
            <w:r>
              <w:rPr>
                <w:rFonts w:ascii="仿宋" w:hAnsi="仿宋" w:eastAsia="仿宋"/>
                <w:b/>
                <w:bCs/>
                <w:color w:val="000000"/>
                <w:szCs w:val="21"/>
              </w:rPr>
              <w:t>责任和风险由</w:t>
            </w:r>
            <w:r>
              <w:rPr>
                <w:rFonts w:hint="eastAsia" w:ascii="仿宋" w:hAnsi="仿宋" w:eastAsia="仿宋"/>
                <w:b/>
                <w:bCs/>
                <w:color w:val="000000"/>
                <w:szCs w:val="21"/>
              </w:rPr>
              <w:t>投资者</w:t>
            </w:r>
            <w:r>
              <w:rPr>
                <w:rFonts w:ascii="仿宋" w:hAnsi="仿宋" w:eastAsia="仿宋"/>
                <w:b/>
                <w:bCs/>
                <w:color w:val="000000"/>
                <w:szCs w:val="21"/>
              </w:rPr>
              <w:t>承担</w:t>
            </w:r>
            <w:r>
              <w:rPr>
                <w:rFonts w:hint="eastAsia" w:ascii="仿宋" w:hAnsi="仿宋" w:eastAsia="仿宋"/>
                <w:b/>
                <w:bCs/>
                <w:color w:val="00000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业绩比较基准</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hint="eastAsia" w:ascii="仿宋" w:hAnsi="仿宋" w:eastAsia="仿宋" w:cs="Cambria"/>
                <w:bCs/>
                <w:szCs w:val="21"/>
              </w:rPr>
            </w:pPr>
            <w:r>
              <w:rPr>
                <w:rFonts w:hint="eastAsia" w:ascii="仿宋" w:hAnsi="仿宋" w:eastAsia="仿宋" w:cs="Cambria"/>
                <w:bCs/>
                <w:szCs w:val="21"/>
              </w:rPr>
              <w:t>业绩</w:t>
            </w:r>
            <w:r>
              <w:rPr>
                <w:rFonts w:hint="eastAsia" w:ascii="仿宋" w:hAnsi="仿宋" w:eastAsia="仿宋"/>
                <w:bCs/>
                <w:szCs w:val="21"/>
              </w:rPr>
              <w:t>比较</w:t>
            </w:r>
            <w:r>
              <w:rPr>
                <w:rFonts w:hint="eastAsia" w:ascii="仿宋" w:hAnsi="仿宋" w:eastAsia="仿宋" w:cs="Cambria"/>
                <w:bCs/>
                <w:szCs w:val="21"/>
              </w:rPr>
              <w:t>基准为</w:t>
            </w:r>
            <w:r>
              <w:rPr>
                <w:rFonts w:hint="eastAsia" w:ascii="仿宋" w:hAnsi="仿宋" w:eastAsia="仿宋" w:cs="Cambria"/>
                <w:bCs/>
                <w:szCs w:val="21"/>
                <w:lang w:val="en-US" w:eastAsia="zh-CN"/>
              </w:rPr>
              <w:t>2.30%-2.50</w:t>
            </w:r>
            <w:r>
              <w:rPr>
                <w:rFonts w:ascii="仿宋" w:hAnsi="仿宋" w:eastAsia="仿宋" w:cs="Cambria"/>
                <w:bCs/>
                <w:szCs w:val="21"/>
              </w:rPr>
              <w:t>%</w:t>
            </w:r>
            <w:r>
              <w:rPr>
                <w:rFonts w:hint="eastAsia" w:ascii="仿宋" w:hAnsi="仿宋" w:eastAsia="仿宋" w:cs="Cambria"/>
                <w:bCs/>
                <w:szCs w:val="21"/>
              </w:rPr>
              <w:t>（年化）。以产品投资债券类资产仓位95%-11</w:t>
            </w:r>
            <w:r>
              <w:rPr>
                <w:rFonts w:hint="eastAsia" w:ascii="仿宋" w:hAnsi="仿宋" w:eastAsia="仿宋" w:cs="Cambria"/>
                <w:bCs/>
                <w:szCs w:val="21"/>
                <w:lang w:val="en-US" w:eastAsia="zh-CN"/>
              </w:rPr>
              <w:t>5</w:t>
            </w:r>
            <w:r>
              <w:rPr>
                <w:rFonts w:hint="eastAsia" w:ascii="仿宋" w:hAnsi="仿宋" w:eastAsia="仿宋" w:cs="Cambria"/>
                <w:bCs/>
                <w:szCs w:val="21"/>
              </w:rPr>
              <w:t>%，权益类资产仓位0-5%，组合杠杆率100%-1</w:t>
            </w:r>
            <w:r>
              <w:rPr>
                <w:rFonts w:hint="eastAsia" w:ascii="仿宋" w:hAnsi="仿宋" w:eastAsia="仿宋" w:cs="Cambria"/>
                <w:bCs/>
                <w:szCs w:val="21"/>
                <w:lang w:val="en-US" w:eastAsia="zh-CN"/>
              </w:rPr>
              <w:t>20</w:t>
            </w:r>
            <w:r>
              <w:rPr>
                <w:rFonts w:hint="eastAsia" w:ascii="仿宋" w:hAnsi="仿宋" w:eastAsia="仿宋" w:cs="Cambria"/>
                <w:bCs/>
                <w:szCs w:val="21"/>
              </w:rPr>
              <w:t>%为例，参考中债-信用债总财富指数、Wind混合型基金总指数，结合产品投资策略并扣除各项费用后，综合测算得出上述业绩比较基准。测算示例仅供参考，具体资产投资比例可根据各类资产的收益水平、流动性特征、信用风险等因素动态调整。</w:t>
            </w:r>
          </w:p>
          <w:p>
            <w:pPr>
              <w:adjustRightInd w:val="0"/>
              <w:snapToGrid w:val="0"/>
              <w:spacing w:line="240" w:lineRule="atLeast"/>
              <w:ind w:firstLine="420" w:firstLineChars="200"/>
              <w:rPr>
                <w:rFonts w:ascii="仿宋" w:hAnsi="仿宋" w:eastAsia="仿宋"/>
                <w:bCs/>
                <w:color w:val="000000"/>
                <w:szCs w:val="21"/>
              </w:rPr>
            </w:pPr>
            <w:r>
              <w:rPr>
                <w:rFonts w:hint="eastAsia" w:ascii="仿宋" w:hAnsi="仿宋" w:eastAsia="仿宋" w:cs="Cambria"/>
                <w:bCs/>
                <w:szCs w:val="21"/>
              </w:rPr>
              <w:t>业绩比较基准是管理人基于产品性质、投资策略、过往经验等因素对产品设定的投资目标，不是预期收益率，不代表产品的未来表现和实际收益，不构成对产品收益的承诺。</w:t>
            </w:r>
          </w:p>
          <w:p>
            <w:pPr>
              <w:adjustRightInd w:val="0"/>
              <w:snapToGrid w:val="0"/>
              <w:spacing w:line="240" w:lineRule="atLeast"/>
              <w:ind w:firstLine="420" w:firstLineChars="200"/>
              <w:rPr>
                <w:rFonts w:ascii="仿宋" w:hAnsi="仿宋" w:eastAsia="仿宋"/>
                <w:bCs/>
                <w:color w:val="000000"/>
                <w:szCs w:val="21"/>
              </w:rPr>
            </w:pPr>
            <w:r>
              <w:rPr>
                <w:rFonts w:hint="eastAsia" w:ascii="仿宋" w:hAnsi="仿宋" w:eastAsia="仿宋"/>
                <w:bCs/>
                <w:color w:val="000000"/>
                <w:szCs w:val="21"/>
              </w:rPr>
              <w:t>华夏理财有权根据市场情况及产品运作情况调整业绩比较基准，</w:t>
            </w:r>
            <w:r>
              <w:rPr>
                <w:rFonts w:hint="eastAsia" w:ascii="仿宋" w:hAnsi="仿宋" w:eastAsia="仿宋"/>
                <w:bCs/>
                <w:szCs w:val="21"/>
              </w:rPr>
              <w:t>并至少于新业绩比较基准启用前3个工作日公告</w:t>
            </w:r>
            <w:r>
              <w:rPr>
                <w:rFonts w:hint="eastAsia" w:ascii="仿宋" w:hAnsi="仿宋" w:eastAsia="仿宋"/>
                <w:bCs/>
                <w:color w:val="000000"/>
                <w:szCs w:val="21"/>
              </w:rPr>
              <w:t>。</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1.本理财产品为净值型产品，其业绩表现将随市场波动，具有不确定性。</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2.本业绩比较基准不构成华夏理财/代销机构对本理财产品的任何收益承诺。</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3.理财产品过往业绩不代表其未来表现，不等于理财产品实际收益，投资须谨慎。</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募集</w:t>
            </w:r>
            <w:r>
              <w:rPr>
                <w:rFonts w:ascii="仿宋" w:hAnsi="仿宋" w:eastAsia="仿宋"/>
                <w:bCs/>
                <w:szCs w:val="21"/>
              </w:rPr>
              <w:t>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2020</w:t>
            </w:r>
            <w:r>
              <w:rPr>
                <w:rFonts w:ascii="仿宋" w:hAnsi="仿宋" w:eastAsia="仿宋"/>
                <w:bCs/>
                <w:szCs w:val="21"/>
              </w:rPr>
              <w:t>年</w:t>
            </w:r>
            <w:r>
              <w:rPr>
                <w:rFonts w:hint="eastAsia" w:ascii="仿宋" w:hAnsi="仿宋" w:eastAsia="仿宋"/>
                <w:bCs/>
                <w:szCs w:val="21"/>
              </w:rPr>
              <w:t>10月12</w:t>
            </w:r>
            <w:r>
              <w:rPr>
                <w:rFonts w:ascii="仿宋" w:hAnsi="仿宋" w:eastAsia="仿宋"/>
                <w:bCs/>
                <w:szCs w:val="21"/>
              </w:rPr>
              <w:t>日－</w:t>
            </w:r>
            <w:r>
              <w:rPr>
                <w:rFonts w:hint="eastAsia" w:ascii="仿宋" w:hAnsi="仿宋" w:eastAsia="仿宋"/>
                <w:bCs/>
                <w:szCs w:val="21"/>
              </w:rPr>
              <w:t>2020</w:t>
            </w:r>
            <w:r>
              <w:rPr>
                <w:rFonts w:ascii="仿宋" w:hAnsi="仿宋" w:eastAsia="仿宋"/>
                <w:bCs/>
                <w:szCs w:val="21"/>
              </w:rPr>
              <w:t>年</w:t>
            </w:r>
            <w:r>
              <w:rPr>
                <w:rFonts w:hint="eastAsia" w:ascii="仿宋" w:hAnsi="仿宋" w:eastAsia="仿宋"/>
                <w:bCs/>
                <w:szCs w:val="21"/>
              </w:rPr>
              <w:t>10</w:t>
            </w:r>
            <w:r>
              <w:rPr>
                <w:rFonts w:ascii="仿宋" w:hAnsi="仿宋" w:eastAsia="仿宋"/>
                <w:bCs/>
                <w:szCs w:val="21"/>
              </w:rPr>
              <w:t>月</w:t>
            </w:r>
            <w:r>
              <w:rPr>
                <w:rFonts w:hint="eastAsia" w:ascii="仿宋" w:hAnsi="仿宋" w:eastAsia="仿宋"/>
                <w:bCs/>
                <w:szCs w:val="21"/>
              </w:rPr>
              <w:t>14日</w:t>
            </w:r>
            <w:r>
              <w:rPr>
                <w:rFonts w:ascii="仿宋" w:hAnsi="仿宋" w:eastAsia="仿宋"/>
                <w:bCs/>
                <w:szCs w:val="21"/>
              </w:rPr>
              <w:t>（含）</w:t>
            </w:r>
            <w:r>
              <w:rPr>
                <w:rFonts w:hint="eastAsia" w:ascii="仿宋" w:hAnsi="仿宋" w:eastAsia="仿宋"/>
                <w:bCs/>
                <w:szCs w:val="21"/>
              </w:rPr>
              <w:t>（根据市场情况，华夏理财有权提前结束认购或调整相关日期，募集期最后一日认购截止时点如与华夏理财不一致则以各代销机构规定为准，其中华夏银行/华夏理财17:30（含）后不可认购。</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成立日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2020</w:t>
            </w:r>
            <w:r>
              <w:rPr>
                <w:rFonts w:ascii="仿宋" w:hAnsi="仿宋" w:eastAsia="仿宋"/>
                <w:bCs/>
                <w:szCs w:val="21"/>
              </w:rPr>
              <w:t>年</w:t>
            </w:r>
            <w:r>
              <w:rPr>
                <w:rFonts w:hint="eastAsia" w:ascii="仿宋" w:hAnsi="仿宋" w:eastAsia="仿宋"/>
                <w:bCs/>
                <w:szCs w:val="21"/>
              </w:rPr>
              <w:t>10</w:t>
            </w:r>
            <w:r>
              <w:rPr>
                <w:rFonts w:ascii="仿宋" w:hAnsi="仿宋" w:eastAsia="仿宋"/>
                <w:bCs/>
                <w:szCs w:val="21"/>
              </w:rPr>
              <w:t>月</w:t>
            </w:r>
            <w:r>
              <w:rPr>
                <w:rFonts w:hint="eastAsia" w:ascii="仿宋" w:hAnsi="仿宋" w:eastAsia="仿宋"/>
                <w:bCs/>
                <w:szCs w:val="21"/>
              </w:rPr>
              <w:t>15</w:t>
            </w:r>
            <w:r>
              <w:rPr>
                <w:rFonts w:ascii="仿宋" w:hAnsi="仿宋" w:eastAsia="仿宋"/>
                <w:bCs/>
                <w:szCs w:val="21"/>
              </w:rPr>
              <w:t>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封闭期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产品成立日至产品首个</w:t>
            </w:r>
            <w:r>
              <w:rPr>
                <w:rFonts w:ascii="仿宋" w:hAnsi="仿宋" w:eastAsia="仿宋"/>
                <w:bCs/>
                <w:szCs w:val="21"/>
              </w:rPr>
              <w:t>开放</w:t>
            </w:r>
            <w:r>
              <w:rPr>
                <w:rFonts w:hint="eastAsia" w:ascii="仿宋" w:hAnsi="仿宋" w:eastAsia="仿宋"/>
                <w:bCs/>
                <w:szCs w:val="21"/>
              </w:rPr>
              <w:t>期</w:t>
            </w:r>
            <w:r>
              <w:rPr>
                <w:rFonts w:ascii="仿宋" w:hAnsi="仿宋" w:eastAsia="仿宋"/>
                <w:bCs/>
                <w:szCs w:val="21"/>
              </w:rPr>
              <w:t>的</w:t>
            </w:r>
            <w:r>
              <w:rPr>
                <w:rFonts w:hint="eastAsia" w:ascii="仿宋" w:hAnsi="仿宋" w:eastAsia="仿宋"/>
                <w:bCs/>
                <w:szCs w:val="21"/>
              </w:rPr>
              <w:t>前一</w:t>
            </w:r>
            <w:r>
              <w:rPr>
                <w:rFonts w:ascii="仿宋" w:hAnsi="仿宋" w:eastAsia="仿宋"/>
                <w:bCs/>
                <w:szCs w:val="21"/>
              </w:rPr>
              <w:t>日</w:t>
            </w:r>
            <w:r>
              <w:rPr>
                <w:rFonts w:hint="eastAsia" w:ascii="仿宋" w:hAnsi="仿宋" w:eastAsia="仿宋"/>
                <w:bCs/>
                <w:szCs w:val="21"/>
              </w:rPr>
              <w:t>、产品</w:t>
            </w:r>
            <w:r>
              <w:rPr>
                <w:rFonts w:ascii="仿宋" w:hAnsi="仿宋" w:eastAsia="仿宋"/>
                <w:bCs/>
                <w:szCs w:val="21"/>
              </w:rPr>
              <w:t>上</w:t>
            </w:r>
            <w:r>
              <w:rPr>
                <w:rFonts w:hint="eastAsia" w:ascii="仿宋" w:hAnsi="仿宋" w:eastAsia="仿宋"/>
                <w:bCs/>
                <w:szCs w:val="21"/>
              </w:rPr>
              <w:t>一</w:t>
            </w:r>
            <w:r>
              <w:rPr>
                <w:rFonts w:ascii="仿宋" w:hAnsi="仿宋" w:eastAsia="仿宋"/>
                <w:bCs/>
                <w:szCs w:val="21"/>
              </w:rPr>
              <w:t>开放</w:t>
            </w:r>
            <w:r>
              <w:rPr>
                <w:rFonts w:hint="eastAsia" w:ascii="仿宋" w:hAnsi="仿宋" w:eastAsia="仿宋"/>
                <w:bCs/>
                <w:szCs w:val="21"/>
              </w:rPr>
              <w:t>期的下一日</w:t>
            </w:r>
            <w:r>
              <w:rPr>
                <w:rFonts w:ascii="仿宋" w:hAnsi="仿宋" w:eastAsia="仿宋"/>
                <w:bCs/>
                <w:szCs w:val="21"/>
              </w:rPr>
              <w:t>至</w:t>
            </w:r>
            <w:r>
              <w:rPr>
                <w:rFonts w:hint="eastAsia" w:ascii="仿宋" w:hAnsi="仿宋" w:eastAsia="仿宋"/>
                <w:bCs/>
                <w:szCs w:val="21"/>
              </w:rPr>
              <w:t>产品</w:t>
            </w:r>
            <w:r>
              <w:rPr>
                <w:rFonts w:ascii="仿宋" w:hAnsi="仿宋" w:eastAsia="仿宋"/>
                <w:bCs/>
                <w:szCs w:val="21"/>
              </w:rPr>
              <w:t>下一开放</w:t>
            </w:r>
            <w:r>
              <w:rPr>
                <w:rFonts w:hint="eastAsia" w:ascii="仿宋" w:hAnsi="仿宋" w:eastAsia="仿宋"/>
                <w:bCs/>
                <w:szCs w:val="21"/>
              </w:rPr>
              <w:t>期</w:t>
            </w:r>
            <w:r>
              <w:rPr>
                <w:rFonts w:ascii="仿宋" w:hAnsi="仿宋" w:eastAsia="仿宋"/>
                <w:bCs/>
                <w:szCs w:val="21"/>
              </w:rPr>
              <w:t>的</w:t>
            </w:r>
            <w:r>
              <w:rPr>
                <w:rFonts w:hint="eastAsia" w:ascii="仿宋" w:hAnsi="仿宋" w:eastAsia="仿宋"/>
                <w:bCs/>
                <w:szCs w:val="21"/>
              </w:rPr>
              <w:t>前一</w:t>
            </w:r>
            <w:r>
              <w:rPr>
                <w:rFonts w:ascii="仿宋" w:hAnsi="仿宋" w:eastAsia="仿宋"/>
                <w:bCs/>
                <w:szCs w:val="21"/>
              </w:rPr>
              <w:t>日、产品最后一个</w:t>
            </w:r>
            <w:r>
              <w:rPr>
                <w:rFonts w:hint="eastAsia" w:ascii="仿宋" w:hAnsi="仿宋" w:eastAsia="仿宋"/>
                <w:bCs/>
                <w:szCs w:val="21"/>
              </w:rPr>
              <w:t>开放期的下一</w:t>
            </w:r>
            <w:r>
              <w:rPr>
                <w:rFonts w:ascii="仿宋" w:hAnsi="仿宋" w:eastAsia="仿宋"/>
                <w:bCs/>
                <w:szCs w:val="21"/>
              </w:rPr>
              <w:t>日至产品</w:t>
            </w:r>
            <w:r>
              <w:rPr>
                <w:rFonts w:hint="eastAsia" w:ascii="仿宋" w:hAnsi="仿宋" w:eastAsia="仿宋"/>
                <w:bCs/>
                <w:szCs w:val="21"/>
              </w:rPr>
              <w:t>到期日</w:t>
            </w:r>
            <w:r>
              <w:rPr>
                <w:rFonts w:ascii="仿宋" w:hAnsi="仿宋" w:eastAsia="仿宋"/>
                <w:bCs/>
                <w:szCs w:val="21"/>
              </w:rPr>
              <w:t>为产品的封闭期</w:t>
            </w:r>
            <w:r>
              <w:rPr>
                <w:rFonts w:hint="eastAsia" w:ascii="仿宋" w:hAnsi="仿宋" w:eastAsia="仿宋"/>
                <w:bCs/>
                <w:szCs w:val="21"/>
              </w:rPr>
              <w:t>。</w:t>
            </w:r>
          </w:p>
          <w:p>
            <w:pPr>
              <w:adjustRightInd w:val="0"/>
              <w:snapToGrid w:val="0"/>
              <w:spacing w:line="240" w:lineRule="atLeast"/>
              <w:ind w:firstLine="422" w:firstLineChars="200"/>
              <w:jc w:val="left"/>
              <w:rPr>
                <w:rFonts w:ascii="仿宋" w:hAnsi="仿宋" w:eastAsia="仿宋"/>
                <w:b/>
                <w:bCs/>
                <w:szCs w:val="21"/>
              </w:rPr>
            </w:pPr>
            <w:r>
              <w:rPr>
                <w:rFonts w:ascii="仿宋" w:hAnsi="仿宋" w:eastAsia="仿宋"/>
                <w:b/>
                <w:bCs/>
                <w:szCs w:val="21"/>
              </w:rPr>
              <w:t>封闭期内，除本产品说明书规定情形以外，华夏理财/代销机构不受理投资者任何形式的提前赎回申请。因投资者资金安排不合理，导致其购买与自身流动性需求不匹配的理财产品的责任和风险由投资者承担。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产品存续期限</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color w:val="000000"/>
                <w:szCs w:val="21"/>
              </w:rPr>
              <w:t>本理财产品无特定存续期限（产品实际期限受制于提前终止条款的约定）</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color w:val="000000"/>
                <w:szCs w:val="21"/>
              </w:rPr>
            </w:pPr>
            <w:r>
              <w:rPr>
                <w:rFonts w:hint="eastAsia" w:ascii="仿宋" w:hAnsi="仿宋" w:eastAsia="仿宋"/>
                <w:bCs/>
                <w:color w:val="000000"/>
                <w:szCs w:val="21"/>
              </w:rPr>
              <w:t>发行范围</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color w:val="000000"/>
                <w:szCs w:val="21"/>
              </w:rPr>
            </w:pPr>
            <w:r>
              <w:rPr>
                <w:rFonts w:hint="eastAsia" w:ascii="仿宋" w:hAnsi="仿宋" w:eastAsia="仿宋"/>
                <w:bCs/>
                <w:color w:val="000000"/>
                <w:szCs w:val="21"/>
              </w:rPr>
              <w:t>重点分行发行</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cs="仿宋"/>
                <w:bCs/>
                <w:szCs w:val="21"/>
              </w:rPr>
              <w:t>发行规模</w:t>
            </w:r>
            <w:r>
              <w:rPr>
                <w:rFonts w:ascii="仿宋" w:hAnsi="仿宋" w:eastAsia="仿宋"/>
                <w:bCs/>
                <w:szCs w:val="21"/>
              </w:rPr>
              <w:t>下限</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1</w:t>
            </w:r>
            <w:r>
              <w:rPr>
                <w:rFonts w:hint="eastAsia" w:ascii="仿宋" w:hAnsi="仿宋" w:eastAsia="仿宋"/>
                <w:bCs/>
                <w:szCs w:val="21"/>
                <w:lang w:val="en-US" w:eastAsia="zh-CN"/>
              </w:rPr>
              <w:t>,</w:t>
            </w:r>
            <w:r>
              <w:rPr>
                <w:rFonts w:hint="eastAsia" w:ascii="仿宋" w:hAnsi="仿宋" w:eastAsia="仿宋"/>
                <w:bCs/>
                <w:szCs w:val="21"/>
              </w:rPr>
              <w:t>000万元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240" w:lineRule="atLeast"/>
              <w:jc w:val="center"/>
              <w:rPr>
                <w:rFonts w:ascii="仿宋" w:hAnsi="仿宋" w:eastAsia="仿宋"/>
                <w:bCs/>
                <w:szCs w:val="21"/>
              </w:rPr>
            </w:pPr>
            <w:r>
              <w:rPr>
                <w:rFonts w:ascii="仿宋" w:hAnsi="仿宋" w:eastAsia="仿宋"/>
                <w:bCs/>
                <w:szCs w:val="21"/>
              </w:rPr>
              <w:t>产品</w:t>
            </w:r>
            <w:r>
              <w:rPr>
                <w:rFonts w:hint="eastAsia" w:ascii="仿宋" w:hAnsi="仿宋" w:eastAsia="仿宋"/>
                <w:bCs/>
                <w:szCs w:val="21"/>
              </w:rPr>
              <w:t>不</w:t>
            </w:r>
            <w:r>
              <w:rPr>
                <w:rFonts w:ascii="仿宋" w:hAnsi="仿宋" w:eastAsia="仿宋"/>
                <w:bCs/>
                <w:szCs w:val="21"/>
              </w:rPr>
              <w:t>成立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募集期结束，如理财产品募集总金额未达到发行规模下限；或者市场发生重大变化，华夏理财无法或者经其合理判断难以按照本产品说明书向投资者提供本理财产品；或者法律法规、监管规定、国家政策发生变化导致无法按照本产品说明书向投资者提供本理财产品，华夏理财有权宣布本理财产品不成立。</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如理财产品不成立，华夏</w:t>
            </w:r>
            <w:r>
              <w:rPr>
                <w:rFonts w:hint="eastAsia" w:ascii="仿宋" w:hAnsi="仿宋" w:eastAsia="仿宋"/>
                <w:bCs/>
                <w:szCs w:val="21"/>
              </w:rPr>
              <w:t>理财</w:t>
            </w:r>
            <w:r>
              <w:rPr>
                <w:rFonts w:ascii="仿宋" w:hAnsi="仿宋" w:eastAsia="仿宋"/>
                <w:bCs/>
                <w:szCs w:val="21"/>
              </w:rPr>
              <w:t>将于</w:t>
            </w:r>
            <w:r>
              <w:rPr>
                <w:rFonts w:hint="eastAsia" w:ascii="仿宋" w:hAnsi="仿宋" w:eastAsia="仿宋"/>
                <w:bCs/>
                <w:szCs w:val="21"/>
              </w:rPr>
              <w:t>原定成立日后2</w:t>
            </w:r>
            <w:r>
              <w:rPr>
                <w:rFonts w:ascii="仿宋" w:hAnsi="仿宋" w:eastAsia="仿宋"/>
                <w:bCs/>
                <w:szCs w:val="21"/>
              </w:rPr>
              <w:t>个工作日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本产品说明书约定的信息披露渠道</w:t>
            </w:r>
            <w:r>
              <w:rPr>
                <w:rFonts w:ascii="仿宋" w:hAnsi="仿宋" w:eastAsia="仿宋"/>
                <w:bCs/>
                <w:szCs w:val="21"/>
              </w:rPr>
              <w:t>发布本理财产品不成立的公告</w:t>
            </w:r>
            <w:r>
              <w:rPr>
                <w:rFonts w:hint="eastAsia" w:ascii="仿宋" w:hAnsi="仿宋" w:eastAsia="仿宋"/>
                <w:bCs/>
                <w:szCs w:val="21"/>
              </w:rPr>
              <w:t>。通过华夏银行/华夏理财购买的，将</w:t>
            </w:r>
            <w:r>
              <w:rPr>
                <w:rFonts w:ascii="仿宋" w:hAnsi="仿宋" w:eastAsia="仿宋"/>
                <w:bCs/>
                <w:szCs w:val="21"/>
              </w:rPr>
              <w:t>于原定成立日</w:t>
            </w:r>
            <w:r>
              <w:rPr>
                <w:rFonts w:hint="eastAsia" w:ascii="仿宋" w:hAnsi="仿宋" w:eastAsia="仿宋"/>
                <w:bCs/>
                <w:szCs w:val="21"/>
              </w:rPr>
              <w:t>后</w:t>
            </w:r>
            <w:r>
              <w:rPr>
                <w:rFonts w:ascii="仿宋" w:hAnsi="仿宋" w:eastAsia="仿宋"/>
                <w:bCs/>
                <w:szCs w:val="21"/>
              </w:rPr>
              <w:t>2个工作日内将已</w:t>
            </w:r>
            <w:r>
              <w:rPr>
                <w:rFonts w:hint="eastAsia" w:ascii="仿宋" w:hAnsi="仿宋" w:eastAsia="仿宋"/>
                <w:bCs/>
                <w:szCs w:val="21"/>
              </w:rPr>
              <w:t>募集</w:t>
            </w:r>
            <w:r>
              <w:rPr>
                <w:rFonts w:ascii="仿宋" w:hAnsi="仿宋" w:eastAsia="仿宋"/>
                <w:bCs/>
                <w:szCs w:val="21"/>
              </w:rPr>
              <w:t>资金退回</w:t>
            </w:r>
            <w:r>
              <w:rPr>
                <w:rFonts w:hint="eastAsia" w:ascii="仿宋" w:hAnsi="仿宋" w:eastAsia="仿宋"/>
                <w:bCs/>
                <w:szCs w:val="21"/>
              </w:rPr>
              <w:t>华夏银行/华夏理财客户</w:t>
            </w:r>
            <w:r>
              <w:rPr>
                <w:rFonts w:ascii="仿宋" w:hAnsi="仿宋" w:eastAsia="仿宋"/>
                <w:bCs/>
                <w:szCs w:val="21"/>
              </w:rPr>
              <w:t>的</w:t>
            </w:r>
            <w:r>
              <w:rPr>
                <w:rFonts w:hint="eastAsia" w:ascii="仿宋" w:hAnsi="仿宋" w:eastAsia="仿宋"/>
                <w:bCs/>
                <w:szCs w:val="21"/>
              </w:rPr>
              <w:t>理财签约</w:t>
            </w:r>
            <w:r>
              <w:rPr>
                <w:rFonts w:ascii="仿宋" w:hAnsi="仿宋" w:eastAsia="仿宋"/>
                <w:bCs/>
                <w:szCs w:val="21"/>
              </w:rPr>
              <w:t>账户</w:t>
            </w:r>
            <w:r>
              <w:rPr>
                <w:rFonts w:hint="eastAsia" w:ascii="仿宋" w:hAnsi="仿宋" w:eastAsia="仿宋"/>
                <w:bCs/>
                <w:szCs w:val="21"/>
              </w:rPr>
              <w:t>内（</w:t>
            </w:r>
            <w:r>
              <w:rPr>
                <w:rFonts w:hint="eastAsia" w:ascii="仿宋" w:hAnsi="仿宋" w:eastAsia="仿宋"/>
                <w:b/>
                <w:szCs w:val="21"/>
              </w:rPr>
              <w:t>原定</w:t>
            </w:r>
            <w:r>
              <w:rPr>
                <w:rFonts w:ascii="仿宋" w:hAnsi="仿宋" w:eastAsia="仿宋"/>
                <w:b/>
                <w:szCs w:val="21"/>
              </w:rPr>
              <w:t>成立日至资金到账日之间</w:t>
            </w:r>
            <w:r>
              <w:rPr>
                <w:rFonts w:hint="eastAsia" w:ascii="仿宋" w:hAnsi="仿宋" w:eastAsia="仿宋"/>
                <w:b/>
                <w:szCs w:val="21"/>
              </w:rPr>
              <w:t>不计</w:t>
            </w:r>
            <w:r>
              <w:rPr>
                <w:rFonts w:ascii="仿宋" w:hAnsi="仿宋" w:eastAsia="仿宋"/>
                <w:b/>
                <w:szCs w:val="21"/>
              </w:rPr>
              <w:t>利息</w:t>
            </w:r>
            <w:r>
              <w:rPr>
                <w:rFonts w:hint="eastAsia" w:ascii="仿宋" w:hAnsi="仿宋" w:eastAsia="仿宋"/>
                <w:bCs/>
                <w:szCs w:val="21"/>
              </w:rPr>
              <w:t>）；通过其他代销机构购买的，客户已募集资金退回的具体到账账户、到账日及到账时间以代销机构划付规定为准</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认购</w:t>
            </w:r>
            <w:r>
              <w:rPr>
                <w:rFonts w:hint="eastAsia" w:ascii="仿宋" w:hAnsi="仿宋" w:eastAsia="仿宋"/>
                <w:bCs/>
                <w:szCs w:val="21"/>
              </w:rPr>
              <w:t>/</w:t>
            </w:r>
            <w:r>
              <w:rPr>
                <w:rFonts w:ascii="仿宋" w:hAnsi="仿宋" w:eastAsia="仿宋"/>
                <w:bCs/>
                <w:szCs w:val="21"/>
              </w:rPr>
              <w:t>申购</w:t>
            </w:r>
          </w:p>
          <w:p>
            <w:pPr>
              <w:adjustRightInd w:val="0"/>
              <w:snapToGrid w:val="0"/>
              <w:spacing w:line="240" w:lineRule="atLeast"/>
              <w:jc w:val="center"/>
              <w:rPr>
                <w:rFonts w:ascii="仿宋" w:hAnsi="仿宋" w:eastAsia="仿宋"/>
                <w:bCs/>
                <w:szCs w:val="21"/>
              </w:rPr>
            </w:pPr>
            <w:r>
              <w:rPr>
                <w:rFonts w:ascii="仿宋" w:hAnsi="仿宋" w:eastAsia="仿宋"/>
                <w:bCs/>
                <w:szCs w:val="21"/>
              </w:rPr>
              <w:t>起点金额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个人投资者：1万元起购，以1万元的整数倍递增。</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机构投资者：100万元起购，以1万元的整数倍递增。</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rPr>
              <w:t>如代销机构规定与本规则不一致的，则以各代销机构规定为准，但不得低于本起点金额。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color w:val="000000"/>
                <w:szCs w:val="21"/>
              </w:rPr>
              <w:t>最高持有限额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最高持有限额要求</w:t>
            </w:r>
            <w:r>
              <w:rPr>
                <w:rFonts w:ascii="仿宋" w:hAnsi="仿宋" w:eastAsia="仿宋"/>
                <w:bCs/>
                <w:szCs w:val="21"/>
              </w:rPr>
              <w:t>：</w:t>
            </w:r>
            <w:r>
              <w:rPr>
                <w:rFonts w:hint="eastAsia" w:ascii="仿宋" w:hAnsi="仿宋" w:eastAsia="仿宋"/>
                <w:bCs/>
                <w:szCs w:val="21"/>
              </w:rPr>
              <w:t>本理财产品单一投资者持有产品份额数不得超过产品份额总数的 50%。</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投资者购买理财产品的金额超过理财账户最高持有限额时，超过的部分管理人确认失败。</w:t>
            </w:r>
            <w:r>
              <w:rPr>
                <w:rFonts w:hint="eastAsia" w:ascii="仿宋" w:hAnsi="仿宋" w:eastAsia="仿宋"/>
                <w:b/>
                <w:szCs w:val="21"/>
              </w:rPr>
              <w:t>投资者同一开放日提交申购、赎回交易，管理人先确认申购交易，并根据申购金额判断是否超过理财账户最高持有限额，可能存在日末投资者的剩余本金小于最高持有限额，但当日申购交易全部或部分失败的情况</w:t>
            </w:r>
            <w:r>
              <w:rPr>
                <w:rFonts w:hint="eastAsia" w:ascii="仿宋" w:hAnsi="仿宋" w:eastAsia="仿宋"/>
                <w:bCs/>
                <w:szCs w:val="21"/>
              </w:rPr>
              <w:t>。</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rPr>
              <w:t>如代销机构规定与本规则不一致的，则以各代销机构规定为准，但不得高于最高持有限额。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追加</w:t>
            </w:r>
            <w:r>
              <w:rPr>
                <w:rFonts w:hint="eastAsia" w:ascii="仿宋" w:hAnsi="仿宋" w:eastAsia="仿宋"/>
                <w:bCs/>
                <w:szCs w:val="21"/>
              </w:rPr>
              <w:t xml:space="preserve">购买     </w:t>
            </w:r>
            <w:r>
              <w:rPr>
                <w:rFonts w:ascii="仿宋" w:hAnsi="仿宋" w:eastAsia="仿宋"/>
                <w:bCs/>
                <w:szCs w:val="21"/>
              </w:rPr>
              <w:t>最低金额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1万</w:t>
            </w:r>
            <w:r>
              <w:rPr>
                <w:rFonts w:ascii="仿宋" w:hAnsi="仿宋" w:eastAsia="仿宋"/>
                <w:bCs/>
                <w:szCs w:val="21"/>
              </w:rPr>
              <w:t>元，以</w:t>
            </w:r>
            <w:r>
              <w:rPr>
                <w:rFonts w:hint="eastAsia" w:ascii="仿宋" w:hAnsi="仿宋" w:eastAsia="仿宋"/>
                <w:bCs/>
                <w:szCs w:val="21"/>
              </w:rPr>
              <w:t>1万</w:t>
            </w:r>
            <w:r>
              <w:rPr>
                <w:rFonts w:ascii="仿宋" w:hAnsi="仿宋" w:eastAsia="仿宋"/>
                <w:bCs/>
                <w:szCs w:val="21"/>
              </w:rPr>
              <w:t>元的整数倍追加</w:t>
            </w:r>
            <w:r>
              <w:rPr>
                <w:rFonts w:hint="eastAsia" w:ascii="仿宋" w:hAnsi="仿宋" w:eastAsia="仿宋"/>
                <w:bCs/>
                <w:szCs w:val="21"/>
              </w:rPr>
              <w:t>。</w:t>
            </w:r>
          </w:p>
          <w:p>
            <w:pPr>
              <w:adjustRightInd w:val="0"/>
              <w:snapToGrid w:val="0"/>
              <w:spacing w:line="240" w:lineRule="atLeast"/>
              <w:ind w:firstLine="420"/>
              <w:rPr>
                <w:rFonts w:ascii="仿宋" w:hAnsi="仿宋" w:eastAsia="仿宋"/>
                <w:bCs/>
                <w:szCs w:val="21"/>
              </w:rPr>
            </w:pPr>
            <w:r>
              <w:rPr>
                <w:rFonts w:hint="eastAsia" w:ascii="仿宋" w:hAnsi="仿宋" w:eastAsia="仿宋"/>
              </w:rPr>
              <w:t>如代销机构规定与本规则不一致，则以各代销机构规定为准，但不得低于本追加起点金额。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单笔赎回</w:t>
            </w:r>
            <w:r>
              <w:rPr>
                <w:rFonts w:hint="eastAsia" w:ascii="仿宋" w:hAnsi="仿宋" w:eastAsia="仿宋"/>
                <w:bCs/>
                <w:szCs w:val="21"/>
              </w:rPr>
              <w:t xml:space="preserve">     </w:t>
            </w:r>
            <w:r>
              <w:rPr>
                <w:rFonts w:ascii="仿宋" w:hAnsi="仿宋" w:eastAsia="仿宋"/>
                <w:bCs/>
                <w:szCs w:val="21"/>
              </w:rPr>
              <w:t>最低</w:t>
            </w:r>
            <w:r>
              <w:rPr>
                <w:rFonts w:hint="eastAsia" w:ascii="仿宋" w:hAnsi="仿宋" w:eastAsia="仿宋"/>
                <w:bCs/>
                <w:szCs w:val="21"/>
              </w:rPr>
              <w:t>限</w:t>
            </w:r>
            <w:r>
              <w:rPr>
                <w:rFonts w:ascii="仿宋" w:hAnsi="仿宋" w:eastAsia="仿宋"/>
                <w:bCs/>
                <w:szCs w:val="21"/>
              </w:rPr>
              <w:t>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0.01份</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如代销机构规定与本规则不一致，则以各代销机构规定为准，但不得低于本条款约定限额。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理财账户</w:t>
            </w:r>
            <w:r>
              <w:rPr>
                <w:rFonts w:hint="eastAsia" w:ascii="仿宋" w:hAnsi="仿宋" w:eastAsia="仿宋"/>
                <w:bCs/>
                <w:szCs w:val="21"/>
              </w:rPr>
              <w:t xml:space="preserve">     </w:t>
            </w:r>
            <w:r>
              <w:rPr>
                <w:rFonts w:ascii="仿宋" w:hAnsi="仿宋" w:eastAsia="仿宋"/>
                <w:bCs/>
                <w:szCs w:val="21"/>
              </w:rPr>
              <w:t>最</w:t>
            </w:r>
            <w:r>
              <w:rPr>
                <w:rFonts w:hint="eastAsia" w:ascii="仿宋" w:hAnsi="仿宋" w:eastAsia="仿宋"/>
                <w:bCs/>
                <w:szCs w:val="21"/>
              </w:rPr>
              <w:t>低保留限</w:t>
            </w:r>
            <w:r>
              <w:rPr>
                <w:rFonts w:ascii="仿宋" w:hAnsi="仿宋" w:eastAsia="仿宋"/>
                <w:bCs/>
                <w:szCs w:val="21"/>
              </w:rPr>
              <w:t>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0.01份</w:t>
            </w:r>
          </w:p>
          <w:p>
            <w:pPr>
              <w:adjustRightInd w:val="0"/>
              <w:snapToGrid w:val="0"/>
              <w:spacing w:line="240" w:lineRule="atLeast"/>
              <w:ind w:firstLine="420"/>
              <w:rPr>
                <w:rFonts w:ascii="仿宋" w:hAnsi="仿宋" w:eastAsia="仿宋"/>
                <w:b/>
                <w:szCs w:val="21"/>
              </w:rPr>
            </w:pPr>
            <w:r>
              <w:rPr>
                <w:rFonts w:hint="eastAsia" w:ascii="仿宋" w:hAnsi="仿宋" w:eastAsia="仿宋"/>
                <w:b/>
                <w:szCs w:val="21"/>
              </w:rPr>
              <w:t>投资者发起赎回交易时，将触发判断理财账户份额余额是否低于最低保留限额要求，可能引发强制赎回交易，具体约定详见“赎回规定”。</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如代销机构规定与本规则不一致，则以各代销机构规定为准，但不得低于本条款约定限额。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份额净值</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份额净值为提取管理费、托管费、销售手续费等相关费用后的理财产品份额净值，投资者按该份额净值进行申购、赎回和到期/终止时的分配。</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份额净值的计算保留到小数点后</w:t>
            </w:r>
            <w:r>
              <w:rPr>
                <w:rFonts w:ascii="仿宋" w:hAnsi="仿宋" w:eastAsia="仿宋"/>
                <w:bCs/>
                <w:szCs w:val="21"/>
              </w:rPr>
              <w:t>4</w:t>
            </w:r>
            <w:r>
              <w:rPr>
                <w:rFonts w:hint="eastAsia" w:ascii="仿宋" w:hAnsi="仿宋" w:eastAsia="仿宋"/>
                <w:bCs/>
                <w:szCs w:val="21"/>
              </w:rPr>
              <w:t>位，小数点后第</w:t>
            </w:r>
            <w:r>
              <w:rPr>
                <w:rFonts w:ascii="仿宋" w:hAnsi="仿宋" w:eastAsia="仿宋"/>
                <w:bCs/>
                <w:szCs w:val="21"/>
              </w:rPr>
              <w:t>5</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认购份额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认购份额=认购金额/1元。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申购份额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u w:val="single"/>
              </w:rPr>
            </w:pPr>
            <w:r>
              <w:rPr>
                <w:rFonts w:ascii="仿宋" w:hAnsi="仿宋" w:eastAsia="仿宋"/>
                <w:bCs/>
                <w:szCs w:val="21"/>
              </w:rPr>
              <w:t>申购份额＝申购金额/申购</w:t>
            </w:r>
            <w:r>
              <w:rPr>
                <w:rFonts w:hint="eastAsia" w:ascii="仿宋" w:hAnsi="仿宋" w:eastAsia="仿宋"/>
                <w:bCs/>
                <w:szCs w:val="21"/>
              </w:rPr>
              <w:t>申请日日终的产品份额净值,申购份额保留到小数点后</w:t>
            </w:r>
            <w:r>
              <w:rPr>
                <w:rFonts w:ascii="仿宋" w:hAnsi="仿宋" w:eastAsia="仿宋"/>
                <w:bCs/>
                <w:szCs w:val="21"/>
              </w:rPr>
              <w:t>2</w:t>
            </w:r>
            <w:r>
              <w:rPr>
                <w:rFonts w:hint="eastAsia" w:ascii="仿宋" w:hAnsi="仿宋" w:eastAsia="仿宋"/>
                <w:bCs/>
                <w:szCs w:val="21"/>
              </w:rPr>
              <w:t>位，小数点后第</w:t>
            </w:r>
            <w:r>
              <w:rPr>
                <w:rFonts w:ascii="仿宋" w:hAnsi="仿宋" w:eastAsia="仿宋"/>
                <w:bCs/>
                <w:szCs w:val="21"/>
              </w:rPr>
              <w:t>3</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工作日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本说明书中所写的“确认日”、“到账日”，除非特别说明均为工作日，若遇非工作日顺延至下一工作日。</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指上海证券交易所和深圳证券交易所的交易日，且同时为银行对外办理一般对公业务的工作日。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开放期、</w:t>
            </w:r>
          </w:p>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开放日（T日）及开放时间</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开放期/开放日为产品成立后每年01月、04月、07月、10月的12日（含）起连续</w:t>
            </w:r>
            <w:r>
              <w:rPr>
                <w:rFonts w:hint="eastAsia" w:ascii="仿宋" w:hAnsi="仿宋" w:eastAsia="仿宋"/>
                <w:bCs/>
                <w:szCs w:val="21"/>
                <w:lang w:val="en-US" w:eastAsia="zh-CN"/>
              </w:rPr>
              <w:t>五</w:t>
            </w:r>
            <w:r>
              <w:rPr>
                <w:rFonts w:hint="eastAsia" w:ascii="仿宋" w:hAnsi="仿宋" w:eastAsia="仿宋"/>
                <w:bCs/>
                <w:szCs w:val="21"/>
              </w:rPr>
              <w:t>个工作日开放，开放期/开放日如遇非工作日则顺延至下一个工作日。</w:t>
            </w:r>
          </w:p>
          <w:tbl>
            <w:tblPr>
              <w:tblStyle w:val="11"/>
              <w:tblW w:w="6771" w:type="dxa"/>
              <w:tblInd w:w="40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65"/>
              <w:gridCol w:w="54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5" w:type="dxa"/>
                  <w:vAlign w:val="top"/>
                </w:tcPr>
                <w:p>
                  <w:pPr>
                    <w:adjustRightInd w:val="0"/>
                    <w:snapToGrid w:val="0"/>
                    <w:spacing w:line="240" w:lineRule="atLeast"/>
                    <w:ind w:right="-44"/>
                    <w:jc w:val="center"/>
                    <w:rPr>
                      <w:rFonts w:ascii="仿宋" w:hAnsi="仿宋" w:eastAsia="仿宋"/>
                      <w:b/>
                      <w:bCs/>
                      <w:szCs w:val="21"/>
                    </w:rPr>
                  </w:pPr>
                  <w:r>
                    <w:rPr>
                      <w:rFonts w:hint="eastAsia" w:ascii="仿宋" w:hAnsi="仿宋" w:eastAsia="仿宋"/>
                      <w:b/>
                      <w:bCs/>
                      <w:szCs w:val="21"/>
                    </w:rPr>
                    <w:t>交易类型</w:t>
                  </w:r>
                </w:p>
              </w:tc>
              <w:tc>
                <w:tcPr>
                  <w:tcW w:w="5406" w:type="dxa"/>
                  <w:vAlign w:val="top"/>
                </w:tcPr>
                <w:p>
                  <w:pPr>
                    <w:adjustRightInd w:val="0"/>
                    <w:snapToGrid w:val="0"/>
                    <w:spacing w:line="240" w:lineRule="atLeast"/>
                    <w:ind w:right="-44"/>
                    <w:jc w:val="center"/>
                    <w:rPr>
                      <w:rFonts w:ascii="仿宋" w:hAnsi="仿宋" w:eastAsia="仿宋"/>
                      <w:b/>
                      <w:bCs/>
                      <w:szCs w:val="21"/>
                    </w:rPr>
                  </w:pPr>
                  <w:r>
                    <w:rPr>
                      <w:rFonts w:hint="eastAsia" w:ascii="仿宋" w:hAnsi="仿宋" w:eastAsia="仿宋"/>
                      <w:b/>
                      <w:bCs/>
                      <w:szCs w:val="21"/>
                    </w:rPr>
                    <w:t>开放日及开放时间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5" w:type="dxa"/>
                  <w:vAlign w:val="center"/>
                </w:tcPr>
                <w:p>
                  <w:pPr>
                    <w:adjustRightInd w:val="0"/>
                    <w:snapToGrid w:val="0"/>
                    <w:spacing w:line="240" w:lineRule="atLeast"/>
                    <w:ind w:right="-44"/>
                    <w:jc w:val="center"/>
                    <w:rPr>
                      <w:rFonts w:ascii="仿宋" w:hAnsi="仿宋" w:eastAsia="仿宋"/>
                      <w:bCs/>
                      <w:szCs w:val="21"/>
                    </w:rPr>
                  </w:pPr>
                  <w:r>
                    <w:rPr>
                      <w:rFonts w:hint="eastAsia" w:ascii="仿宋" w:hAnsi="仿宋" w:eastAsia="仿宋"/>
                      <w:bCs/>
                      <w:szCs w:val="21"/>
                    </w:rPr>
                    <w:t>申购</w:t>
                  </w:r>
                </w:p>
              </w:tc>
              <w:tc>
                <w:tcPr>
                  <w:tcW w:w="5406" w:type="dxa"/>
                  <w:vAlign w:val="top"/>
                </w:tcPr>
                <w:p>
                  <w:pPr>
                    <w:adjustRightInd w:val="0"/>
                    <w:snapToGrid w:val="0"/>
                    <w:spacing w:line="240" w:lineRule="atLeast"/>
                    <w:ind w:right="-44"/>
                    <w:rPr>
                      <w:rFonts w:ascii="仿宋" w:hAnsi="仿宋" w:eastAsia="仿宋"/>
                      <w:bCs/>
                      <w:szCs w:val="21"/>
                      <w:u w:val="single"/>
                    </w:rPr>
                  </w:pPr>
                  <w:r>
                    <w:rPr>
                      <w:rFonts w:hint="eastAsia" w:ascii="仿宋" w:hAnsi="仿宋" w:eastAsia="仿宋"/>
                      <w:bCs/>
                      <w:szCs w:val="21"/>
                    </w:rPr>
                    <w:t>通过华夏银行/华夏理财购买的，每个开放日的开放时间</w:t>
                  </w:r>
                  <w:r>
                    <w:rPr>
                      <w:rFonts w:hint="eastAsia" w:ascii="仿宋" w:hAnsi="仿宋" w:eastAsia="仿宋"/>
                    </w:rPr>
                    <w:t>9:00-17:00。投资者只能于开放日的开放时间内进行申购。投资者若在T日非开放时间提交申购，等同在下一开放时间内提交的申购申请，T日为开放日。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5" w:type="dxa"/>
                  <w:vAlign w:val="center"/>
                </w:tcPr>
                <w:p>
                  <w:pPr>
                    <w:adjustRightInd w:val="0"/>
                    <w:snapToGrid w:val="0"/>
                    <w:spacing w:line="240" w:lineRule="atLeast"/>
                    <w:ind w:right="-44"/>
                    <w:jc w:val="center"/>
                    <w:rPr>
                      <w:rFonts w:ascii="仿宋" w:hAnsi="仿宋" w:eastAsia="仿宋"/>
                      <w:bCs/>
                      <w:szCs w:val="21"/>
                    </w:rPr>
                  </w:pPr>
                  <w:r>
                    <w:rPr>
                      <w:rFonts w:hint="eastAsia" w:ascii="仿宋" w:hAnsi="仿宋" w:eastAsia="仿宋"/>
                      <w:bCs/>
                      <w:szCs w:val="21"/>
                    </w:rPr>
                    <w:t>赎回</w:t>
                  </w:r>
                </w:p>
              </w:tc>
              <w:tc>
                <w:tcPr>
                  <w:tcW w:w="5406" w:type="dxa"/>
                  <w:vAlign w:val="top"/>
                </w:tcPr>
                <w:p>
                  <w:pPr>
                    <w:adjustRightInd w:val="0"/>
                    <w:snapToGrid w:val="0"/>
                    <w:spacing w:line="240" w:lineRule="atLeast"/>
                    <w:ind w:right="-44"/>
                    <w:rPr>
                      <w:rFonts w:ascii="仿宋" w:hAnsi="仿宋" w:eastAsia="仿宋"/>
                      <w:bCs/>
                      <w:szCs w:val="21"/>
                    </w:rPr>
                  </w:pPr>
                  <w:r>
                    <w:rPr>
                      <w:rFonts w:hint="eastAsia" w:ascii="仿宋" w:hAnsi="仿宋" w:eastAsia="仿宋"/>
                      <w:bCs/>
                      <w:szCs w:val="21"/>
                    </w:rPr>
                    <w:t>通过华夏银行/华夏理财购买的，每个开放日的开放时间</w:t>
                  </w:r>
                  <w:r>
                    <w:rPr>
                      <w:rFonts w:hint="eastAsia" w:ascii="仿宋" w:hAnsi="仿宋" w:eastAsia="仿宋"/>
                    </w:rPr>
                    <w:t>9:00-17:00。投资者只能于开放日的开放时间内进行赎回。投资者若在T日非开放时间提交赎回，等同在下一开放时间内提交的赎回申请，T日为开放日。</w:t>
                  </w:r>
                </w:p>
              </w:tc>
            </w:tr>
          </w:tbl>
          <w:p>
            <w:pPr>
              <w:adjustRightInd w:val="0"/>
              <w:snapToGrid w:val="0"/>
              <w:spacing w:line="240" w:lineRule="atLeast"/>
              <w:ind w:right="-44" w:firstLine="422" w:firstLineChars="200"/>
              <w:jc w:val="left"/>
              <w:rPr>
                <w:rFonts w:ascii="仿宋" w:hAnsi="仿宋" w:eastAsia="仿宋"/>
                <w:b/>
                <w:bCs/>
                <w:szCs w:val="21"/>
              </w:rPr>
            </w:pPr>
          </w:p>
          <w:p>
            <w:pPr>
              <w:adjustRightInd w:val="0"/>
              <w:snapToGrid w:val="0"/>
              <w:spacing w:line="240" w:lineRule="atLeast"/>
              <w:ind w:right="-44" w:firstLine="420" w:firstLineChars="200"/>
              <w:jc w:val="left"/>
              <w:rPr>
                <w:rFonts w:ascii="仿宋" w:hAnsi="仿宋" w:eastAsia="仿宋"/>
                <w:szCs w:val="21"/>
              </w:rPr>
            </w:pPr>
            <w:r>
              <w:rPr>
                <w:rFonts w:hint="eastAsia" w:ascii="仿宋" w:hAnsi="仿宋" w:eastAsia="仿宋"/>
                <w:szCs w:val="21"/>
              </w:rPr>
              <w:t>代销机构如另有规定，从其规定。</w:t>
            </w:r>
          </w:p>
          <w:p>
            <w:pPr>
              <w:adjustRightInd w:val="0"/>
              <w:snapToGrid w:val="0"/>
              <w:spacing w:line="240" w:lineRule="atLeast"/>
              <w:ind w:right="-44" w:firstLine="422" w:firstLineChars="200"/>
              <w:jc w:val="left"/>
              <w:rPr>
                <w:rFonts w:ascii="仿宋" w:hAnsi="仿宋" w:eastAsia="仿宋"/>
                <w:bCs/>
                <w:szCs w:val="21"/>
              </w:rPr>
            </w:pPr>
            <w:r>
              <w:rPr>
                <w:rFonts w:hint="eastAsia" w:ascii="仿宋" w:hAnsi="仿宋" w:eastAsia="仿宋"/>
                <w:b/>
                <w:bCs/>
                <w:szCs w:val="21"/>
              </w:rPr>
              <w:t>开放期内每个开放日的份额净值</w:t>
            </w:r>
            <w:r>
              <w:rPr>
                <w:rFonts w:ascii="仿宋" w:hAnsi="仿宋" w:eastAsia="仿宋"/>
                <w:b/>
                <w:bCs/>
                <w:color w:val="000000"/>
                <w:szCs w:val="21"/>
              </w:rPr>
              <w:t>将</w:t>
            </w:r>
            <w:r>
              <w:rPr>
                <w:rFonts w:hint="eastAsia" w:ascii="仿宋" w:hAnsi="仿宋" w:eastAsia="仿宋"/>
                <w:b/>
                <w:bCs/>
                <w:color w:val="000000"/>
                <w:szCs w:val="21"/>
              </w:rPr>
              <w:t>随</w:t>
            </w:r>
            <w:r>
              <w:rPr>
                <w:rFonts w:ascii="仿宋" w:hAnsi="仿宋" w:eastAsia="仿宋"/>
                <w:b/>
                <w:bCs/>
                <w:color w:val="000000"/>
                <w:szCs w:val="21"/>
              </w:rPr>
              <w:t>市场波动，具有不</w:t>
            </w:r>
            <w:r>
              <w:rPr>
                <w:rFonts w:hint="eastAsia" w:ascii="仿宋" w:hAnsi="仿宋" w:eastAsia="仿宋"/>
                <w:b/>
                <w:bCs/>
                <w:color w:val="000000"/>
                <w:szCs w:val="21"/>
              </w:rPr>
              <w:t>确定</w:t>
            </w:r>
            <w:r>
              <w:rPr>
                <w:rFonts w:ascii="仿宋" w:hAnsi="仿宋" w:eastAsia="仿宋"/>
                <w:b/>
                <w:bCs/>
                <w:color w:val="000000"/>
                <w:szCs w:val="21"/>
              </w:rPr>
              <w:t>性</w:t>
            </w:r>
            <w:r>
              <w:rPr>
                <w:rFonts w:hint="eastAsia" w:ascii="仿宋" w:hAnsi="仿宋" w:eastAsia="仿宋"/>
                <w:b/>
                <w:bCs/>
                <w:color w:val="000000"/>
                <w:szCs w:val="21"/>
              </w:rPr>
              <w:t>。</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华夏理财有权调整按上述规则确定的开放日，并在调整之前3个工作日公告。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预约购买及</w:t>
            </w:r>
          </w:p>
          <w:p>
            <w:pPr>
              <w:adjustRightInd w:val="0"/>
              <w:snapToGrid w:val="0"/>
              <w:spacing w:line="240" w:lineRule="atLeast"/>
              <w:jc w:val="center"/>
              <w:rPr>
                <w:rFonts w:ascii="仿宋" w:hAnsi="仿宋" w:eastAsia="仿宋"/>
                <w:bCs/>
                <w:szCs w:val="21"/>
              </w:rPr>
            </w:pPr>
            <w:r>
              <w:rPr>
                <w:rFonts w:ascii="仿宋" w:hAnsi="仿宋" w:eastAsia="仿宋"/>
                <w:bCs/>
                <w:szCs w:val="21"/>
              </w:rPr>
              <w:t>预约赎回</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rPr>
                <w:rFonts w:ascii="仿宋" w:hAnsi="仿宋" w:eastAsia="仿宋"/>
                <w:bCs/>
                <w:szCs w:val="21"/>
              </w:rPr>
            </w:pPr>
            <w:r>
              <w:rPr>
                <w:rFonts w:hint="eastAsia" w:ascii="仿宋" w:hAnsi="仿宋" w:eastAsia="仿宋"/>
                <w:bCs/>
                <w:szCs w:val="21"/>
              </w:rPr>
              <w:t>封闭期内的最后</w:t>
            </w:r>
            <w:r>
              <w:rPr>
                <w:rFonts w:ascii="仿宋" w:hAnsi="仿宋" w:eastAsia="仿宋"/>
                <w:bCs/>
                <w:szCs w:val="21"/>
              </w:rPr>
              <w:t>一</w:t>
            </w:r>
            <w:r>
              <w:rPr>
                <w:rFonts w:hint="eastAsia" w:ascii="仿宋" w:hAnsi="仿宋" w:eastAsia="仿宋"/>
                <w:bCs/>
                <w:szCs w:val="21"/>
              </w:rPr>
              <w:t>个</w:t>
            </w:r>
            <w:r>
              <w:rPr>
                <w:rFonts w:ascii="仿宋" w:hAnsi="仿宋" w:eastAsia="仿宋"/>
                <w:bCs/>
                <w:szCs w:val="21"/>
              </w:rPr>
              <w:t>工作日</w:t>
            </w:r>
            <w:r>
              <w:rPr>
                <w:rFonts w:hint="eastAsia" w:ascii="仿宋" w:hAnsi="仿宋" w:eastAsia="仿宋"/>
              </w:rPr>
              <w:t>17:30（不含）</w:t>
            </w:r>
            <w:r>
              <w:rPr>
                <w:rFonts w:hint="eastAsia" w:ascii="仿宋" w:hAnsi="仿宋" w:eastAsia="仿宋"/>
                <w:bCs/>
                <w:szCs w:val="21"/>
              </w:rPr>
              <w:t>前</w:t>
            </w:r>
            <w:r>
              <w:rPr>
                <w:rFonts w:ascii="仿宋" w:hAnsi="仿宋" w:eastAsia="仿宋"/>
                <w:bCs/>
                <w:szCs w:val="21"/>
              </w:rPr>
              <w:t>，</w:t>
            </w:r>
            <w:r>
              <w:rPr>
                <w:rFonts w:hint="eastAsia" w:ascii="仿宋" w:hAnsi="仿宋" w:eastAsia="仿宋"/>
                <w:bCs/>
                <w:szCs w:val="21"/>
              </w:rPr>
              <w:t>可接受通过</w:t>
            </w:r>
            <w:r>
              <w:rPr>
                <w:rFonts w:ascii="仿宋" w:hAnsi="仿宋" w:eastAsia="仿宋"/>
                <w:bCs/>
                <w:szCs w:val="21"/>
              </w:rPr>
              <w:t>华夏</w:t>
            </w:r>
            <w:r>
              <w:rPr>
                <w:rFonts w:hint="eastAsia" w:ascii="仿宋" w:hAnsi="仿宋" w:eastAsia="仿宋"/>
                <w:bCs/>
                <w:szCs w:val="21"/>
              </w:rPr>
              <w:t>银行/华夏理财</w:t>
            </w:r>
            <w:r>
              <w:rPr>
                <w:rFonts w:ascii="仿宋" w:hAnsi="仿宋" w:eastAsia="仿宋"/>
                <w:bCs/>
                <w:szCs w:val="21"/>
              </w:rPr>
              <w:t>购买的投资者</w:t>
            </w:r>
            <w:r>
              <w:rPr>
                <w:rFonts w:hint="eastAsia" w:ascii="仿宋" w:hAnsi="仿宋" w:eastAsia="仿宋"/>
                <w:bCs/>
                <w:szCs w:val="21"/>
              </w:rPr>
              <w:t>预约</w:t>
            </w:r>
            <w:r>
              <w:rPr>
                <w:rFonts w:ascii="仿宋" w:hAnsi="仿宋" w:eastAsia="仿宋"/>
                <w:bCs/>
                <w:szCs w:val="21"/>
              </w:rPr>
              <w:t>购买</w:t>
            </w:r>
            <w:r>
              <w:rPr>
                <w:rFonts w:hint="eastAsia" w:ascii="仿宋" w:hAnsi="仿宋" w:eastAsia="仿宋"/>
                <w:bCs/>
                <w:szCs w:val="21"/>
              </w:rPr>
              <w:t>、预约赎回申请</w:t>
            </w:r>
            <w:r>
              <w:rPr>
                <w:rFonts w:ascii="仿宋" w:hAnsi="仿宋" w:eastAsia="仿宋"/>
                <w:bCs/>
                <w:szCs w:val="21"/>
              </w:rPr>
              <w:t>，</w:t>
            </w:r>
            <w:r>
              <w:rPr>
                <w:rFonts w:hint="eastAsia" w:ascii="仿宋" w:hAnsi="仿宋" w:eastAsia="仿宋"/>
                <w:bCs/>
                <w:szCs w:val="21"/>
              </w:rPr>
              <w:t>视</w:t>
            </w:r>
            <w:r>
              <w:rPr>
                <w:rFonts w:ascii="仿宋" w:hAnsi="仿宋" w:eastAsia="仿宋"/>
                <w:bCs/>
                <w:szCs w:val="21"/>
              </w:rPr>
              <w:t>同在</w:t>
            </w:r>
            <w:r>
              <w:rPr>
                <w:rFonts w:hint="eastAsia" w:ascii="仿宋" w:hAnsi="仿宋" w:eastAsia="仿宋"/>
                <w:bCs/>
                <w:szCs w:val="21"/>
              </w:rPr>
              <w:t>下</w:t>
            </w:r>
            <w:r>
              <w:rPr>
                <w:rFonts w:ascii="仿宋" w:hAnsi="仿宋" w:eastAsia="仿宋"/>
                <w:bCs/>
                <w:szCs w:val="21"/>
              </w:rPr>
              <w:t>一</w:t>
            </w:r>
            <w:r>
              <w:rPr>
                <w:rFonts w:hint="eastAsia" w:ascii="仿宋" w:hAnsi="仿宋" w:eastAsia="仿宋"/>
                <w:bCs/>
                <w:szCs w:val="21"/>
              </w:rPr>
              <w:t>个申购/赎回</w:t>
            </w:r>
            <w:r>
              <w:rPr>
                <w:rFonts w:ascii="仿宋" w:hAnsi="仿宋" w:eastAsia="仿宋"/>
                <w:bCs/>
                <w:szCs w:val="21"/>
              </w:rPr>
              <w:t>开放日开放时间内</w:t>
            </w:r>
            <w:r>
              <w:rPr>
                <w:rFonts w:hint="eastAsia" w:ascii="仿宋" w:hAnsi="仿宋" w:eastAsia="仿宋"/>
                <w:bCs/>
                <w:szCs w:val="21"/>
              </w:rPr>
              <w:t>提交</w:t>
            </w:r>
            <w:r>
              <w:rPr>
                <w:rFonts w:ascii="仿宋" w:hAnsi="仿宋" w:eastAsia="仿宋"/>
                <w:bCs/>
                <w:szCs w:val="21"/>
              </w:rPr>
              <w:t>的</w:t>
            </w:r>
            <w:r>
              <w:rPr>
                <w:rFonts w:hint="eastAsia" w:ascii="仿宋" w:hAnsi="仿宋" w:eastAsia="仿宋"/>
                <w:bCs/>
                <w:szCs w:val="21"/>
              </w:rPr>
              <w:t>申购</w:t>
            </w:r>
            <w:r>
              <w:rPr>
                <w:rFonts w:ascii="仿宋" w:hAnsi="仿宋" w:eastAsia="仿宋"/>
                <w:bCs/>
                <w:szCs w:val="21"/>
              </w:rPr>
              <w:t>、赎回申请</w:t>
            </w:r>
            <w:r>
              <w:rPr>
                <w:rFonts w:hint="eastAsia" w:ascii="仿宋" w:hAnsi="仿宋" w:eastAsia="仿宋"/>
                <w:bCs/>
                <w:szCs w:val="21"/>
              </w:rPr>
              <w:t>。</w:t>
            </w:r>
          </w:p>
          <w:p>
            <w:pPr>
              <w:adjustRightInd w:val="0"/>
              <w:snapToGrid w:val="0"/>
              <w:spacing w:line="240" w:lineRule="atLeast"/>
              <w:ind w:right="-44" w:firstLine="420" w:firstLineChars="200"/>
              <w:rPr>
                <w:rFonts w:ascii="仿宋" w:hAnsi="仿宋" w:eastAsia="仿宋"/>
                <w:bCs/>
                <w:szCs w:val="21"/>
              </w:rPr>
            </w:pPr>
            <w:r>
              <w:rPr>
                <w:rFonts w:hint="eastAsia" w:ascii="仿宋" w:hAnsi="仿宋" w:eastAsia="仿宋"/>
                <w:bCs/>
                <w:szCs w:val="21"/>
              </w:rPr>
              <w:t>华夏银行/华夏理财将在预约购买申请提出日之后的第一个申购开放日根据预约购买申请扣款，如扣款失败,则预约购买申请不成功。</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szCs w:val="21"/>
              </w:rPr>
              <w:t>代销机构如另有规定，从其规定。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申购确认</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Cs/>
                <w:szCs w:val="21"/>
              </w:rPr>
            </w:pPr>
            <w:r>
              <w:rPr>
                <w:rFonts w:ascii="仿宋" w:hAnsi="仿宋" w:eastAsia="仿宋"/>
                <w:bCs/>
                <w:szCs w:val="21"/>
              </w:rPr>
              <w:t>T日</w:t>
            </w:r>
            <w:r>
              <w:rPr>
                <w:rFonts w:hint="eastAsia" w:ascii="仿宋" w:hAnsi="仿宋" w:eastAsia="仿宋"/>
                <w:bCs/>
                <w:szCs w:val="21"/>
              </w:rPr>
              <w:t>申购</w:t>
            </w:r>
            <w:r>
              <w:rPr>
                <w:rFonts w:ascii="仿宋" w:hAnsi="仿宋" w:eastAsia="仿宋"/>
                <w:bCs/>
                <w:szCs w:val="21"/>
              </w:rPr>
              <w:t>，</w:t>
            </w:r>
            <w:r>
              <w:rPr>
                <w:rFonts w:hint="eastAsia" w:ascii="仿宋" w:hAnsi="仿宋" w:eastAsia="仿宋"/>
                <w:bCs/>
                <w:szCs w:val="21"/>
              </w:rPr>
              <w:t>T+1日</w:t>
            </w:r>
            <w:r>
              <w:rPr>
                <w:rFonts w:ascii="仿宋" w:hAnsi="仿宋" w:eastAsia="仿宋"/>
                <w:bCs/>
                <w:szCs w:val="21"/>
              </w:rPr>
              <w:t>确认。T日为开放日。</w:t>
            </w:r>
            <w:r>
              <w:rPr>
                <w:rFonts w:hint="eastAsia" w:ascii="仿宋" w:hAnsi="仿宋" w:eastAsia="仿宋"/>
                <w:bCs/>
                <w:szCs w:val="21"/>
              </w:rPr>
              <w:t>通过华夏银行/华夏理财购买的，T日扣款；通过其他代销机构购买的，扣款规则以代销机构规定为准。</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以申购申请日的日终份额净值确认，按照“金额申购”的原则计算申购份额。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赎回确认</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Cs/>
                <w:szCs w:val="21"/>
              </w:rPr>
            </w:pPr>
            <w:r>
              <w:rPr>
                <w:rFonts w:ascii="仿宋" w:hAnsi="仿宋" w:eastAsia="仿宋"/>
                <w:bCs/>
                <w:szCs w:val="21"/>
              </w:rPr>
              <w:t>T日赎回，</w:t>
            </w:r>
            <w:r>
              <w:rPr>
                <w:rFonts w:hint="eastAsia" w:ascii="仿宋" w:hAnsi="仿宋" w:eastAsia="仿宋"/>
                <w:bCs/>
                <w:szCs w:val="21"/>
              </w:rPr>
              <w:t>T+1日</w:t>
            </w:r>
            <w:r>
              <w:rPr>
                <w:rFonts w:ascii="仿宋" w:hAnsi="仿宋" w:eastAsia="仿宋"/>
                <w:bCs/>
                <w:szCs w:val="21"/>
              </w:rPr>
              <w:t>确认</w:t>
            </w:r>
            <w:r>
              <w:rPr>
                <w:rFonts w:hint="eastAsia" w:ascii="仿宋" w:hAnsi="仿宋" w:eastAsia="仿宋"/>
                <w:bCs/>
                <w:szCs w:val="21"/>
              </w:rPr>
              <w:t>。</w:t>
            </w:r>
          </w:p>
          <w:p>
            <w:pPr>
              <w:adjustRightInd w:val="0"/>
              <w:snapToGrid w:val="0"/>
              <w:spacing w:line="240" w:lineRule="atLeast"/>
              <w:ind w:right="-44" w:firstLine="420" w:firstLineChars="200"/>
              <w:jc w:val="left"/>
              <w:rPr>
                <w:rFonts w:ascii="仿宋" w:hAnsi="仿宋" w:eastAsia="仿宋"/>
                <w:bCs/>
                <w:color w:val="FF6600"/>
                <w:szCs w:val="21"/>
              </w:rPr>
            </w:pPr>
            <w:r>
              <w:rPr>
                <w:rFonts w:hint="eastAsia" w:ascii="仿宋" w:hAnsi="仿宋" w:eastAsia="仿宋"/>
                <w:bCs/>
                <w:szCs w:val="21"/>
              </w:rPr>
              <w:t>通过华夏理财赎回的，投资者</w:t>
            </w:r>
            <w:r>
              <w:rPr>
                <w:rFonts w:ascii="仿宋" w:hAnsi="仿宋" w:eastAsia="仿宋"/>
                <w:bCs/>
                <w:szCs w:val="21"/>
              </w:rPr>
              <w:t>赎回资金</w:t>
            </w:r>
            <w:r>
              <w:rPr>
                <w:rFonts w:hint="eastAsia" w:ascii="仿宋" w:hAnsi="仿宋" w:eastAsia="仿宋"/>
                <w:bCs/>
                <w:szCs w:val="21"/>
              </w:rPr>
              <w:t>于T+2日24点前</w:t>
            </w:r>
            <w:r>
              <w:rPr>
                <w:rFonts w:ascii="仿宋" w:hAnsi="仿宋" w:eastAsia="仿宋"/>
                <w:bCs/>
                <w:szCs w:val="21"/>
              </w:rPr>
              <w:t>到账</w:t>
            </w:r>
            <w:r>
              <w:rPr>
                <w:rFonts w:hint="eastAsia" w:ascii="仿宋" w:hAnsi="仿宋" w:eastAsia="仿宋"/>
                <w:bCs/>
                <w:szCs w:val="21"/>
              </w:rPr>
              <w:t>；通过华夏银行赎回的，投资者</w:t>
            </w:r>
            <w:r>
              <w:rPr>
                <w:rFonts w:ascii="仿宋" w:hAnsi="仿宋" w:eastAsia="仿宋"/>
                <w:bCs/>
                <w:szCs w:val="21"/>
              </w:rPr>
              <w:t>赎回资金</w:t>
            </w:r>
            <w:r>
              <w:rPr>
                <w:rFonts w:hint="eastAsia" w:ascii="仿宋" w:hAnsi="仿宋" w:eastAsia="仿宋"/>
                <w:bCs/>
                <w:szCs w:val="21"/>
              </w:rPr>
              <w:t>于T+2日24点前</w:t>
            </w:r>
            <w:r>
              <w:rPr>
                <w:rFonts w:ascii="仿宋" w:hAnsi="仿宋" w:eastAsia="仿宋"/>
                <w:bCs/>
                <w:szCs w:val="21"/>
              </w:rPr>
              <w:t>到账</w:t>
            </w:r>
            <w:r>
              <w:rPr>
                <w:rFonts w:hint="eastAsia" w:ascii="仿宋" w:hAnsi="仿宋" w:eastAsia="仿宋"/>
                <w:bCs/>
                <w:szCs w:val="21"/>
              </w:rPr>
              <w:t>；通过其他代销机构赎回的，投资者赎回资金的具体到账账户、到账日及到账时间以代销机构划付规定为准</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赎回规定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
                <w:bCs/>
                <w:szCs w:val="21"/>
              </w:rPr>
            </w:pPr>
            <w:r>
              <w:rPr>
                <w:rFonts w:hint="eastAsia" w:ascii="仿宋" w:hAnsi="仿宋" w:eastAsia="仿宋"/>
                <w:bCs/>
                <w:szCs w:val="21"/>
              </w:rPr>
              <w:t>本理财产品采取份额赎回的方式。投资者可选择全额或部分赎回，部分赎回后投资者持有本理财产品的日末余额低于理财账户最低保留限额时，</w:t>
            </w:r>
            <w:r>
              <w:rPr>
                <w:rFonts w:hint="eastAsia" w:ascii="仿宋" w:hAnsi="仿宋" w:eastAsia="仿宋"/>
                <w:b/>
                <w:bCs/>
                <w:szCs w:val="21"/>
              </w:rPr>
              <w:t>华夏理财将在赎回确认日末对投资者的剩余份额发起强制赎回。</w:t>
            </w:r>
          </w:p>
          <w:p>
            <w:pPr>
              <w:adjustRightInd w:val="0"/>
              <w:snapToGrid w:val="0"/>
              <w:spacing w:line="240" w:lineRule="atLeast"/>
              <w:ind w:right="-44" w:firstLine="422" w:firstLineChars="200"/>
              <w:jc w:val="left"/>
              <w:rPr>
                <w:rFonts w:ascii="仿宋" w:hAnsi="仿宋" w:eastAsia="仿宋"/>
                <w:b/>
                <w:bCs/>
                <w:szCs w:val="21"/>
              </w:rPr>
            </w:pPr>
            <w:r>
              <w:rPr>
                <w:rFonts w:hint="eastAsia" w:ascii="仿宋" w:hAnsi="仿宋" w:eastAsia="仿宋"/>
                <w:b/>
                <w:bCs/>
                <w:szCs w:val="21"/>
              </w:rPr>
              <w:t>若客户在同一开放日提交申购和赎回原持有份额的交易申请，经申购和赎回交易确认后的剩余份额低于理财账户最低保留限额时，华夏理财将在赎回确认日末对投资者的剩余份额发起强制赎回。</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szCs w:val="21"/>
              </w:rPr>
              <w:t>代销机构如另有规定，从其规定。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赎回金额的计算</w:t>
            </w:r>
          </w:p>
        </w:tc>
        <w:tc>
          <w:tcPr>
            <w:tcW w:w="7404" w:type="dxa"/>
            <w:tcBorders>
              <w:top w:val="single" w:color="auto" w:sz="4" w:space="0"/>
              <w:left w:val="single" w:color="auto" w:sz="4" w:space="0"/>
              <w:bottom w:val="single" w:color="auto" w:sz="4" w:space="0"/>
              <w:right w:val="single" w:color="auto" w:sz="4" w:space="0"/>
            </w:tcBorders>
            <w:vAlign w:val="center"/>
          </w:tcPr>
          <w:p>
            <w:pPr>
              <w:spacing w:line="240" w:lineRule="atLeast"/>
              <w:ind w:firstLine="420" w:firstLineChars="200"/>
              <w:rPr>
                <w:rFonts w:ascii="仿宋" w:hAnsi="仿宋" w:eastAsia="仿宋"/>
                <w:bCs/>
                <w:szCs w:val="21"/>
                <w:u w:val="single"/>
              </w:rPr>
            </w:pPr>
            <w:r>
              <w:rPr>
                <w:rFonts w:ascii="仿宋" w:hAnsi="仿宋" w:eastAsia="仿宋"/>
                <w:bCs/>
                <w:szCs w:val="21"/>
              </w:rPr>
              <w:t>赎回金额＝赎回份额×赎回</w:t>
            </w:r>
            <w:r>
              <w:rPr>
                <w:rFonts w:hint="eastAsia" w:ascii="仿宋" w:hAnsi="仿宋" w:eastAsia="仿宋"/>
                <w:bCs/>
                <w:szCs w:val="21"/>
              </w:rPr>
              <w:t>申请日日终的产品份额净值，保留到小数点后</w:t>
            </w:r>
            <w:r>
              <w:rPr>
                <w:rFonts w:ascii="仿宋" w:hAnsi="仿宋" w:eastAsia="仿宋"/>
                <w:bCs/>
                <w:szCs w:val="21"/>
                <w:u w:val="single"/>
              </w:rPr>
              <w:t>2</w:t>
            </w:r>
            <w:r>
              <w:rPr>
                <w:rFonts w:hint="eastAsia" w:ascii="仿宋" w:hAnsi="仿宋" w:eastAsia="仿宋"/>
                <w:bCs/>
                <w:szCs w:val="21"/>
              </w:rPr>
              <w:t>位，小数点后第</w:t>
            </w:r>
            <w:r>
              <w:rPr>
                <w:rFonts w:ascii="仿宋" w:hAnsi="仿宋" w:eastAsia="仿宋"/>
                <w:bCs/>
                <w:szCs w:val="21"/>
                <w:u w:val="single"/>
              </w:rPr>
              <w:t>3</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到期/终止的理财本金</w:t>
            </w:r>
            <w:r>
              <w:rPr>
                <w:rFonts w:ascii="仿宋" w:hAnsi="仿宋" w:eastAsia="仿宋"/>
                <w:bCs/>
                <w:szCs w:val="21"/>
              </w:rPr>
              <w:t>及</w:t>
            </w:r>
            <w:r>
              <w:rPr>
                <w:rFonts w:hint="eastAsia" w:ascii="仿宋" w:hAnsi="仿宋" w:eastAsia="仿宋"/>
                <w:bCs/>
                <w:szCs w:val="21"/>
              </w:rPr>
              <w:t>收益</w:t>
            </w:r>
          </w:p>
          <w:p>
            <w:pPr>
              <w:adjustRightInd w:val="0"/>
              <w:snapToGrid w:val="0"/>
              <w:spacing w:line="240" w:lineRule="atLeast"/>
              <w:jc w:val="center"/>
              <w:rPr>
                <w:rFonts w:ascii="仿宋" w:hAnsi="仿宋" w:eastAsia="仿宋"/>
                <w:bCs/>
                <w:szCs w:val="21"/>
              </w:rPr>
            </w:pPr>
            <w:r>
              <w:rPr>
                <w:rFonts w:ascii="仿宋" w:hAnsi="仿宋" w:eastAsia="仿宋"/>
                <w:bCs/>
                <w:szCs w:val="21"/>
              </w:rPr>
              <w:t>兑付</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华夏理财将于理财产品到期/终止</w:t>
            </w:r>
            <w:r>
              <w:rPr>
                <w:rFonts w:ascii="仿宋" w:hAnsi="仿宋" w:eastAsia="仿宋"/>
                <w:bCs/>
                <w:szCs w:val="21"/>
              </w:rPr>
              <w:t>日</w:t>
            </w:r>
            <w:r>
              <w:rPr>
                <w:rFonts w:hint="eastAsia" w:ascii="仿宋" w:hAnsi="仿宋" w:eastAsia="仿宋"/>
                <w:bCs/>
                <w:szCs w:val="21"/>
              </w:rPr>
              <w:t>后2个工作</w:t>
            </w:r>
            <w:r>
              <w:rPr>
                <w:rFonts w:ascii="仿宋" w:hAnsi="仿宋" w:eastAsia="仿宋"/>
                <w:bCs/>
                <w:szCs w:val="21"/>
              </w:rPr>
              <w:t>日</w:t>
            </w:r>
            <w:r>
              <w:rPr>
                <w:rFonts w:hint="eastAsia" w:ascii="仿宋" w:hAnsi="仿宋" w:eastAsia="仿宋"/>
                <w:bCs/>
                <w:szCs w:val="21"/>
              </w:rPr>
              <w:t>（内）</w:t>
            </w:r>
            <w:r>
              <w:rPr>
                <w:rFonts w:ascii="仿宋" w:hAnsi="仿宋" w:eastAsia="仿宋"/>
                <w:bCs/>
                <w:szCs w:val="21"/>
              </w:rPr>
              <w:t>，</w:t>
            </w:r>
            <w:r>
              <w:rPr>
                <w:rFonts w:hint="eastAsia" w:ascii="仿宋" w:hAnsi="仿宋" w:eastAsia="仿宋"/>
                <w:bCs/>
                <w:szCs w:val="21"/>
              </w:rPr>
              <w:t>根据实际投资结果向华夏理财客户及代销机构一次性划付理财本金及收益（如有），代销机构客户的理财本金及收益（如有）的具体到账账户、到账日及到账时间以代销机构划付规定为准。</w:t>
            </w:r>
          </w:p>
          <w:p>
            <w:pPr>
              <w:spacing w:line="240" w:lineRule="atLeast"/>
              <w:ind w:firstLine="420" w:firstLineChars="200"/>
              <w:rPr>
                <w:rFonts w:ascii="仿宋" w:hAnsi="仿宋" w:eastAsia="仿宋"/>
                <w:bCs/>
                <w:szCs w:val="21"/>
              </w:rPr>
            </w:pPr>
            <w:r>
              <w:rPr>
                <w:rFonts w:hint="eastAsia" w:ascii="仿宋" w:hAnsi="仿宋" w:eastAsia="仿宋"/>
                <w:bCs/>
                <w:szCs w:val="21"/>
              </w:rPr>
              <w:t>客户到期/终止本金及收益金额=∑（每笔份额*到期/终止日的产品份额净值），每笔金额计算保留到小数点后</w:t>
            </w:r>
            <w:r>
              <w:rPr>
                <w:rFonts w:ascii="仿宋" w:hAnsi="仿宋" w:eastAsia="仿宋"/>
                <w:bCs/>
                <w:szCs w:val="21"/>
              </w:rPr>
              <w:t>2</w:t>
            </w:r>
            <w:r>
              <w:rPr>
                <w:rFonts w:hint="eastAsia" w:ascii="仿宋" w:hAnsi="仿宋" w:eastAsia="仿宋"/>
                <w:bCs/>
                <w:szCs w:val="21"/>
              </w:rPr>
              <w:t>位，小数点后第</w:t>
            </w:r>
            <w:r>
              <w:rPr>
                <w:rFonts w:ascii="仿宋" w:hAnsi="仿宋" w:eastAsia="仿宋"/>
                <w:bCs/>
                <w:szCs w:val="21"/>
              </w:rPr>
              <w:t>3</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巨额赎回</w:t>
            </w:r>
          </w:p>
        </w:tc>
        <w:tc>
          <w:tcPr>
            <w:tcW w:w="7404" w:type="dxa"/>
            <w:tcBorders>
              <w:top w:val="single" w:color="auto" w:sz="4" w:space="0"/>
              <w:left w:val="single" w:color="auto" w:sz="4" w:space="0"/>
              <w:bottom w:val="single" w:color="auto" w:sz="4" w:space="0"/>
              <w:right w:val="single" w:color="auto" w:sz="4" w:space="0"/>
            </w:tcBorders>
            <w:vAlign w:val="center"/>
          </w:tcPr>
          <w:p>
            <w:pPr>
              <w:tabs>
                <w:tab w:val="left" w:pos="720"/>
              </w:tabs>
              <w:autoSpaceDE w:val="0"/>
              <w:autoSpaceDN w:val="0"/>
              <w:adjustRightInd w:val="0"/>
              <w:snapToGrid w:val="0"/>
              <w:spacing w:line="240" w:lineRule="atLeast"/>
              <w:ind w:right="18" w:firstLine="420" w:firstLineChars="200"/>
              <w:rPr>
                <w:rFonts w:ascii="仿宋" w:hAnsi="仿宋" w:eastAsia="仿宋"/>
                <w:bCs/>
                <w:szCs w:val="21"/>
              </w:rPr>
            </w:pPr>
            <w:r>
              <w:rPr>
                <w:rFonts w:ascii="仿宋" w:hAnsi="仿宋" w:eastAsia="仿宋"/>
                <w:bCs/>
                <w:szCs w:val="21"/>
              </w:rPr>
              <w:t>单个开放日中，本</w:t>
            </w:r>
            <w:r>
              <w:rPr>
                <w:rFonts w:hint="eastAsia" w:ascii="仿宋" w:hAnsi="仿宋" w:eastAsia="仿宋"/>
                <w:bCs/>
                <w:szCs w:val="21"/>
              </w:rPr>
              <w:t>理财</w:t>
            </w:r>
            <w:r>
              <w:rPr>
                <w:rFonts w:ascii="仿宋" w:hAnsi="仿宋" w:eastAsia="仿宋"/>
                <w:bCs/>
                <w:szCs w:val="21"/>
              </w:rPr>
              <w:t>产品的净赎回申请</w:t>
            </w:r>
            <w:r>
              <w:rPr>
                <w:rFonts w:hint="eastAsia" w:ascii="仿宋" w:hAnsi="仿宋" w:eastAsia="仿宋"/>
                <w:bCs/>
                <w:szCs w:val="21"/>
              </w:rPr>
              <w:t>份额</w:t>
            </w:r>
            <w:r>
              <w:rPr>
                <w:rFonts w:ascii="仿宋" w:hAnsi="仿宋" w:eastAsia="仿宋"/>
                <w:bCs/>
                <w:szCs w:val="21"/>
              </w:rPr>
              <w:t>（赎回申请总份额扣除申购</w:t>
            </w:r>
            <w:r>
              <w:rPr>
                <w:rFonts w:hint="eastAsia" w:ascii="仿宋" w:hAnsi="仿宋" w:eastAsia="仿宋"/>
                <w:bCs/>
                <w:szCs w:val="21"/>
              </w:rPr>
              <w:t>申请</w:t>
            </w:r>
            <w:r>
              <w:rPr>
                <w:rFonts w:ascii="仿宋" w:hAnsi="仿宋" w:eastAsia="仿宋"/>
                <w:bCs/>
                <w:szCs w:val="21"/>
              </w:rPr>
              <w:t>总份额后的余额）超过上一日产品总份额的</w:t>
            </w:r>
            <w:r>
              <w:rPr>
                <w:rFonts w:ascii="仿宋" w:hAnsi="仿宋" w:eastAsia="仿宋"/>
                <w:bCs/>
                <w:szCs w:val="21"/>
                <w:u w:val="single"/>
              </w:rPr>
              <w:t>10</w:t>
            </w:r>
            <w:r>
              <w:rPr>
                <w:rFonts w:ascii="仿宋" w:hAnsi="仿宋" w:eastAsia="仿宋"/>
                <w:bCs/>
                <w:szCs w:val="21"/>
              </w:rPr>
              <w:t>%为巨额赎回</w:t>
            </w:r>
            <w:r>
              <w:rPr>
                <w:rFonts w:hint="eastAsia" w:ascii="仿宋" w:hAnsi="仿宋" w:eastAsia="仿宋"/>
                <w:bCs/>
                <w:szCs w:val="21"/>
              </w:rPr>
              <w:t>。</w:t>
            </w:r>
          </w:p>
          <w:p>
            <w:pPr>
              <w:tabs>
                <w:tab w:val="left" w:pos="720"/>
              </w:tabs>
              <w:autoSpaceDE w:val="0"/>
              <w:autoSpaceDN w:val="0"/>
              <w:adjustRightInd w:val="0"/>
              <w:snapToGrid w:val="0"/>
              <w:spacing w:line="240" w:lineRule="atLeast"/>
              <w:ind w:right="18" w:firstLine="422" w:firstLineChars="200"/>
              <w:rPr>
                <w:rFonts w:ascii="仿宋" w:hAnsi="仿宋" w:eastAsia="仿宋"/>
                <w:bCs/>
                <w:szCs w:val="21"/>
              </w:rPr>
            </w:pPr>
            <w:r>
              <w:rPr>
                <w:rFonts w:hint="eastAsia" w:ascii="仿宋" w:hAnsi="仿宋" w:eastAsia="仿宋"/>
                <w:b/>
                <w:szCs w:val="21"/>
              </w:rPr>
              <w:t>如发生巨额赎回，</w:t>
            </w:r>
            <w:r>
              <w:rPr>
                <w:rFonts w:ascii="仿宋" w:hAnsi="仿宋" w:eastAsia="仿宋"/>
                <w:b/>
                <w:szCs w:val="21"/>
              </w:rPr>
              <w:t>管理人</w:t>
            </w:r>
            <w:r>
              <w:rPr>
                <w:rFonts w:hint="eastAsia" w:ascii="仿宋" w:hAnsi="仿宋" w:eastAsia="仿宋"/>
                <w:b/>
                <w:szCs w:val="21"/>
              </w:rPr>
              <w:t>当日办理的赎回份额不低于前一日终理财产品总份额的10%。</w:t>
            </w:r>
          </w:p>
          <w:p>
            <w:pPr>
              <w:tabs>
                <w:tab w:val="left" w:pos="720"/>
              </w:tabs>
              <w:autoSpaceDE w:val="0"/>
              <w:autoSpaceDN w:val="0"/>
              <w:adjustRightInd w:val="0"/>
              <w:snapToGrid w:val="0"/>
              <w:spacing w:line="240" w:lineRule="atLeast"/>
              <w:ind w:right="18" w:firstLine="422" w:firstLineChars="200"/>
              <w:rPr>
                <w:rFonts w:ascii="仿宋" w:hAnsi="仿宋" w:eastAsia="仿宋"/>
                <w:bCs/>
                <w:szCs w:val="21"/>
              </w:rPr>
            </w:pPr>
            <w:r>
              <w:rPr>
                <w:rFonts w:ascii="仿宋" w:hAnsi="仿宋" w:eastAsia="仿宋"/>
                <w:b/>
                <w:szCs w:val="21"/>
              </w:rPr>
              <w:t>管理人</w:t>
            </w:r>
            <w:r>
              <w:rPr>
                <w:rFonts w:hint="eastAsia" w:ascii="仿宋" w:hAnsi="仿宋" w:eastAsia="仿宋"/>
                <w:b/>
                <w:bCs/>
                <w:szCs w:val="21"/>
              </w:rPr>
              <w:t>有权</w:t>
            </w:r>
            <w:r>
              <w:rPr>
                <w:rFonts w:hint="eastAsia" w:ascii="仿宋" w:hAnsi="仿宋" w:eastAsia="仿宋"/>
                <w:b/>
                <w:szCs w:val="21"/>
              </w:rPr>
              <w:t>对其余的赎回申请</w:t>
            </w:r>
            <w:r>
              <w:rPr>
                <w:rFonts w:hint="eastAsia" w:ascii="仿宋" w:hAnsi="仿宋" w:eastAsia="仿宋"/>
                <w:b/>
                <w:bCs/>
                <w:szCs w:val="21"/>
              </w:rPr>
              <w:t>采取</w:t>
            </w:r>
            <w:r>
              <w:rPr>
                <w:rFonts w:hint="eastAsia" w:ascii="仿宋" w:hAnsi="仿宋" w:eastAsia="仿宋"/>
                <w:b/>
                <w:szCs w:val="21"/>
              </w:rPr>
              <w:t>暂停接受的</w:t>
            </w:r>
            <w:r>
              <w:rPr>
                <w:rFonts w:ascii="仿宋" w:hAnsi="仿宋" w:eastAsia="仿宋"/>
                <w:b/>
                <w:szCs w:val="21"/>
              </w:rPr>
              <w:t>应对措施。</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撤销规定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1.募集期认购撤销</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投资者可撤销已提交的认购申请（仅可全额撤销），具体规定如下：</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（1</w:t>
            </w:r>
            <w:r>
              <w:rPr>
                <w:rFonts w:hint="eastAsia" w:ascii="仿宋" w:hAnsi="仿宋" w:eastAsia="仿宋"/>
                <w:bCs/>
                <w:szCs w:val="21"/>
              </w:rPr>
              <w:t>）通过华夏理财自有</w:t>
            </w:r>
            <w:r>
              <w:rPr>
                <w:rFonts w:ascii="仿宋" w:hAnsi="仿宋" w:eastAsia="仿宋"/>
                <w:bCs/>
                <w:szCs w:val="21"/>
              </w:rPr>
              <w:t>销售渠道</w:t>
            </w:r>
            <w:r>
              <w:rPr>
                <w:rFonts w:hint="eastAsia" w:ascii="仿宋" w:hAnsi="仿宋" w:eastAsia="仿宋"/>
                <w:bCs/>
                <w:szCs w:val="21"/>
              </w:rPr>
              <w:t>认购的，投资者撤销的本金在</w:t>
            </w:r>
            <w:r>
              <w:rPr>
                <w:rFonts w:ascii="仿宋" w:hAnsi="仿宋" w:eastAsia="仿宋"/>
                <w:bCs/>
                <w:szCs w:val="21"/>
                <w:u w:val="single"/>
              </w:rPr>
              <w:t>2</w:t>
            </w:r>
            <w:r>
              <w:rPr>
                <w:rFonts w:ascii="仿宋" w:hAnsi="仿宋" w:eastAsia="仿宋"/>
                <w:bCs/>
                <w:szCs w:val="21"/>
              </w:rPr>
              <w:t>个工作日内</w:t>
            </w:r>
            <w:r>
              <w:rPr>
                <w:rFonts w:hint="eastAsia" w:ascii="仿宋" w:hAnsi="仿宋" w:eastAsia="仿宋"/>
                <w:bCs/>
                <w:szCs w:val="21"/>
              </w:rPr>
              <w:t>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（2</w:t>
            </w:r>
            <w:r>
              <w:rPr>
                <w:rFonts w:hint="eastAsia" w:ascii="仿宋" w:hAnsi="仿宋" w:eastAsia="仿宋"/>
                <w:bCs/>
                <w:szCs w:val="21"/>
              </w:rPr>
              <w:t>）通过华夏银行认购的，投资者撤销的本金实时到账。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（3</w:t>
            </w:r>
            <w:r>
              <w:rPr>
                <w:rFonts w:hint="eastAsia" w:ascii="仿宋" w:hAnsi="仿宋" w:eastAsia="仿宋"/>
                <w:bCs/>
                <w:szCs w:val="21"/>
              </w:rPr>
              <w:t>）通过华夏理财认购的</w:t>
            </w:r>
            <w:r>
              <w:rPr>
                <w:rFonts w:ascii="仿宋" w:hAnsi="仿宋" w:eastAsia="仿宋"/>
                <w:bCs/>
                <w:szCs w:val="21"/>
              </w:rPr>
              <w:t>，</w:t>
            </w:r>
            <w:r>
              <w:rPr>
                <w:rFonts w:hint="eastAsia" w:ascii="仿宋" w:hAnsi="仿宋" w:eastAsia="仿宋"/>
              </w:rPr>
              <w:t>募集期最后一日17:30（含）之后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（4</w:t>
            </w:r>
            <w:r>
              <w:rPr>
                <w:rFonts w:hint="eastAsia" w:ascii="仿宋" w:hAnsi="仿宋" w:eastAsia="仿宋"/>
                <w:bCs/>
                <w:szCs w:val="21"/>
              </w:rPr>
              <w:t>）通过华夏银行认购的</w:t>
            </w:r>
            <w:r>
              <w:rPr>
                <w:rFonts w:ascii="仿宋" w:hAnsi="仿宋" w:eastAsia="仿宋"/>
                <w:bCs/>
                <w:szCs w:val="21"/>
              </w:rPr>
              <w:t>，</w:t>
            </w:r>
            <w:r>
              <w:rPr>
                <w:rFonts w:hint="eastAsia" w:ascii="仿宋" w:hAnsi="仿宋" w:eastAsia="仿宋"/>
              </w:rPr>
              <w:t>募集期最后一日17:30（含）之后</w:t>
            </w:r>
            <w:r>
              <w:rPr>
                <w:rFonts w:hint="eastAsia" w:ascii="仿宋" w:hAnsi="仿宋" w:eastAsia="仿宋"/>
                <w:bCs/>
                <w:szCs w:val="21"/>
              </w:rPr>
              <w:t>不能进行撤销。</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通过其他代销机构认购的，撤销规定以代销机构规定为准。</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2.开放日申购、赎回撤销</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投资者可于开放日开放时间内撤销当日已提交的申购、赎回申请（仅可全额撤销），具体规定如下：</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（1</w:t>
            </w:r>
            <w:r>
              <w:rPr>
                <w:rFonts w:hint="eastAsia" w:ascii="仿宋" w:hAnsi="仿宋" w:eastAsia="仿宋"/>
                <w:bCs/>
                <w:szCs w:val="21"/>
              </w:rPr>
              <w:t>）通过华夏理财自有</w:t>
            </w:r>
            <w:r>
              <w:rPr>
                <w:rFonts w:ascii="仿宋" w:hAnsi="仿宋" w:eastAsia="仿宋"/>
                <w:bCs/>
                <w:szCs w:val="21"/>
              </w:rPr>
              <w:t>销售渠道</w:t>
            </w:r>
            <w:r>
              <w:rPr>
                <w:rFonts w:hint="eastAsia" w:ascii="仿宋" w:hAnsi="仿宋" w:eastAsia="仿宋"/>
                <w:bCs/>
                <w:szCs w:val="21"/>
              </w:rPr>
              <w:t>申购的，投资者撤销的本金在</w:t>
            </w:r>
            <w:r>
              <w:rPr>
                <w:rFonts w:ascii="仿宋" w:hAnsi="仿宋" w:eastAsia="仿宋"/>
                <w:bCs/>
                <w:szCs w:val="21"/>
                <w:u w:val="single"/>
              </w:rPr>
              <w:t>2</w:t>
            </w:r>
            <w:r>
              <w:rPr>
                <w:rFonts w:ascii="仿宋" w:hAnsi="仿宋" w:eastAsia="仿宋"/>
                <w:bCs/>
                <w:szCs w:val="21"/>
              </w:rPr>
              <w:t>个工作日内</w:t>
            </w:r>
            <w:r>
              <w:rPr>
                <w:rFonts w:hint="eastAsia" w:ascii="仿宋" w:hAnsi="仿宋" w:eastAsia="仿宋"/>
                <w:bCs/>
                <w:szCs w:val="21"/>
              </w:rPr>
              <w:t>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（2</w:t>
            </w:r>
            <w:r>
              <w:rPr>
                <w:rFonts w:hint="eastAsia" w:ascii="仿宋" w:hAnsi="仿宋" w:eastAsia="仿宋"/>
                <w:bCs/>
                <w:szCs w:val="21"/>
              </w:rPr>
              <w:t>）通过华夏银行申购的，投资者撤销的本金实时到账。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（3</w:t>
            </w:r>
            <w:r>
              <w:rPr>
                <w:rFonts w:hint="eastAsia" w:ascii="仿宋" w:hAnsi="仿宋" w:eastAsia="仿宋"/>
                <w:bCs/>
                <w:szCs w:val="21"/>
              </w:rPr>
              <w:t>）通过华夏理财申购的</w:t>
            </w:r>
            <w:r>
              <w:rPr>
                <w:rFonts w:ascii="仿宋" w:hAnsi="仿宋" w:eastAsia="仿宋"/>
                <w:bCs/>
                <w:szCs w:val="21"/>
              </w:rPr>
              <w:t>，</w:t>
            </w:r>
            <w:r>
              <w:rPr>
                <w:rFonts w:hint="eastAsia" w:ascii="仿宋" w:hAnsi="仿宋" w:eastAsia="仿宋"/>
              </w:rPr>
              <w:t>开放日17:00（含）之后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（4</w:t>
            </w:r>
            <w:r>
              <w:rPr>
                <w:rFonts w:hint="eastAsia" w:ascii="仿宋" w:hAnsi="仿宋" w:eastAsia="仿宋"/>
                <w:bCs/>
                <w:szCs w:val="21"/>
              </w:rPr>
              <w:t>）通过华夏银行申购的</w:t>
            </w:r>
            <w:r>
              <w:rPr>
                <w:rFonts w:ascii="仿宋" w:hAnsi="仿宋" w:eastAsia="仿宋"/>
                <w:bCs/>
                <w:szCs w:val="21"/>
              </w:rPr>
              <w:t>，</w:t>
            </w:r>
            <w:r>
              <w:rPr>
                <w:rFonts w:hint="eastAsia" w:ascii="仿宋" w:hAnsi="仿宋" w:eastAsia="仿宋"/>
              </w:rPr>
              <w:t>开放日17:00（含）之后</w:t>
            </w:r>
            <w:r>
              <w:rPr>
                <w:rFonts w:hint="eastAsia" w:ascii="仿宋" w:hAnsi="仿宋" w:eastAsia="仿宋"/>
                <w:bCs/>
                <w:szCs w:val="21"/>
              </w:rPr>
              <w:t>不能进行撤销。</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通过其他代销机构申购的，撤销规定以代销机构规定为准。</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3.预约</w:t>
            </w:r>
            <w:r>
              <w:rPr>
                <w:rFonts w:ascii="仿宋" w:hAnsi="仿宋" w:eastAsia="仿宋"/>
                <w:bCs/>
                <w:szCs w:val="21"/>
              </w:rPr>
              <w:t>申购、</w:t>
            </w:r>
            <w:r>
              <w:rPr>
                <w:rFonts w:hint="eastAsia" w:ascii="仿宋" w:hAnsi="仿宋" w:eastAsia="仿宋"/>
                <w:bCs/>
                <w:szCs w:val="21"/>
              </w:rPr>
              <w:t>预约</w:t>
            </w:r>
            <w:r>
              <w:rPr>
                <w:rFonts w:ascii="仿宋" w:hAnsi="仿宋" w:eastAsia="仿宋"/>
                <w:bCs/>
                <w:szCs w:val="21"/>
              </w:rPr>
              <w:t>赎回撤销</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通过华夏银行/华夏理财购买的，封闭期内的最后</w:t>
            </w:r>
            <w:r>
              <w:rPr>
                <w:rFonts w:ascii="仿宋" w:hAnsi="仿宋" w:eastAsia="仿宋"/>
                <w:bCs/>
                <w:szCs w:val="21"/>
              </w:rPr>
              <w:t>一</w:t>
            </w:r>
            <w:r>
              <w:rPr>
                <w:rFonts w:hint="eastAsia" w:ascii="仿宋" w:hAnsi="仿宋" w:eastAsia="仿宋"/>
                <w:bCs/>
                <w:szCs w:val="21"/>
              </w:rPr>
              <w:t>个</w:t>
            </w:r>
            <w:r>
              <w:rPr>
                <w:rFonts w:ascii="仿宋" w:hAnsi="仿宋" w:eastAsia="仿宋"/>
                <w:bCs/>
                <w:szCs w:val="21"/>
              </w:rPr>
              <w:t>工作日</w:t>
            </w:r>
            <w:r>
              <w:rPr>
                <w:rFonts w:hint="eastAsia" w:ascii="仿宋" w:hAnsi="仿宋" w:eastAsia="仿宋"/>
              </w:rPr>
              <w:t>17:30（不含）</w:t>
            </w:r>
            <w:r>
              <w:rPr>
                <w:rFonts w:hint="eastAsia" w:ascii="仿宋" w:hAnsi="仿宋" w:eastAsia="仿宋"/>
                <w:bCs/>
                <w:szCs w:val="21"/>
              </w:rPr>
              <w:t>前</w:t>
            </w:r>
            <w:r>
              <w:rPr>
                <w:rFonts w:ascii="仿宋" w:hAnsi="仿宋" w:eastAsia="仿宋"/>
                <w:bCs/>
                <w:szCs w:val="21"/>
              </w:rPr>
              <w:t>，</w:t>
            </w:r>
            <w:r>
              <w:rPr>
                <w:rFonts w:hint="eastAsia" w:ascii="仿宋" w:hAnsi="仿宋" w:eastAsia="仿宋"/>
                <w:bCs/>
                <w:szCs w:val="21"/>
              </w:rPr>
              <w:t>投资</w:t>
            </w:r>
            <w:r>
              <w:rPr>
                <w:rFonts w:ascii="仿宋" w:hAnsi="仿宋" w:eastAsia="仿宋"/>
                <w:bCs/>
                <w:szCs w:val="21"/>
              </w:rPr>
              <w:t>者</w:t>
            </w:r>
            <w:r>
              <w:rPr>
                <w:rFonts w:hint="eastAsia" w:ascii="仿宋" w:hAnsi="仿宋" w:eastAsia="仿宋"/>
                <w:bCs/>
                <w:szCs w:val="21"/>
              </w:rPr>
              <w:t>可</w:t>
            </w:r>
            <w:r>
              <w:rPr>
                <w:rFonts w:ascii="仿宋" w:hAnsi="仿宋" w:eastAsia="仿宋"/>
                <w:bCs/>
                <w:szCs w:val="21"/>
              </w:rPr>
              <w:t>全额撤销已提交的</w:t>
            </w:r>
            <w:r>
              <w:rPr>
                <w:rFonts w:hint="eastAsia" w:ascii="仿宋" w:hAnsi="仿宋" w:eastAsia="仿宋"/>
                <w:bCs/>
                <w:szCs w:val="21"/>
              </w:rPr>
              <w:t>预约</w:t>
            </w:r>
            <w:r>
              <w:rPr>
                <w:rFonts w:ascii="仿宋" w:hAnsi="仿宋" w:eastAsia="仿宋"/>
                <w:bCs/>
                <w:szCs w:val="21"/>
              </w:rPr>
              <w:t>购买</w:t>
            </w:r>
            <w:r>
              <w:rPr>
                <w:rFonts w:hint="eastAsia" w:ascii="仿宋" w:hAnsi="仿宋" w:eastAsia="仿宋"/>
                <w:bCs/>
                <w:szCs w:val="21"/>
              </w:rPr>
              <w:t>、预约赎回申请；通过其他代销机构购买的，预约申购、预约赎回撤销以代销机构的规定为准。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投资冷静期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pPr>
            <w:r>
              <w:rPr>
                <w:rFonts w:hint="eastAsia" w:ascii="仿宋" w:hAnsi="仿宋" w:eastAsia="仿宋"/>
                <w:bCs/>
                <w:szCs w:val="21"/>
              </w:rPr>
              <w:t>本理财产品为</w:t>
            </w:r>
            <w:r>
              <w:rPr>
                <w:rFonts w:ascii="仿宋" w:hAnsi="仿宋" w:eastAsia="仿宋"/>
                <w:bCs/>
                <w:szCs w:val="21"/>
              </w:rPr>
              <w:t>公募</w:t>
            </w:r>
            <w:r>
              <w:rPr>
                <w:rFonts w:hint="eastAsia" w:ascii="仿宋" w:hAnsi="仿宋" w:eastAsia="仿宋"/>
                <w:bCs/>
                <w:szCs w:val="21"/>
              </w:rPr>
              <w:t>理财</w:t>
            </w:r>
            <w:r>
              <w:rPr>
                <w:rFonts w:ascii="仿宋" w:hAnsi="仿宋" w:eastAsia="仿宋"/>
                <w:bCs/>
                <w:szCs w:val="21"/>
              </w:rPr>
              <w:t>产品</w:t>
            </w:r>
            <w:r>
              <w:rPr>
                <w:rFonts w:hint="eastAsia" w:ascii="仿宋" w:hAnsi="仿宋" w:eastAsia="仿宋"/>
                <w:bCs/>
                <w:szCs w:val="21"/>
              </w:rPr>
              <w:t>，根据监管</w:t>
            </w:r>
            <w:r>
              <w:rPr>
                <w:rFonts w:ascii="仿宋" w:hAnsi="仿宋" w:eastAsia="仿宋"/>
                <w:bCs/>
                <w:szCs w:val="21"/>
              </w:rPr>
              <w:t>部门规定，</w:t>
            </w:r>
            <w:r>
              <w:rPr>
                <w:rFonts w:hint="eastAsia" w:ascii="仿宋" w:hAnsi="仿宋" w:eastAsia="仿宋"/>
                <w:bCs/>
                <w:szCs w:val="21"/>
              </w:rPr>
              <w:t>无需</w:t>
            </w:r>
            <w:r>
              <w:rPr>
                <w:rFonts w:ascii="仿宋" w:hAnsi="仿宋" w:eastAsia="仿宋"/>
                <w:bCs/>
                <w:szCs w:val="21"/>
              </w:rPr>
              <w:t>设置投资冷静期。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认购费/申购费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szCs w:val="21"/>
              </w:rPr>
            </w:pPr>
            <w:r>
              <w:rPr>
                <w:rFonts w:hint="eastAsia" w:ascii="仿宋" w:hAnsi="仿宋" w:eastAsia="仿宋"/>
                <w:b/>
                <w:bCs/>
                <w:szCs w:val="21"/>
              </w:rPr>
              <w:t>本理财产品不收取认购费/申购费。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赎回费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szCs w:val="21"/>
                <w:u w:val="single"/>
              </w:rPr>
            </w:pPr>
            <w:r>
              <w:rPr>
                <w:rFonts w:hint="eastAsia" w:ascii="仿宋" w:hAnsi="仿宋" w:eastAsia="仿宋"/>
                <w:b/>
                <w:bCs/>
                <w:szCs w:val="21"/>
              </w:rPr>
              <w:t>本理财产品不收取赎回费。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托管费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0.03%/年，以前一日资产净值为基数，每日计提。</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公式如下：</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F=E×【0.03%】</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szCs w:val="21"/>
              </w:rPr>
              <w:t>F为托管费；E为计算</w:t>
            </w:r>
            <w:r>
              <w:rPr>
                <w:rFonts w:ascii="仿宋" w:hAnsi="仿宋" w:eastAsia="仿宋"/>
                <w:b/>
                <w:bCs/>
                <w:szCs w:val="21"/>
              </w:rPr>
              <w:t>基数</w:t>
            </w:r>
            <w:r>
              <w:rPr>
                <w:rFonts w:hint="eastAsia"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销售手续费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0.25%/年，以前一日资产净值为基数，每日计提。</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公式如下：</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F=E×【0.25%】</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szCs w:val="21"/>
              </w:rPr>
              <w:t>F为销售</w:t>
            </w:r>
            <w:r>
              <w:rPr>
                <w:rFonts w:ascii="仿宋" w:hAnsi="仿宋" w:eastAsia="仿宋"/>
                <w:b/>
                <w:bCs/>
                <w:szCs w:val="21"/>
              </w:rPr>
              <w:t>手续费</w:t>
            </w:r>
            <w:r>
              <w:rPr>
                <w:rFonts w:hint="eastAsia" w:ascii="仿宋" w:hAnsi="仿宋" w:eastAsia="仿宋"/>
                <w:b/>
                <w:bCs/>
                <w:szCs w:val="21"/>
              </w:rPr>
              <w:t>；E为计算</w:t>
            </w:r>
            <w:r>
              <w:rPr>
                <w:rFonts w:ascii="仿宋" w:hAnsi="仿宋" w:eastAsia="仿宋"/>
                <w:b/>
                <w:bCs/>
                <w:szCs w:val="21"/>
              </w:rPr>
              <w:t>基数</w:t>
            </w:r>
            <w:r>
              <w:rPr>
                <w:rFonts w:hint="eastAsia" w:ascii="仿宋" w:hAnsi="仿宋" w:eastAsia="仿宋"/>
                <w:b/>
                <w:bCs/>
                <w:szCs w:val="21"/>
              </w:rPr>
              <w:t>。</w:t>
            </w:r>
            <w:r>
              <w:rPr>
                <w:rFonts w:hint="eastAsia" w:ascii="仿宋" w:hAnsi="仿宋" w:eastAsia="仿宋"/>
                <w:b/>
                <w:szCs w:val="21"/>
              </w:rPr>
              <w:t>（销售手续费由销售服务机构收取。）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固定管理费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0.20%/年，以前一日资产净值为基数，每日计提。</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公式如下：</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F=E×【0.20%】</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szCs w:val="21"/>
              </w:rPr>
              <w:t>F为固定管理费；E为计算</w:t>
            </w:r>
            <w:r>
              <w:rPr>
                <w:rFonts w:ascii="仿宋" w:hAnsi="仿宋" w:eastAsia="仿宋"/>
                <w:b/>
                <w:bCs/>
                <w:szCs w:val="21"/>
              </w:rPr>
              <w:t>基数</w:t>
            </w:r>
            <w:r>
              <w:rPr>
                <w:rFonts w:hint="eastAsia"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其他</w:t>
            </w:r>
            <w:r>
              <w:rPr>
                <w:rFonts w:ascii="仿宋" w:hAnsi="仿宋" w:eastAsia="仿宋"/>
                <w:bCs/>
                <w:szCs w:val="21"/>
              </w:rPr>
              <w:t>费用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szCs w:val="21"/>
              </w:rPr>
            </w:pPr>
            <w:r>
              <w:rPr>
                <w:rFonts w:hint="eastAsia" w:ascii="仿宋" w:hAnsi="仿宋" w:eastAsia="仿宋"/>
                <w:b/>
                <w:bCs/>
                <w:szCs w:val="21"/>
              </w:rPr>
              <w:t>理财资金运作期间以及追索理财资金可能产生的诉讼费、保全费、信托费、税费、审计费、律师费、公证费、清算费、执行费等，按其实际发生数额从理财资产中支取。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超额</w:t>
            </w:r>
            <w:r>
              <w:rPr>
                <w:rFonts w:ascii="仿宋" w:hAnsi="仿宋" w:eastAsia="仿宋"/>
                <w:bCs/>
                <w:szCs w:val="21"/>
              </w:rPr>
              <w:t>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szCs w:val="21"/>
              </w:rPr>
            </w:pPr>
            <w:r>
              <w:rPr>
                <w:rFonts w:hint="eastAsia" w:ascii="仿宋" w:hAnsi="仿宋" w:eastAsia="仿宋"/>
                <w:b/>
                <w:bCs/>
                <w:szCs w:val="21"/>
              </w:rPr>
              <w:t>本产品扣除各项费用（包括销售手续费、托管费、固定管理费及其他费用等）后，年化收益率低于或等于超额管理费计提基准，则管理人不收取超额管理费；超过超额管理费计提基准的部分，50%归投资人所有，其余作为管理人的超额管理费。</w:t>
            </w:r>
          </w:p>
          <w:p>
            <w:pPr>
              <w:adjustRightInd w:val="0"/>
              <w:snapToGrid w:val="0"/>
              <w:spacing w:line="240" w:lineRule="atLeast"/>
              <w:ind w:firstLine="420"/>
              <w:rPr>
                <w:rFonts w:ascii="仿宋" w:hAnsi="仿宋" w:eastAsia="仿宋"/>
                <w:b/>
                <w:bCs/>
                <w:szCs w:val="21"/>
              </w:rPr>
            </w:pPr>
            <w:r>
              <w:rPr>
                <w:rFonts w:hint="eastAsia" w:ascii="仿宋" w:hAnsi="仿宋" w:eastAsia="仿宋"/>
                <w:b/>
                <w:bCs/>
                <w:szCs w:val="21"/>
              </w:rPr>
              <w:t>本产品的超额管理费计提基准为</w:t>
            </w:r>
            <w:r>
              <w:rPr>
                <w:rFonts w:hint="eastAsia" w:ascii="仿宋" w:hAnsi="仿宋" w:eastAsia="仿宋" w:cs="Cambria"/>
                <w:b/>
                <w:bCs/>
                <w:szCs w:val="21"/>
                <w:lang w:val="en-US" w:eastAsia="zh-CN"/>
              </w:rPr>
              <w:t>2.40</w:t>
            </w:r>
            <w:r>
              <w:rPr>
                <w:rFonts w:ascii="仿宋" w:hAnsi="仿宋" w:eastAsia="仿宋" w:cs="Cambria"/>
                <w:b/>
                <w:bCs/>
                <w:szCs w:val="21"/>
              </w:rPr>
              <w:t>%</w:t>
            </w:r>
            <w:r>
              <w:rPr>
                <w:rFonts w:hint="eastAsia" w:ascii="仿宋" w:hAnsi="仿宋" w:eastAsia="仿宋"/>
                <w:b/>
                <w:bCs/>
                <w:szCs w:val="21"/>
              </w:rPr>
              <w:t>（年化）。</w:t>
            </w:r>
          </w:p>
          <w:p>
            <w:pPr>
              <w:adjustRightInd w:val="0"/>
              <w:snapToGrid w:val="0"/>
              <w:spacing w:line="240" w:lineRule="atLeast"/>
              <w:ind w:firstLine="420"/>
              <w:rPr>
                <w:rFonts w:ascii="仿宋" w:hAnsi="仿宋" w:eastAsia="仿宋"/>
                <w:b/>
                <w:bCs/>
                <w:szCs w:val="21"/>
              </w:rPr>
            </w:pPr>
            <w:r>
              <w:rPr>
                <w:rFonts w:hint="eastAsia" w:ascii="仿宋" w:hAnsi="仿宋" w:eastAsia="仿宋"/>
                <w:b/>
                <w:bCs/>
                <w:szCs w:val="21"/>
              </w:rPr>
              <w:t>本产品超额管理费的计算公式：</w:t>
            </w:r>
          </w:p>
          <w:p>
            <w:pPr>
              <w:adjustRightInd w:val="0"/>
              <w:snapToGrid w:val="0"/>
              <w:spacing w:line="240" w:lineRule="atLeast"/>
              <w:ind w:firstLine="420"/>
              <w:rPr>
                <w:rFonts w:ascii="仿宋" w:hAnsi="仿宋" w:eastAsia="仿宋"/>
                <w:b/>
                <w:bCs/>
                <w:szCs w:val="21"/>
              </w:rPr>
            </w:pPr>
            <w:r>
              <w:rPr>
                <w:rFonts w:hint="eastAsia" w:ascii="仿宋" w:hAnsi="仿宋" w:eastAsia="仿宋"/>
                <w:b/>
                <w:bCs/>
                <w:szCs w:val="21"/>
              </w:rPr>
              <w:t>超额管理费=（年化收益率-超额管理费计提基准）×当期持有天数÷365×50%×产品份额×上期单位净值</w:t>
            </w:r>
          </w:p>
          <w:p>
            <w:pPr>
              <w:adjustRightInd w:val="0"/>
              <w:snapToGrid w:val="0"/>
              <w:spacing w:line="240" w:lineRule="atLeast"/>
              <w:ind w:firstLine="420"/>
              <w:rPr>
                <w:rFonts w:ascii="仿宋" w:hAnsi="仿宋" w:eastAsia="仿宋"/>
                <w:b/>
                <w:bCs/>
                <w:szCs w:val="21"/>
              </w:rPr>
            </w:pPr>
            <w:r>
              <w:rPr>
                <w:rFonts w:hint="eastAsia" w:ascii="仿宋" w:hAnsi="仿宋" w:eastAsia="仿宋"/>
                <w:b/>
                <w:bCs/>
                <w:szCs w:val="21"/>
              </w:rPr>
              <w:t>其中：</w:t>
            </w:r>
          </w:p>
          <w:p>
            <w:pPr>
              <w:adjustRightInd w:val="0"/>
              <w:snapToGrid w:val="0"/>
              <w:spacing w:line="240" w:lineRule="atLeast"/>
              <w:ind w:firstLine="420"/>
              <w:rPr>
                <w:rFonts w:ascii="仿宋" w:hAnsi="仿宋" w:eastAsia="仿宋"/>
                <w:b/>
                <w:bCs/>
                <w:szCs w:val="21"/>
              </w:rPr>
            </w:pPr>
            <w:r>
              <w:rPr>
                <w:rFonts w:hint="eastAsia" w:ascii="仿宋" w:hAnsi="仿宋" w:eastAsia="仿宋"/>
                <w:b/>
                <w:bCs/>
                <w:szCs w:val="21"/>
              </w:rPr>
              <w:t>年化收益率=（计提日累计单位净值-上一开放期单位净值最高日累计单位净值）÷（上一开放期单位净值最高日单位净值）×365÷当期持有天数。</w:t>
            </w:r>
          </w:p>
          <w:p>
            <w:pPr>
              <w:adjustRightInd w:val="0"/>
              <w:snapToGrid w:val="0"/>
              <w:spacing w:line="240" w:lineRule="atLeast"/>
              <w:ind w:firstLine="420"/>
              <w:rPr>
                <w:rFonts w:ascii="仿宋" w:hAnsi="仿宋" w:eastAsia="仿宋"/>
                <w:b/>
                <w:bCs/>
                <w:szCs w:val="21"/>
              </w:rPr>
            </w:pPr>
            <w:r>
              <w:rPr>
                <w:rFonts w:hint="eastAsia" w:ascii="仿宋" w:hAnsi="仿宋" w:eastAsia="仿宋"/>
                <w:b/>
                <w:bCs/>
                <w:szCs w:val="21"/>
              </w:rPr>
              <w:t>“产品份额”为该封闭期内份额，若封闭期内有红利再投时，将剔除红利再投产生份额的影响。</w:t>
            </w:r>
          </w:p>
          <w:p>
            <w:pPr>
              <w:adjustRightInd w:val="0"/>
              <w:snapToGrid w:val="0"/>
              <w:spacing w:line="240" w:lineRule="atLeast"/>
              <w:ind w:firstLine="420"/>
              <w:rPr>
                <w:rFonts w:ascii="仿宋" w:hAnsi="仿宋" w:eastAsia="仿宋"/>
                <w:b/>
                <w:bCs/>
                <w:szCs w:val="21"/>
              </w:rPr>
            </w:pPr>
            <w:r>
              <w:rPr>
                <w:rFonts w:hint="eastAsia" w:ascii="仿宋" w:hAnsi="仿宋" w:eastAsia="仿宋"/>
                <w:b/>
                <w:bCs/>
                <w:szCs w:val="21"/>
              </w:rPr>
              <w:t>“上期单位净值”为上个开放期最后一个开放日的单位净值。</w:t>
            </w:r>
          </w:p>
          <w:p>
            <w:pPr>
              <w:adjustRightInd w:val="0"/>
              <w:snapToGrid w:val="0"/>
              <w:spacing w:line="240" w:lineRule="atLeast"/>
              <w:ind w:firstLine="420"/>
              <w:rPr>
                <w:rFonts w:ascii="仿宋" w:hAnsi="仿宋" w:eastAsia="仿宋"/>
                <w:b/>
                <w:bCs/>
                <w:szCs w:val="21"/>
              </w:rPr>
            </w:pPr>
            <w:r>
              <w:rPr>
                <w:rFonts w:hint="eastAsia" w:ascii="仿宋" w:hAnsi="仿宋" w:eastAsia="仿宋"/>
                <w:b/>
                <w:bCs/>
                <w:szCs w:val="21"/>
              </w:rPr>
              <w:t>无上一开放期的首个封闭期时，“上期单位净值”、“上一开放期单位净值最高日累计单位净值”、“上一开放期单位净值最高日单位净值”均为1.0000。</w:t>
            </w:r>
          </w:p>
          <w:p>
            <w:pPr>
              <w:adjustRightInd w:val="0"/>
              <w:snapToGrid w:val="0"/>
              <w:spacing w:line="240" w:lineRule="atLeast"/>
              <w:ind w:firstLine="420"/>
              <w:rPr>
                <w:rFonts w:ascii="仿宋" w:hAnsi="仿宋" w:eastAsia="仿宋"/>
                <w:b/>
                <w:bCs/>
                <w:szCs w:val="21"/>
              </w:rPr>
            </w:pPr>
            <w:r>
              <w:rPr>
                <w:rFonts w:hint="eastAsia" w:ascii="仿宋" w:hAnsi="仿宋" w:eastAsia="仿宋"/>
                <w:b/>
                <w:bCs/>
                <w:szCs w:val="21"/>
              </w:rPr>
              <w:t>投资周期内每个估值日计提超额管理费，仅作为暂估数据，用于本产品会计核算和估值日估值。仅每一开放期首个开放日、到期/终止日为本产品超额管理费实际计提和收取日。</w:t>
            </w:r>
          </w:p>
          <w:p>
            <w:pPr>
              <w:adjustRightInd w:val="0"/>
              <w:snapToGrid w:val="0"/>
              <w:spacing w:line="240" w:lineRule="atLeast"/>
              <w:ind w:firstLine="420"/>
              <w:rPr>
                <w:rFonts w:ascii="仿宋" w:hAnsi="仿宋" w:eastAsia="仿宋"/>
                <w:b/>
                <w:bCs/>
                <w:szCs w:val="21"/>
                <w:u w:val="single"/>
              </w:rPr>
            </w:pPr>
            <w:r>
              <w:rPr>
                <w:rFonts w:hint="eastAsia" w:ascii="仿宋" w:hAnsi="仿宋" w:eastAsia="仿宋"/>
                <w:b/>
                <w:color w:val="000000"/>
                <w:szCs w:val="21"/>
              </w:rPr>
              <w:t>华夏理财有权根据市场</w:t>
            </w:r>
            <w:r>
              <w:rPr>
                <w:rFonts w:hint="eastAsia" w:ascii="仿宋" w:hAnsi="仿宋" w:eastAsia="仿宋"/>
                <w:b/>
                <w:szCs w:val="21"/>
              </w:rPr>
              <w:t>及产品运作情况调整上述规则，并至少于生效前3个工作日</w:t>
            </w:r>
            <w:r>
              <w:rPr>
                <w:rFonts w:ascii="仿宋" w:hAnsi="仿宋" w:eastAsia="仿宋"/>
                <w:b/>
                <w:bCs/>
                <w:szCs w:val="21"/>
              </w:rPr>
              <w:t>通过</w:t>
            </w:r>
            <w:r>
              <w:rPr>
                <w:rFonts w:hint="eastAsia" w:ascii="仿宋" w:hAnsi="仿宋" w:eastAsia="仿宋"/>
                <w:b/>
                <w:bCs/>
                <w:szCs w:val="21"/>
              </w:rPr>
              <w:t>本产品说明书约定的信息披露渠道</w:t>
            </w:r>
            <w:r>
              <w:rPr>
                <w:rFonts w:hint="eastAsia" w:ascii="仿宋" w:hAnsi="仿宋" w:eastAsia="仿宋"/>
                <w:b/>
                <w:szCs w:val="21"/>
              </w:rPr>
              <w:t>进行公告</w:t>
            </w:r>
            <w:r>
              <w:rPr>
                <w:rFonts w:hint="eastAsia" w:ascii="仿宋" w:hAnsi="仿宋" w:eastAsia="仿宋"/>
                <w:b/>
                <w:color w:val="00000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份额净值公告日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rPr>
              <w:t>每周五后的</w:t>
            </w:r>
            <w:r>
              <w:rPr>
                <w:rFonts w:hint="eastAsia" w:ascii="仿宋" w:hAnsi="仿宋" w:eastAsia="仿宋"/>
                <w:bCs/>
                <w:szCs w:val="21"/>
              </w:rPr>
              <w:t>第3个工作日为份额净值公告日，公告</w:t>
            </w:r>
            <w:r>
              <w:rPr>
                <w:rFonts w:hint="eastAsia" w:ascii="仿宋" w:hAnsi="仿宋" w:eastAsia="仿宋"/>
              </w:rPr>
              <w:t>每周五</w:t>
            </w:r>
            <w:r>
              <w:rPr>
                <w:rFonts w:hint="eastAsia" w:ascii="仿宋" w:hAnsi="仿宋" w:eastAsia="仿宋"/>
                <w:bCs/>
                <w:szCs w:val="21"/>
              </w:rPr>
              <w:t>份额净值，如周五为非工作日，则公告周五上1个工作日的份额净值。如当周没有第3个工作日，</w:t>
            </w:r>
            <w:r>
              <w:rPr>
                <w:rFonts w:ascii="仿宋" w:hAnsi="仿宋" w:eastAsia="仿宋"/>
                <w:bCs/>
                <w:szCs w:val="21"/>
              </w:rPr>
              <w:t>则顺延至下</w:t>
            </w:r>
            <w:r>
              <w:rPr>
                <w:rFonts w:hint="eastAsia" w:ascii="仿宋" w:hAnsi="仿宋" w:eastAsia="仿宋"/>
                <w:bCs/>
                <w:szCs w:val="21"/>
              </w:rPr>
              <w:t>1</w:t>
            </w:r>
            <w:r>
              <w:rPr>
                <w:rFonts w:ascii="仿宋" w:hAnsi="仿宋" w:eastAsia="仿宋"/>
                <w:bCs/>
                <w:szCs w:val="21"/>
              </w:rPr>
              <w:t>个工作日</w:t>
            </w:r>
            <w:r>
              <w:rPr>
                <w:rFonts w:hint="eastAsia" w:ascii="仿宋" w:hAnsi="仿宋" w:eastAsia="仿宋"/>
                <w:bCs/>
                <w:szCs w:val="21"/>
              </w:rPr>
              <w:t>。</w:t>
            </w:r>
          </w:p>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产品开放日后第2个</w:t>
            </w:r>
            <w:r>
              <w:rPr>
                <w:rFonts w:ascii="仿宋" w:hAnsi="仿宋" w:eastAsia="仿宋"/>
                <w:bCs/>
                <w:szCs w:val="21"/>
              </w:rPr>
              <w:t>工作日为</w:t>
            </w:r>
            <w:r>
              <w:rPr>
                <w:rFonts w:hint="eastAsia" w:ascii="仿宋" w:hAnsi="仿宋" w:eastAsia="仿宋"/>
                <w:bCs/>
                <w:szCs w:val="21"/>
              </w:rPr>
              <w:t>份额净值</w:t>
            </w:r>
            <w:r>
              <w:rPr>
                <w:rFonts w:ascii="仿宋" w:hAnsi="仿宋" w:eastAsia="仿宋"/>
                <w:bCs/>
                <w:szCs w:val="21"/>
              </w:rPr>
              <w:t>公告日，</w:t>
            </w:r>
            <w:r>
              <w:rPr>
                <w:rFonts w:hint="eastAsia" w:ascii="仿宋" w:hAnsi="仿宋" w:eastAsia="仿宋"/>
                <w:bCs/>
                <w:szCs w:val="21"/>
              </w:rPr>
              <w:t>公告产品开放日</w:t>
            </w:r>
            <w:r>
              <w:rPr>
                <w:rFonts w:ascii="仿宋" w:hAnsi="仿宋" w:eastAsia="仿宋"/>
                <w:bCs/>
                <w:szCs w:val="21"/>
              </w:rPr>
              <w:t>的</w:t>
            </w:r>
            <w:r>
              <w:rPr>
                <w:rFonts w:hint="eastAsia" w:ascii="仿宋" w:hAnsi="仿宋" w:eastAsia="仿宋"/>
                <w:bCs/>
                <w:szCs w:val="21"/>
              </w:rPr>
              <w:t>份额净值</w:t>
            </w:r>
            <w:r>
              <w:rPr>
                <w:rFonts w:ascii="仿宋" w:hAnsi="仿宋" w:eastAsia="仿宋"/>
                <w:bCs/>
                <w:szCs w:val="21"/>
              </w:rPr>
              <w:t>。</w:t>
            </w:r>
          </w:p>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产品到期/终止</w:t>
            </w:r>
            <w:r>
              <w:rPr>
                <w:rFonts w:ascii="仿宋" w:hAnsi="仿宋" w:eastAsia="仿宋"/>
                <w:bCs/>
                <w:szCs w:val="21"/>
              </w:rPr>
              <w:t>后的</w:t>
            </w:r>
            <w:r>
              <w:rPr>
                <w:rFonts w:hint="eastAsia" w:ascii="仿宋" w:hAnsi="仿宋" w:eastAsia="仿宋"/>
                <w:bCs/>
                <w:szCs w:val="21"/>
              </w:rPr>
              <w:t>第</w:t>
            </w:r>
            <w:r>
              <w:rPr>
                <w:rFonts w:ascii="仿宋" w:hAnsi="仿宋" w:eastAsia="仿宋"/>
                <w:bCs/>
                <w:szCs w:val="21"/>
              </w:rPr>
              <w:t>2</w:t>
            </w:r>
            <w:r>
              <w:rPr>
                <w:rFonts w:hint="eastAsia" w:ascii="仿宋" w:hAnsi="仿宋" w:eastAsia="仿宋"/>
                <w:bCs/>
                <w:szCs w:val="21"/>
              </w:rPr>
              <w:t>个</w:t>
            </w:r>
            <w:r>
              <w:rPr>
                <w:rFonts w:ascii="仿宋" w:hAnsi="仿宋" w:eastAsia="仿宋"/>
                <w:bCs/>
                <w:szCs w:val="21"/>
              </w:rPr>
              <w:t>工作日为</w:t>
            </w:r>
            <w:r>
              <w:rPr>
                <w:rFonts w:hint="eastAsia" w:ascii="仿宋" w:hAnsi="仿宋" w:eastAsia="仿宋"/>
                <w:bCs/>
                <w:szCs w:val="21"/>
              </w:rPr>
              <w:t>份额净值</w:t>
            </w:r>
            <w:r>
              <w:rPr>
                <w:rFonts w:ascii="仿宋" w:hAnsi="仿宋" w:eastAsia="仿宋"/>
                <w:bCs/>
                <w:szCs w:val="21"/>
              </w:rPr>
              <w:t>公告日，</w:t>
            </w:r>
            <w:r>
              <w:rPr>
                <w:rFonts w:hint="eastAsia" w:ascii="仿宋" w:hAnsi="仿宋" w:eastAsia="仿宋"/>
                <w:bCs/>
                <w:szCs w:val="21"/>
              </w:rPr>
              <w:t>公告产品到期/终止</w:t>
            </w:r>
            <w:r>
              <w:rPr>
                <w:rFonts w:ascii="仿宋" w:hAnsi="仿宋" w:eastAsia="仿宋"/>
                <w:bCs/>
                <w:szCs w:val="21"/>
              </w:rPr>
              <w:t>日的</w:t>
            </w:r>
            <w:r>
              <w:rPr>
                <w:rFonts w:hint="eastAsia" w:ascii="仿宋" w:hAnsi="仿宋" w:eastAsia="仿宋"/>
                <w:bCs/>
                <w:szCs w:val="21"/>
              </w:rPr>
              <w:t>份额净值</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摆动定价</w:t>
            </w:r>
          </w:p>
        </w:tc>
        <w:tc>
          <w:tcPr>
            <w:tcW w:w="7404"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ind w:firstLine="420" w:firstLineChars="200"/>
              <w:jc w:val="left"/>
            </w:pPr>
            <w:r>
              <w:rPr>
                <w:rFonts w:hint="eastAsia" w:ascii="仿宋" w:hAnsi="仿宋" w:eastAsia="仿宋"/>
                <w:bCs/>
                <w:szCs w:val="21"/>
              </w:rPr>
              <w:t>当理财产品遭遇大额申购或赎回时，管理人可根据理财产品投资组合的市场冲击成本调整投资者申购或赎回时的产品份额净值，将调整投资组合的市场冲击成本分配给实际申购或赎回的投资者，从而减少对存量产品投资者利益的不利影响，确保投资者的合法权益不受损害并得到公平对待。</w:t>
            </w:r>
          </w:p>
          <w:p>
            <w:pPr>
              <w:adjustRightInd w:val="0"/>
              <w:snapToGrid w:val="0"/>
              <w:spacing w:line="276" w:lineRule="auto"/>
              <w:ind w:firstLine="420" w:firstLineChars="200"/>
              <w:jc w:val="left"/>
            </w:pPr>
            <w:r>
              <w:rPr>
                <w:rFonts w:hint="eastAsia" w:ascii="仿宋" w:hAnsi="仿宋" w:eastAsia="仿宋"/>
                <w:bCs/>
                <w:szCs w:val="21"/>
              </w:rPr>
              <w:t>具体操作规范遵循相关法律法规以及监管部门、自律规则的规定，并以届时管理人信息披露为准。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分红方式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cs="宋体"/>
                <w:kern w:val="0"/>
                <w:szCs w:val="21"/>
              </w:rPr>
            </w:pPr>
            <w:r>
              <w:rPr>
                <w:rFonts w:hint="eastAsia" w:ascii="仿宋" w:hAnsi="仿宋" w:eastAsia="仿宋"/>
                <w:bCs/>
                <w:szCs w:val="21"/>
              </w:rPr>
              <w:t>产品</w:t>
            </w:r>
            <w:r>
              <w:rPr>
                <w:rFonts w:ascii="仿宋" w:hAnsi="仿宋" w:eastAsia="仿宋"/>
                <w:bCs/>
                <w:szCs w:val="21"/>
              </w:rPr>
              <w:t>管理人可以在产品存续期</w:t>
            </w:r>
            <w:r>
              <w:rPr>
                <w:rFonts w:hint="eastAsia" w:ascii="仿宋" w:hAnsi="仿宋" w:eastAsia="仿宋"/>
                <w:bCs/>
                <w:szCs w:val="21"/>
              </w:rPr>
              <w:t>根据</w:t>
            </w:r>
            <w:r>
              <w:rPr>
                <w:rFonts w:ascii="仿宋" w:hAnsi="仿宋" w:eastAsia="仿宋"/>
                <w:bCs/>
                <w:szCs w:val="21"/>
              </w:rPr>
              <w:t>投资情况选择分红</w:t>
            </w:r>
            <w:r>
              <w:rPr>
                <w:rFonts w:hint="eastAsia" w:ascii="仿宋" w:hAnsi="仿宋" w:eastAsia="仿宋"/>
                <w:bCs/>
                <w:szCs w:val="21"/>
              </w:rPr>
              <w:t>或</w:t>
            </w:r>
            <w:r>
              <w:rPr>
                <w:rFonts w:ascii="仿宋" w:hAnsi="仿宋" w:eastAsia="仿宋"/>
                <w:bCs/>
                <w:szCs w:val="21"/>
              </w:rPr>
              <w:t>不分红</w:t>
            </w:r>
            <w:r>
              <w:rPr>
                <w:rFonts w:hint="eastAsia" w:ascii="仿宋" w:hAnsi="仿宋" w:eastAsia="仿宋"/>
                <w:bCs/>
                <w:szCs w:val="21"/>
              </w:rPr>
              <w:t>，若</w:t>
            </w:r>
            <w:r>
              <w:rPr>
                <w:rFonts w:ascii="仿宋" w:hAnsi="仿宋" w:eastAsia="仿宋"/>
                <w:bCs/>
                <w:szCs w:val="21"/>
              </w:rPr>
              <w:t>分红，将以现金</w:t>
            </w:r>
            <w:r>
              <w:rPr>
                <w:rFonts w:hint="eastAsia" w:ascii="仿宋" w:hAnsi="仿宋" w:eastAsia="仿宋"/>
                <w:bCs/>
                <w:szCs w:val="21"/>
              </w:rPr>
              <w:t>分红或</w:t>
            </w:r>
            <w:r>
              <w:rPr>
                <w:rFonts w:ascii="仿宋" w:hAnsi="仿宋" w:eastAsia="仿宋"/>
                <w:bCs/>
                <w:szCs w:val="21"/>
              </w:rPr>
              <w:t>红利再投资方式</w:t>
            </w:r>
            <w:r>
              <w:rPr>
                <w:rFonts w:hint="eastAsia" w:ascii="仿宋" w:hAnsi="仿宋" w:eastAsia="仿宋"/>
                <w:bCs/>
                <w:szCs w:val="21"/>
              </w:rPr>
              <w:t>进行，</w:t>
            </w:r>
            <w:r>
              <w:rPr>
                <w:rFonts w:hint="eastAsia" w:ascii="仿宋" w:hAnsi="仿宋" w:eastAsia="仿宋"/>
                <w:bCs/>
                <w:szCs w:val="21"/>
                <w:lang w:val="en-US" w:eastAsia="zh-CN"/>
              </w:rPr>
              <w:t>默认为现金分红，</w:t>
            </w:r>
            <w:r>
              <w:rPr>
                <w:rFonts w:ascii="仿宋" w:hAnsi="仿宋" w:eastAsia="仿宋"/>
                <w:bCs/>
                <w:szCs w:val="21"/>
              </w:rPr>
              <w:t>具体以公告为准</w:t>
            </w:r>
            <w:r>
              <w:rPr>
                <w:rFonts w:hint="eastAsia" w:ascii="仿宋" w:hAnsi="仿宋" w:eastAsia="仿宋"/>
                <w:bCs/>
                <w:szCs w:val="21"/>
              </w:rPr>
              <w:t>。</w:t>
            </w:r>
            <w:r>
              <w:rPr>
                <w:rFonts w:hint="eastAsia" w:ascii="仿宋" w:hAnsi="仿宋" w:eastAsia="仿宋" w:cs="宋体"/>
                <w:kern w:val="0"/>
                <w:szCs w:val="21"/>
              </w:rPr>
              <w:t>本理财产品</w:t>
            </w:r>
            <w:r>
              <w:rPr>
                <w:rFonts w:ascii="仿宋" w:hAnsi="仿宋" w:eastAsia="仿宋" w:cs="宋体"/>
                <w:kern w:val="0"/>
                <w:szCs w:val="21"/>
              </w:rPr>
              <w:t>分红，</w:t>
            </w:r>
            <w:r>
              <w:rPr>
                <w:rFonts w:hint="eastAsia" w:ascii="仿宋" w:hAnsi="仿宋" w:eastAsia="仿宋" w:cs="宋体"/>
                <w:kern w:val="0"/>
                <w:szCs w:val="21"/>
              </w:rPr>
              <w:t>将于</w:t>
            </w:r>
            <w:r>
              <w:rPr>
                <w:rFonts w:ascii="仿宋" w:hAnsi="仿宋" w:eastAsia="仿宋" w:cs="宋体"/>
                <w:kern w:val="0"/>
                <w:szCs w:val="21"/>
              </w:rPr>
              <w:t>分红</w:t>
            </w:r>
            <w:r>
              <w:rPr>
                <w:rFonts w:hint="eastAsia" w:ascii="仿宋" w:hAnsi="仿宋" w:eastAsia="仿宋" w:cs="宋体"/>
                <w:kern w:val="0"/>
                <w:szCs w:val="21"/>
              </w:rPr>
              <w:t>日</w:t>
            </w:r>
            <w:r>
              <w:rPr>
                <w:rFonts w:ascii="仿宋" w:hAnsi="仿宋" w:eastAsia="仿宋" w:cs="宋体"/>
                <w:kern w:val="0"/>
                <w:szCs w:val="21"/>
              </w:rPr>
              <w:t>前</w:t>
            </w:r>
            <w:r>
              <w:rPr>
                <w:rFonts w:hint="eastAsia" w:ascii="仿宋" w:hAnsi="仿宋" w:eastAsia="仿宋"/>
                <w:bCs/>
                <w:szCs w:val="21"/>
              </w:rPr>
              <w:t>3</w:t>
            </w:r>
            <w:r>
              <w:rPr>
                <w:rFonts w:hint="eastAsia" w:ascii="仿宋" w:hAnsi="仿宋" w:eastAsia="仿宋" w:cs="宋体"/>
                <w:kern w:val="0"/>
                <w:szCs w:val="21"/>
              </w:rPr>
              <w:t>个</w:t>
            </w:r>
            <w:r>
              <w:rPr>
                <w:rFonts w:ascii="仿宋" w:hAnsi="仿宋" w:eastAsia="仿宋" w:cs="宋体"/>
                <w:kern w:val="0"/>
                <w:szCs w:val="21"/>
              </w:rPr>
              <w:t>工作日通过</w:t>
            </w:r>
            <w:r>
              <w:rPr>
                <w:rFonts w:hint="eastAsia" w:ascii="仿宋" w:hAnsi="仿宋" w:eastAsia="仿宋" w:cs="宋体"/>
                <w:kern w:val="0"/>
                <w:szCs w:val="21"/>
              </w:rPr>
              <w:t>本产品说明书约定的信息披露</w:t>
            </w:r>
            <w:r>
              <w:rPr>
                <w:rFonts w:ascii="仿宋" w:hAnsi="仿宋" w:eastAsia="仿宋" w:cs="宋体"/>
                <w:kern w:val="0"/>
                <w:szCs w:val="21"/>
              </w:rPr>
              <w:t>渠道</w:t>
            </w:r>
            <w:r>
              <w:rPr>
                <w:rFonts w:hint="eastAsia" w:ascii="仿宋" w:hAnsi="仿宋" w:eastAsia="仿宋" w:cs="宋体"/>
                <w:kern w:val="0"/>
                <w:szCs w:val="21"/>
              </w:rPr>
              <w:t>公布</w:t>
            </w:r>
            <w:r>
              <w:rPr>
                <w:rFonts w:ascii="仿宋" w:hAnsi="仿宋" w:eastAsia="仿宋" w:cs="宋体"/>
                <w:kern w:val="0"/>
                <w:szCs w:val="21"/>
              </w:rPr>
              <w:t>分红</w:t>
            </w:r>
            <w:r>
              <w:rPr>
                <w:rFonts w:hint="eastAsia" w:ascii="仿宋" w:hAnsi="仿宋" w:eastAsia="仿宋" w:cs="宋体"/>
                <w:kern w:val="0"/>
                <w:szCs w:val="21"/>
              </w:rPr>
              <w:t>方案</w:t>
            </w:r>
            <w:r>
              <w:rPr>
                <w:rFonts w:ascii="仿宋" w:hAnsi="仿宋" w:eastAsia="仿宋" w:cs="宋体"/>
                <w:kern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提前终止权</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240" w:lineRule="atLeast"/>
              <w:ind w:firstLine="422" w:firstLineChars="200"/>
              <w:jc w:val="left"/>
              <w:rPr>
                <w:rFonts w:ascii="仿宋" w:hAnsi="仿宋" w:eastAsia="仿宋"/>
                <w:b/>
                <w:szCs w:val="21"/>
              </w:rPr>
            </w:pPr>
            <w:r>
              <w:rPr>
                <w:rFonts w:ascii="仿宋" w:hAnsi="仿宋" w:eastAsia="仿宋"/>
                <w:b/>
                <w:szCs w:val="21"/>
              </w:rPr>
              <w:t>一、投资者提前终止权</w:t>
            </w:r>
          </w:p>
          <w:p>
            <w:pPr>
              <w:autoSpaceDE w:val="0"/>
              <w:autoSpaceDN w:val="0"/>
              <w:adjustRightInd w:val="0"/>
              <w:snapToGrid w:val="0"/>
              <w:spacing w:line="240" w:lineRule="atLeast"/>
              <w:ind w:firstLine="422" w:firstLineChars="200"/>
              <w:jc w:val="left"/>
              <w:rPr>
                <w:rFonts w:ascii="仿宋" w:hAnsi="仿宋" w:eastAsia="仿宋"/>
                <w:bCs/>
                <w:szCs w:val="21"/>
              </w:rPr>
            </w:pPr>
            <w:r>
              <w:rPr>
                <w:rFonts w:hint="eastAsia" w:ascii="仿宋" w:hAnsi="仿宋" w:eastAsia="仿宋"/>
                <w:b/>
                <w:szCs w:val="21"/>
              </w:rPr>
              <w:t>华夏理财</w:t>
            </w:r>
            <w:r>
              <w:rPr>
                <w:rFonts w:ascii="仿宋" w:hAnsi="仿宋" w:eastAsia="仿宋"/>
                <w:b/>
                <w:szCs w:val="21"/>
              </w:rPr>
              <w:t>调整本理财产品的</w:t>
            </w:r>
            <w:r>
              <w:rPr>
                <w:rFonts w:hint="eastAsia" w:ascii="仿宋" w:hAnsi="仿宋" w:eastAsia="仿宋"/>
                <w:b/>
                <w:szCs w:val="21"/>
              </w:rPr>
              <w:t>投资范围、投资品种、投资比例、</w:t>
            </w:r>
            <w:r>
              <w:rPr>
                <w:rFonts w:ascii="仿宋" w:hAnsi="仿宋" w:eastAsia="仿宋"/>
                <w:b/>
                <w:szCs w:val="21"/>
              </w:rPr>
              <w:t>收费项目、收费条件、收费标准和收费方式</w:t>
            </w:r>
            <w:r>
              <w:rPr>
                <w:rFonts w:hint="eastAsia" w:ascii="仿宋" w:hAnsi="仿宋" w:eastAsia="仿宋"/>
                <w:b/>
                <w:szCs w:val="21"/>
              </w:rPr>
              <w:t>等，或补充和修订本产品说明书相关条款，将提前3个工作日</w:t>
            </w:r>
            <w:r>
              <w:rPr>
                <w:rFonts w:ascii="仿宋" w:hAnsi="仿宋" w:eastAsia="仿宋"/>
                <w:b/>
                <w:szCs w:val="21"/>
              </w:rPr>
              <w:t>通过</w:t>
            </w:r>
            <w:r>
              <w:rPr>
                <w:rFonts w:hint="eastAsia" w:ascii="仿宋" w:hAnsi="仿宋" w:eastAsia="仿宋"/>
                <w:b/>
                <w:szCs w:val="21"/>
              </w:rPr>
              <w:t>本产品说明书约定的信息披露渠道</w:t>
            </w:r>
            <w:r>
              <w:rPr>
                <w:rFonts w:ascii="仿宋" w:hAnsi="仿宋" w:eastAsia="仿宋"/>
                <w:b/>
                <w:szCs w:val="21"/>
              </w:rPr>
              <w:t>公告</w:t>
            </w:r>
            <w:r>
              <w:rPr>
                <w:rFonts w:hint="eastAsia" w:ascii="仿宋" w:hAnsi="仿宋" w:eastAsia="仿宋"/>
                <w:bCs/>
                <w:szCs w:val="21"/>
              </w:rPr>
              <w:t>。除本产品说明书第十部分“特别提示”所列情形外，</w:t>
            </w:r>
            <w:r>
              <w:rPr>
                <w:rFonts w:ascii="仿宋" w:hAnsi="仿宋" w:eastAsia="仿宋"/>
                <w:bCs/>
                <w:szCs w:val="21"/>
              </w:rPr>
              <w:t>投资者不接受调整的，应在公告确定的期限内向</w:t>
            </w:r>
            <w:r>
              <w:rPr>
                <w:rFonts w:hint="eastAsia" w:ascii="仿宋" w:hAnsi="仿宋" w:eastAsia="仿宋"/>
                <w:bCs/>
                <w:szCs w:val="21"/>
              </w:rPr>
              <w:t>对应销售机构</w:t>
            </w:r>
            <w:r>
              <w:rPr>
                <w:rFonts w:ascii="仿宋" w:hAnsi="仿宋" w:eastAsia="仿宋"/>
                <w:bCs/>
                <w:szCs w:val="21"/>
              </w:rPr>
              <w:t>申请提前赎回并办理相关手续。</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ascii="仿宋" w:hAnsi="仿宋" w:eastAsia="仿宋"/>
                <w:bCs/>
                <w:szCs w:val="21"/>
              </w:rPr>
              <w:t>二、华夏</w:t>
            </w:r>
            <w:r>
              <w:rPr>
                <w:rFonts w:hint="eastAsia" w:ascii="仿宋" w:hAnsi="仿宋" w:eastAsia="仿宋"/>
                <w:bCs/>
                <w:szCs w:val="21"/>
              </w:rPr>
              <w:t>理财</w:t>
            </w:r>
            <w:r>
              <w:rPr>
                <w:rFonts w:ascii="仿宋" w:hAnsi="仿宋" w:eastAsia="仿宋"/>
                <w:bCs/>
                <w:szCs w:val="21"/>
              </w:rPr>
              <w:t>提前终止权</w:t>
            </w:r>
          </w:p>
          <w:p>
            <w:pPr>
              <w:autoSpaceDE w:val="0"/>
              <w:autoSpaceDN w:val="0"/>
              <w:adjustRightInd w:val="0"/>
              <w:snapToGrid w:val="0"/>
              <w:spacing w:line="240" w:lineRule="atLeast"/>
              <w:jc w:val="left"/>
              <w:rPr>
                <w:rFonts w:ascii="仿宋" w:hAnsi="仿宋" w:eastAsia="仿宋"/>
                <w:b/>
                <w:bCs/>
                <w:szCs w:val="21"/>
              </w:rPr>
            </w:pPr>
            <w:r>
              <w:rPr>
                <w:rFonts w:ascii="仿宋" w:hAnsi="仿宋" w:eastAsia="仿宋"/>
                <w:bCs/>
                <w:szCs w:val="21"/>
              </w:rPr>
              <w:t xml:space="preserve">    </w:t>
            </w:r>
            <w:r>
              <w:rPr>
                <w:rFonts w:ascii="仿宋" w:hAnsi="仿宋" w:eastAsia="仿宋"/>
                <w:b/>
                <w:bCs/>
                <w:szCs w:val="21"/>
              </w:rPr>
              <w:t>1．出现下列情形，华夏</w:t>
            </w:r>
            <w:r>
              <w:rPr>
                <w:rFonts w:hint="eastAsia" w:ascii="仿宋" w:hAnsi="仿宋" w:eastAsia="仿宋"/>
                <w:b/>
                <w:bCs/>
                <w:szCs w:val="21"/>
              </w:rPr>
              <w:t>理财</w:t>
            </w:r>
            <w:r>
              <w:rPr>
                <w:rFonts w:ascii="仿宋" w:hAnsi="仿宋" w:eastAsia="仿宋"/>
                <w:b/>
                <w:bCs/>
                <w:szCs w:val="21"/>
              </w:rPr>
              <w:t>有权提前终止本理财产品：</w:t>
            </w:r>
          </w:p>
          <w:p>
            <w:pPr>
              <w:autoSpaceDE w:val="0"/>
              <w:autoSpaceDN w:val="0"/>
              <w:adjustRightInd w:val="0"/>
              <w:snapToGrid w:val="0"/>
              <w:spacing w:line="240" w:lineRule="atLeast"/>
              <w:ind w:firstLine="420" w:firstLineChars="200"/>
              <w:jc w:val="left"/>
              <w:rPr>
                <w:rFonts w:ascii="仿宋" w:hAnsi="仿宋" w:eastAsia="仿宋" w:cs="宋体"/>
                <w:bCs/>
                <w:szCs w:val="21"/>
              </w:rPr>
            </w:pPr>
            <w:r>
              <w:rPr>
                <w:rFonts w:hint="eastAsia" w:ascii="仿宋" w:hAnsi="仿宋" w:eastAsia="仿宋" w:cs="宋体"/>
                <w:bCs/>
                <w:szCs w:val="21"/>
              </w:rPr>
              <w:t>①</w:t>
            </w:r>
            <w:r>
              <w:rPr>
                <w:rFonts w:hint="eastAsia" w:ascii="仿宋" w:hAnsi="仿宋" w:eastAsia="仿宋"/>
                <w:bCs/>
                <w:szCs w:val="21"/>
              </w:rPr>
              <w:t>当本理财产品份额低于</w:t>
            </w:r>
            <w:r>
              <w:rPr>
                <w:rFonts w:ascii="仿宋" w:hAnsi="仿宋" w:eastAsia="仿宋"/>
                <w:bCs/>
                <w:szCs w:val="21"/>
              </w:rPr>
              <w:t>5</w:t>
            </w:r>
            <w:r>
              <w:rPr>
                <w:rFonts w:hint="eastAsia" w:ascii="仿宋" w:hAnsi="仿宋" w:eastAsia="仿宋"/>
                <w:bCs/>
                <w:szCs w:val="21"/>
              </w:rPr>
              <w:t>,000万份时；</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宋体"/>
                <w:bCs/>
                <w:szCs w:val="21"/>
              </w:rPr>
              <w:t>②</w:t>
            </w:r>
            <w:r>
              <w:rPr>
                <w:rFonts w:hint="eastAsia" w:ascii="仿宋" w:hAnsi="仿宋" w:eastAsia="仿宋"/>
                <w:bCs/>
                <w:szCs w:val="21"/>
              </w:rPr>
              <w:t>法律法规、监管规定、国家政策</w:t>
            </w:r>
            <w:r>
              <w:rPr>
                <w:rFonts w:ascii="仿宋" w:hAnsi="仿宋" w:eastAsia="仿宋"/>
                <w:bCs/>
                <w:szCs w:val="21"/>
              </w:rPr>
              <w:t>出现重大调整影响本理财产品正常运作；</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宋体"/>
                <w:bCs/>
                <w:szCs w:val="21"/>
              </w:rPr>
              <w:t>③</w:t>
            </w:r>
            <w:r>
              <w:rPr>
                <w:rFonts w:hint="eastAsia" w:ascii="仿宋" w:hAnsi="仿宋" w:eastAsia="仿宋"/>
                <w:bCs/>
                <w:szCs w:val="21"/>
              </w:rPr>
              <w:t>市场收益率大幅波动，可能或实质影响到产品所能实现的投资收益；</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宋体"/>
                <w:bCs/>
                <w:szCs w:val="21"/>
              </w:rPr>
              <w:t>④</w:t>
            </w:r>
            <w:r>
              <w:rPr>
                <w:rFonts w:ascii="仿宋" w:hAnsi="仿宋" w:eastAsia="仿宋"/>
                <w:bCs/>
                <w:szCs w:val="21"/>
              </w:rPr>
              <w:t>理财资金所投资的</w:t>
            </w:r>
            <w:r>
              <w:rPr>
                <w:rFonts w:hint="eastAsia" w:ascii="仿宋" w:hAnsi="仿宋" w:eastAsia="仿宋"/>
                <w:bCs/>
                <w:szCs w:val="21"/>
              </w:rPr>
              <w:t>相关资产</w:t>
            </w:r>
            <w:r>
              <w:rPr>
                <w:rFonts w:ascii="仿宋" w:hAnsi="仿宋" w:eastAsia="仿宋"/>
                <w:bCs/>
                <w:szCs w:val="21"/>
              </w:rPr>
              <w:t>提前终止</w:t>
            </w:r>
            <w:r>
              <w:rPr>
                <w:rFonts w:hint="eastAsia" w:ascii="仿宋" w:hAnsi="仿宋" w:eastAsia="仿宋"/>
                <w:bCs/>
                <w:szCs w:val="21"/>
              </w:rPr>
              <w:t>，或本理财产品根据投资策略、交易结构触碰提前终止条件；</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⑤</w:t>
            </w:r>
            <w:r>
              <w:rPr>
                <w:rFonts w:ascii="仿宋" w:hAnsi="仿宋" w:eastAsia="仿宋"/>
                <w:bCs/>
                <w:szCs w:val="21"/>
              </w:rPr>
              <w:t>法律法规、监管规定及国家政策规定的其他情形</w:t>
            </w:r>
            <w:r>
              <w:rPr>
                <w:rFonts w:hint="eastAsia" w:ascii="仿宋" w:hAnsi="仿宋" w:eastAsia="仿宋"/>
                <w:bCs/>
                <w:szCs w:val="21"/>
              </w:rPr>
              <w:t>或华夏理财认为需要提前终止的其他情形</w:t>
            </w:r>
            <w:r>
              <w:rPr>
                <w:rFonts w:ascii="仿宋" w:hAnsi="仿宋" w:eastAsia="仿宋"/>
                <w:bCs/>
                <w:szCs w:val="21"/>
              </w:rPr>
              <w:t>。</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ascii="仿宋" w:hAnsi="仿宋" w:eastAsia="仿宋"/>
                <w:bCs/>
                <w:szCs w:val="21"/>
              </w:rPr>
              <w:t>2．华夏</w:t>
            </w:r>
            <w:r>
              <w:rPr>
                <w:rFonts w:hint="eastAsia" w:ascii="仿宋" w:hAnsi="仿宋" w:eastAsia="仿宋"/>
                <w:bCs/>
                <w:szCs w:val="21"/>
              </w:rPr>
              <w:t>理财</w:t>
            </w:r>
            <w:r>
              <w:rPr>
                <w:rFonts w:ascii="仿宋" w:hAnsi="仿宋" w:eastAsia="仿宋"/>
                <w:bCs/>
                <w:szCs w:val="21"/>
              </w:rPr>
              <w:t>提前终止本理财产品的，在提前终止日前3个工作日通过</w:t>
            </w:r>
            <w:r>
              <w:rPr>
                <w:rFonts w:hint="eastAsia" w:ascii="仿宋" w:hAnsi="仿宋" w:eastAsia="仿宋"/>
                <w:bCs/>
                <w:szCs w:val="21"/>
              </w:rPr>
              <w:t>本产品说明书约定的信息披露渠道</w:t>
            </w:r>
            <w:r>
              <w:rPr>
                <w:rFonts w:ascii="仿宋" w:hAnsi="仿宋" w:eastAsia="仿宋"/>
                <w:bCs/>
                <w:szCs w:val="21"/>
              </w:rPr>
              <w:t>公告</w:t>
            </w:r>
            <w:r>
              <w:rPr>
                <w:rFonts w:hint="eastAsia" w:ascii="仿宋" w:hAnsi="仿宋" w:eastAsia="仿宋"/>
                <w:bCs/>
                <w:szCs w:val="21"/>
              </w:rPr>
              <w:t>相关信息。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税款</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根据法律法规规定，本理财产品在资产管理、运营、处置过程中产生收入应缴纳和承担税收和规费的，由管理人直接从理财资产中扣付缴纳。</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理财收益的应纳税款由投资者自行申报及缴纳，但若根据法律法规等规定或税务等国家机关的命令或要求，华夏</w:t>
            </w:r>
            <w:r>
              <w:rPr>
                <w:rFonts w:hint="eastAsia" w:ascii="仿宋" w:hAnsi="仿宋" w:eastAsia="仿宋"/>
                <w:bCs/>
                <w:szCs w:val="21"/>
              </w:rPr>
              <w:t>理财</w:t>
            </w:r>
            <w:r>
              <w:rPr>
                <w:rFonts w:ascii="仿宋" w:hAnsi="仿宋" w:eastAsia="仿宋"/>
                <w:bCs/>
                <w:szCs w:val="21"/>
              </w:rPr>
              <w:t>有义务代扣代缴投资者承担的税费时，华夏</w:t>
            </w:r>
            <w:r>
              <w:rPr>
                <w:rFonts w:hint="eastAsia" w:ascii="仿宋" w:hAnsi="仿宋" w:eastAsia="仿宋"/>
                <w:bCs/>
                <w:szCs w:val="21"/>
              </w:rPr>
              <w:t>理财</w:t>
            </w:r>
            <w:r>
              <w:rPr>
                <w:rFonts w:ascii="仿宋" w:hAnsi="仿宋" w:eastAsia="仿宋"/>
                <w:bCs/>
                <w:szCs w:val="21"/>
              </w:rPr>
              <w:t>将</w:t>
            </w:r>
            <w:r>
              <w:rPr>
                <w:rFonts w:hint="eastAsia" w:ascii="仿宋" w:hAnsi="仿宋" w:eastAsia="仿宋"/>
                <w:bCs/>
                <w:szCs w:val="21"/>
              </w:rPr>
              <w:t>予以</w:t>
            </w:r>
            <w:r>
              <w:rPr>
                <w:rFonts w:ascii="仿宋" w:hAnsi="仿宋" w:eastAsia="仿宋"/>
                <w:bCs/>
                <w:szCs w:val="21"/>
              </w:rPr>
              <w:t>代扣代缴。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cs="宋体"/>
                <w:color w:val="000000"/>
                <w:kern w:val="0"/>
                <w:szCs w:val="21"/>
              </w:rPr>
            </w:pPr>
            <w:r>
              <w:rPr>
                <w:rFonts w:ascii="仿宋" w:hAnsi="仿宋" w:eastAsia="仿宋" w:cs="宋体"/>
                <w:color w:val="000000"/>
                <w:kern w:val="0"/>
                <w:szCs w:val="21"/>
              </w:rPr>
              <w:t>其他规定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（1</w:t>
            </w:r>
            <w:r>
              <w:rPr>
                <w:rFonts w:hint="eastAsia" w:ascii="仿宋" w:hAnsi="仿宋" w:eastAsia="仿宋"/>
                <w:bCs/>
                <w:szCs w:val="21"/>
              </w:rPr>
              <w:t>）</w:t>
            </w:r>
            <w:r>
              <w:rPr>
                <w:rFonts w:hint="eastAsia" w:ascii="仿宋" w:hAnsi="仿宋" w:eastAsia="仿宋" w:cs="宋体"/>
                <w:kern w:val="0"/>
                <w:szCs w:val="21"/>
              </w:rPr>
              <w:t>由华夏理财销售的，募集期认购资金</w:t>
            </w:r>
            <w:r>
              <w:rPr>
                <w:rFonts w:ascii="仿宋" w:hAnsi="仿宋" w:eastAsia="仿宋" w:cs="宋体"/>
                <w:kern w:val="0"/>
                <w:szCs w:val="21"/>
              </w:rPr>
              <w:t>计息规则</w:t>
            </w:r>
            <w:r>
              <w:rPr>
                <w:rFonts w:hint="eastAsia" w:ascii="仿宋" w:hAnsi="仿宋" w:eastAsia="仿宋" w:cs="宋体"/>
                <w:kern w:val="0"/>
                <w:szCs w:val="21"/>
              </w:rPr>
              <w:t>以华夏理财渠道披露的理财</w:t>
            </w:r>
            <w:r>
              <w:rPr>
                <w:rFonts w:ascii="仿宋" w:hAnsi="仿宋" w:eastAsia="仿宋" w:cs="宋体"/>
                <w:kern w:val="0"/>
                <w:szCs w:val="21"/>
              </w:rPr>
              <w:t>产品销售协议书</w:t>
            </w:r>
            <w:r>
              <w:rPr>
                <w:rFonts w:hint="eastAsia" w:ascii="仿宋" w:hAnsi="仿宋" w:eastAsia="仿宋" w:cs="宋体"/>
                <w:kern w:val="0"/>
                <w:szCs w:val="21"/>
              </w:rPr>
              <w:t>约定为准。</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（2</w:t>
            </w:r>
            <w:r>
              <w:rPr>
                <w:rFonts w:hint="eastAsia" w:ascii="仿宋" w:hAnsi="仿宋" w:eastAsia="仿宋"/>
                <w:bCs/>
                <w:szCs w:val="21"/>
              </w:rPr>
              <w:t>）</w:t>
            </w:r>
            <w:r>
              <w:rPr>
                <w:rFonts w:hint="eastAsia" w:ascii="仿宋" w:hAnsi="仿宋" w:eastAsia="仿宋" w:cs="宋体"/>
                <w:kern w:val="0"/>
                <w:szCs w:val="21"/>
              </w:rPr>
              <w:t>由华夏银行销售的，募集期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w:t>
            </w:r>
            <w:r>
              <w:rPr>
                <w:rFonts w:hint="eastAsia" w:ascii="仿宋" w:hAnsi="仿宋" w:eastAsia="仿宋" w:cs="宋体"/>
                <w:kern w:val="0"/>
                <w:szCs w:val="21"/>
              </w:rPr>
              <w:t>按期间每日挂牌</w:t>
            </w:r>
            <w:r>
              <w:rPr>
                <w:rFonts w:ascii="仿宋" w:hAnsi="仿宋" w:eastAsia="仿宋" w:cs="宋体"/>
                <w:kern w:val="0"/>
                <w:szCs w:val="21"/>
              </w:rPr>
              <w:t>活期存款利率计</w:t>
            </w:r>
            <w:r>
              <w:rPr>
                <w:rFonts w:hint="eastAsia" w:ascii="仿宋" w:hAnsi="仿宋" w:eastAsia="仿宋" w:cs="宋体"/>
                <w:kern w:val="0"/>
                <w:szCs w:val="21"/>
              </w:rPr>
              <w:t>算利</w:t>
            </w:r>
            <w:r>
              <w:rPr>
                <w:rFonts w:ascii="仿宋" w:hAnsi="仿宋" w:eastAsia="仿宋" w:cs="宋体"/>
                <w:kern w:val="0"/>
                <w:szCs w:val="21"/>
              </w:rPr>
              <w:t>息，且该利息不计入认购本金</w:t>
            </w:r>
            <w:r>
              <w:rPr>
                <w:rFonts w:hint="eastAsia" w:ascii="仿宋" w:hAnsi="仿宋" w:eastAsia="仿宋" w:cs="宋体"/>
                <w:kern w:val="0"/>
                <w:szCs w:val="21"/>
              </w:rPr>
              <w:t>。</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（3</w:t>
            </w:r>
            <w:r>
              <w:rPr>
                <w:rFonts w:hint="eastAsia" w:ascii="仿宋" w:hAnsi="仿宋" w:eastAsia="仿宋"/>
                <w:bCs/>
                <w:szCs w:val="21"/>
              </w:rPr>
              <w:t>）</w:t>
            </w:r>
            <w:r>
              <w:rPr>
                <w:rFonts w:hint="eastAsia" w:ascii="仿宋" w:hAnsi="仿宋" w:eastAsia="仿宋" w:cs="宋体"/>
                <w:kern w:val="0"/>
                <w:szCs w:val="21"/>
              </w:rPr>
              <w:t>由</w:t>
            </w:r>
            <w:r>
              <w:rPr>
                <w:rFonts w:ascii="仿宋" w:hAnsi="仿宋" w:eastAsia="仿宋" w:cs="宋体"/>
                <w:kern w:val="0"/>
                <w:szCs w:val="21"/>
              </w:rPr>
              <w:t>代销机构</w:t>
            </w:r>
            <w:r>
              <w:rPr>
                <w:rFonts w:hint="eastAsia" w:ascii="仿宋" w:hAnsi="仿宋" w:eastAsia="仿宋" w:cs="宋体"/>
                <w:kern w:val="0"/>
                <w:szCs w:val="21"/>
              </w:rPr>
              <w:t>销售</w:t>
            </w:r>
            <w:r>
              <w:rPr>
                <w:rFonts w:ascii="仿宋" w:hAnsi="仿宋" w:eastAsia="仿宋" w:cs="宋体"/>
                <w:kern w:val="0"/>
                <w:szCs w:val="21"/>
              </w:rPr>
              <w:t>的，</w:t>
            </w:r>
            <w:r>
              <w:rPr>
                <w:rFonts w:hint="eastAsia" w:ascii="仿宋" w:hAnsi="仿宋" w:eastAsia="仿宋" w:cs="宋体"/>
                <w:kern w:val="0"/>
                <w:szCs w:val="21"/>
              </w:rPr>
              <w:t>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资金按照代销机构</w:t>
            </w:r>
            <w:r>
              <w:rPr>
                <w:rFonts w:hint="eastAsia" w:ascii="仿宋" w:hAnsi="仿宋" w:eastAsia="仿宋" w:cs="宋体"/>
                <w:kern w:val="0"/>
                <w:szCs w:val="21"/>
              </w:rPr>
              <w:t>与</w:t>
            </w:r>
            <w:r>
              <w:rPr>
                <w:rFonts w:ascii="仿宋" w:hAnsi="仿宋" w:eastAsia="仿宋" w:cs="宋体"/>
                <w:kern w:val="0"/>
                <w:szCs w:val="21"/>
              </w:rPr>
              <w:t>投资人约定的</w:t>
            </w:r>
            <w:r>
              <w:rPr>
                <w:rFonts w:hint="eastAsia" w:ascii="仿宋" w:hAnsi="仿宋" w:eastAsia="仿宋" w:cs="宋体"/>
                <w:kern w:val="0"/>
                <w:szCs w:val="21"/>
              </w:rPr>
              <w:t>计息方式执行</w:t>
            </w:r>
            <w:r>
              <w:rPr>
                <w:rFonts w:ascii="仿宋" w:hAnsi="仿宋" w:eastAsia="仿宋" w:cs="宋体"/>
                <w:kern w:val="0"/>
                <w:szCs w:val="21"/>
              </w:rPr>
              <w:t>。</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（4</w:t>
            </w:r>
            <w:r>
              <w:rPr>
                <w:rFonts w:hint="eastAsia" w:ascii="仿宋" w:hAnsi="仿宋" w:eastAsia="仿宋"/>
                <w:bCs/>
                <w:szCs w:val="21"/>
              </w:rPr>
              <w:t>）</w:t>
            </w:r>
            <w:r>
              <w:rPr>
                <w:rFonts w:hint="eastAsia" w:ascii="仿宋" w:hAnsi="仿宋" w:eastAsia="仿宋" w:cs="宋体"/>
                <w:kern w:val="0"/>
                <w:szCs w:val="21"/>
              </w:rPr>
              <w:t>理财产品赎回申请/到期/终止日（不含）至资金到账日（不含）之间，投资者资金不计存款利息及理财收益。</w:t>
            </w:r>
          </w:p>
        </w:tc>
      </w:tr>
    </w:tbl>
    <w:p>
      <w:pPr>
        <w:pStyle w:val="18"/>
        <w:snapToGrid w:val="0"/>
        <w:spacing w:after="156" w:afterLines="50" w:line="400" w:lineRule="exact"/>
        <w:ind w:firstLine="482" w:firstLineChars="200"/>
        <w:jc w:val="both"/>
        <w:rPr>
          <w:rFonts w:ascii="Times New Roman" w:eastAsia="黑体" w:cs="Times New Roman"/>
          <w:b/>
          <w:color w:val="auto"/>
        </w:rPr>
      </w:pP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二、</w:t>
      </w:r>
      <w:r>
        <w:rPr>
          <w:rFonts w:ascii="Times New Roman" w:eastAsia="黑体" w:cs="Times New Roman"/>
          <w:b/>
          <w:color w:val="auto"/>
        </w:rPr>
        <w:t>投资对象</w:t>
      </w:r>
    </w:p>
    <w:p>
      <w:pPr>
        <w:pStyle w:val="1"/>
        <w:widowControl/>
        <w:adjustRightInd w:val="0"/>
        <w:snapToGrid w:val="0"/>
        <w:spacing w:line="276" w:lineRule="auto"/>
        <w:ind w:firstLine="480" w:firstLineChars="200"/>
        <w:contextualSpacing/>
        <w:jc w:val="left"/>
        <w:rPr>
          <w:rFonts w:hint="eastAsia" w:ascii="仿宋" w:hAnsi="仿宋" w:eastAsia="仿宋" w:cs="仿宋"/>
          <w:color w:val="000000"/>
          <w:kern w:val="0"/>
          <w:sz w:val="24"/>
          <w:lang w:val="en-US" w:eastAsia="zh-CN"/>
        </w:rPr>
      </w:pPr>
      <w:r>
        <w:rPr>
          <w:rFonts w:hint="eastAsia" w:ascii="仿宋" w:hAnsi="仿宋" w:eastAsia="仿宋" w:cs="宋体"/>
          <w:color w:val="000000"/>
          <w:kern w:val="0"/>
          <w:sz w:val="24"/>
        </w:rPr>
        <w:t>本理财产品将主要投资于固定收益类资产、权益类资产、商品及</w:t>
      </w:r>
      <w:r>
        <w:rPr>
          <w:rFonts w:hint="eastAsia" w:ascii="仿宋" w:hAnsi="仿宋" w:eastAsia="仿宋" w:cs="宋体"/>
          <w:kern w:val="0"/>
          <w:sz w:val="24"/>
        </w:rPr>
        <w:t>金融衍生品类资产</w:t>
      </w:r>
      <w:r>
        <w:rPr>
          <w:rFonts w:hint="eastAsia" w:ascii="仿宋" w:hAnsi="仿宋" w:eastAsia="仿宋" w:cs="仿宋"/>
          <w:color w:val="000000"/>
          <w:kern w:val="0"/>
          <w:sz w:val="24"/>
          <w:lang w:val="en-US" w:eastAsia="zh-CN"/>
        </w:rPr>
        <w:t>，其中固定收益类资产包括但不限于</w:t>
      </w:r>
      <w:r>
        <w:rPr>
          <w:rFonts w:hint="eastAsia" w:ascii="仿宋" w:hAnsi="仿宋" w:eastAsia="仿宋" w:cs="仿宋"/>
          <w:color w:val="000000"/>
          <w:kern w:val="0"/>
          <w:sz w:val="24"/>
        </w:rPr>
        <w:t>货币市场工具、标准化债权类资产、非标准化债权类资产等</w:t>
      </w:r>
      <w:r>
        <w:rPr>
          <w:rFonts w:hint="eastAsia" w:ascii="仿宋" w:hAnsi="仿宋" w:eastAsia="仿宋" w:cs="仿宋"/>
          <w:color w:val="000000"/>
          <w:kern w:val="0"/>
          <w:sz w:val="24"/>
          <w:lang w:eastAsia="zh-CN"/>
        </w:rPr>
        <w:t>。</w:t>
      </w:r>
    </w:p>
    <w:p>
      <w:pPr>
        <w:pStyle w:val="1"/>
        <w:widowControl/>
        <w:adjustRightInd w:val="0"/>
        <w:snapToGrid w:val="0"/>
        <w:spacing w:line="276" w:lineRule="auto"/>
        <w:ind w:firstLine="480" w:firstLineChars="200"/>
        <w:contextualSpacing/>
        <w:jc w:val="left"/>
        <w:rPr>
          <w:rFonts w:hint="eastAsia" w:ascii="仿宋" w:hAnsi="仿宋" w:eastAsia="仿宋" w:cs="仿宋"/>
          <w:color w:val="000000"/>
          <w:kern w:val="0"/>
          <w:sz w:val="24"/>
        </w:rPr>
      </w:pPr>
      <w:r>
        <w:rPr>
          <w:rFonts w:hint="eastAsia" w:ascii="仿宋" w:hAnsi="仿宋" w:eastAsia="仿宋" w:cs="仿宋"/>
          <w:color w:val="000000"/>
          <w:kern w:val="0"/>
          <w:sz w:val="24"/>
        </w:rPr>
        <w:t>本产品可通过信托、证券、基金、期货、保险资产管理机构等依法设立的资产管理产品以及其他符合国家相关政策、法律法规的投资渠道和方式实现对上述投资品种的投资。</w:t>
      </w:r>
    </w:p>
    <w:p>
      <w:pPr>
        <w:pStyle w:val="1"/>
        <w:widowControl/>
        <w:adjustRightInd w:val="0"/>
        <w:snapToGrid w:val="0"/>
        <w:spacing w:line="276" w:lineRule="auto"/>
        <w:ind w:firstLine="480" w:firstLineChars="200"/>
        <w:contextualSpacing/>
        <w:jc w:val="left"/>
        <w:rPr>
          <w:rFonts w:hint="eastAsia" w:ascii="仿宋" w:hAnsi="仿宋" w:eastAsia="仿宋" w:cs="仿宋"/>
          <w:color w:val="000000"/>
          <w:kern w:val="0"/>
          <w:sz w:val="24"/>
        </w:rPr>
      </w:pPr>
      <w:r>
        <w:rPr>
          <w:rFonts w:hint="eastAsia" w:ascii="仿宋" w:hAnsi="仿宋" w:eastAsia="仿宋" w:cs="仿宋"/>
          <w:color w:val="000000"/>
          <w:kern w:val="0"/>
          <w:sz w:val="24"/>
        </w:rPr>
        <w:t>本理财产品可以按照国务院金融管理部门相关规定开展回购业务，回购业务中可接受押品的资质要求与本说明书约定的投资范围保持一致。</w:t>
      </w:r>
    </w:p>
    <w:p>
      <w:pPr>
        <w:pStyle w:val="1"/>
        <w:widowControl/>
        <w:adjustRightInd w:val="0"/>
        <w:snapToGrid w:val="0"/>
        <w:spacing w:line="276" w:lineRule="auto"/>
        <w:ind w:firstLine="480" w:firstLineChars="200"/>
        <w:contextualSpacing/>
        <w:jc w:val="left"/>
        <w:rPr>
          <w:rFonts w:hint="eastAsia" w:ascii="仿宋" w:hAnsi="仿宋" w:eastAsia="仿宋" w:cs="仿宋"/>
          <w:color w:val="000000"/>
          <w:kern w:val="0"/>
          <w:sz w:val="24"/>
        </w:rPr>
      </w:pPr>
      <w:r>
        <w:rPr>
          <w:rFonts w:hint="eastAsia" w:ascii="仿宋" w:hAnsi="仿宋" w:eastAsia="仿宋" w:cs="仿宋"/>
          <w:color w:val="000000"/>
          <w:kern w:val="0"/>
          <w:sz w:val="24"/>
        </w:rPr>
        <w:t>其中货币市场工具包括但不限于银行存款、大额存单、同业存单（CD）、短期融资券、超短期融资券、剩余期限在397天以内（含397天）的债券、期限在一年以内（含一年）的债券回购、期限在一年以内（含一年）的中央银行票据以及</w:t>
      </w:r>
      <w:r>
        <w:rPr>
          <w:rFonts w:hint="eastAsia" w:ascii="仿宋" w:hAnsi="仿宋" w:eastAsia="仿宋" w:cs="仿宋"/>
          <w:color w:val="000000"/>
          <w:kern w:val="0"/>
          <w:sz w:val="24"/>
          <w:lang w:val="en-US" w:eastAsia="zh-CN"/>
        </w:rPr>
        <w:t>监管机构</w:t>
      </w:r>
      <w:r>
        <w:rPr>
          <w:rFonts w:hint="eastAsia" w:ascii="仿宋" w:hAnsi="仿宋" w:eastAsia="仿宋" w:cs="仿宋"/>
          <w:color w:val="000000"/>
          <w:kern w:val="0"/>
          <w:sz w:val="24"/>
        </w:rPr>
        <w:t>认可的其他具有良好流动性的金融工具；</w:t>
      </w:r>
    </w:p>
    <w:p>
      <w:pPr>
        <w:pStyle w:val="1"/>
        <w:widowControl/>
        <w:adjustRightInd w:val="0"/>
        <w:snapToGrid w:val="0"/>
        <w:spacing w:line="276" w:lineRule="auto"/>
        <w:ind w:firstLine="480" w:firstLineChars="200"/>
        <w:contextualSpacing/>
        <w:jc w:val="left"/>
        <w:rPr>
          <w:rFonts w:hint="eastAsia" w:ascii="仿宋" w:hAnsi="仿宋" w:eastAsia="仿宋" w:cs="仿宋"/>
          <w:color w:val="000000"/>
          <w:kern w:val="0"/>
          <w:sz w:val="24"/>
        </w:rPr>
      </w:pPr>
      <w:r>
        <w:rPr>
          <w:rFonts w:hint="eastAsia" w:ascii="仿宋" w:hAnsi="仿宋" w:eastAsia="仿宋" w:cs="仿宋"/>
          <w:color w:val="000000"/>
          <w:kern w:val="0"/>
          <w:sz w:val="24"/>
        </w:rPr>
        <w:t>标准化债权类资产包括但不限于国债、中央银行票据、地方政府债券、政府支持机构债券、金融债券、非金融企业债务融资工具、公司债券、企业债券、国际机构债券、同业存单、信贷资产支持证券、资产支持票据、证券交易所挂牌交易的资产支持证券、货币市场基金、债券型公募证券投资基金，以及《标准化债权类资产认定规则》认定的标准化债权类资产等；</w:t>
      </w:r>
    </w:p>
    <w:p>
      <w:pPr>
        <w:pStyle w:val="1"/>
        <w:widowControl/>
        <w:adjustRightInd w:val="0"/>
        <w:snapToGrid w:val="0"/>
        <w:spacing w:line="276" w:lineRule="auto"/>
        <w:ind w:firstLine="480" w:firstLineChars="200"/>
        <w:contextualSpacing/>
        <w:jc w:val="left"/>
        <w:rPr>
          <w:rFonts w:hint="eastAsia" w:ascii="微软简仿宋" w:eastAsia="微软简仿宋"/>
          <w:sz w:val="24"/>
        </w:rPr>
      </w:pPr>
      <w:r>
        <w:rPr>
          <w:rFonts w:hint="eastAsia" w:ascii="仿宋" w:hAnsi="仿宋" w:eastAsia="仿宋" w:cs="仿宋"/>
          <w:color w:val="000000"/>
          <w:kern w:val="0"/>
          <w:sz w:val="24"/>
        </w:rPr>
        <w:t>非标准化债权类资产包括《标准化债权类资产认定规则》认定的非标准化债权类资产；</w:t>
      </w:r>
    </w:p>
    <w:p>
      <w:pPr>
        <w:pStyle w:val="1"/>
        <w:widowControl/>
        <w:adjustRightInd w:val="0"/>
        <w:snapToGrid w:val="0"/>
        <w:spacing w:line="276" w:lineRule="auto"/>
        <w:ind w:firstLine="480" w:firstLineChars="200"/>
        <w:contextualSpacing/>
        <w:jc w:val="left"/>
        <w:rPr>
          <w:rFonts w:hint="eastAsia" w:ascii="微软简仿宋" w:eastAsia="微软简仿宋"/>
          <w:sz w:val="24"/>
        </w:rPr>
      </w:pPr>
      <w:r>
        <w:rPr>
          <w:rFonts w:hint="eastAsia" w:ascii="仿宋" w:hAnsi="仿宋" w:eastAsia="仿宋" w:cs="宋体"/>
          <w:color w:val="000000"/>
          <w:kern w:val="0"/>
          <w:sz w:val="24"/>
        </w:rPr>
        <w:t>权益类资产包括但不限于国内依法发行和上市的股票（包括主板、创业板、中小板、科创板以及其他经中国证监会核准上市的股票，包括新股申购、定向增发、大宗交易、询价转让等）、内地与香港股票市场交易互联互通机制允许买卖的香港市场股票，以及股票型、混合型公募证券投资基金等。</w:t>
      </w:r>
    </w:p>
    <w:p>
      <w:pPr>
        <w:pStyle w:val="1"/>
        <w:widowControl/>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产品的投资范围可能随国家法律法规及监管政策的变化而调整，如法律法规或监管机构以后允许理财产品投资其他品种，可在公告后，将其纳入投资范围，投资比例将遵循法律法规或相关规定。</w:t>
      </w:r>
    </w:p>
    <w:p>
      <w:pPr>
        <w:pStyle w:val="1"/>
        <w:widowControl/>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各类资产投资比例如下：</w:t>
      </w:r>
    </w:p>
    <w:tbl>
      <w:tblPr>
        <w:tblStyle w:val="11"/>
        <w:tblW w:w="8063" w:type="dxa"/>
        <w:jc w:val="center"/>
        <w:tblCellSpacing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5544"/>
        <w:gridCol w:w="25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47" w:hRule="atLeast"/>
          <w:tblCellSpacing w:w="0" w:type="dxa"/>
          <w:jc w:val="center"/>
        </w:trPr>
        <w:tc>
          <w:tcPr>
            <w:tcW w:w="5544" w:type="dxa"/>
            <w:vAlign w:val="center"/>
          </w:tcPr>
          <w:p>
            <w:pPr>
              <w:adjustRightInd w:val="0"/>
              <w:snapToGrid w:val="0"/>
              <w:jc w:val="center"/>
              <w:rPr>
                <w:rFonts w:eastAsia="仿宋"/>
                <w:color w:val="000000"/>
                <w:kern w:val="0"/>
                <w:sz w:val="24"/>
              </w:rPr>
            </w:pPr>
            <w:r>
              <w:rPr>
                <w:rFonts w:hint="eastAsia" w:eastAsia="仿宋"/>
                <w:color w:val="000000"/>
                <w:kern w:val="0"/>
                <w:sz w:val="24"/>
              </w:rPr>
              <w:t>资产</w:t>
            </w:r>
            <w:r>
              <w:rPr>
                <w:rFonts w:eastAsia="仿宋"/>
                <w:color w:val="000000"/>
                <w:kern w:val="0"/>
                <w:sz w:val="24"/>
              </w:rPr>
              <w:t>类别</w:t>
            </w:r>
          </w:p>
        </w:tc>
        <w:tc>
          <w:tcPr>
            <w:tcW w:w="2519" w:type="dxa"/>
            <w:vAlign w:val="center"/>
          </w:tcPr>
          <w:p>
            <w:pPr>
              <w:adjustRightInd w:val="0"/>
              <w:snapToGrid w:val="0"/>
              <w:jc w:val="center"/>
              <w:rPr>
                <w:rFonts w:eastAsia="仿宋"/>
                <w:color w:val="000000"/>
                <w:kern w:val="0"/>
                <w:sz w:val="24"/>
              </w:rPr>
            </w:pPr>
            <w:r>
              <w:rPr>
                <w:rFonts w:eastAsia="仿宋"/>
                <w:color w:val="000000"/>
                <w:kern w:val="0"/>
                <w:sz w:val="24"/>
              </w:rPr>
              <w:t>投资比例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47" w:hRule="atLeast"/>
          <w:tblCellSpacing w:w="0" w:type="dxa"/>
          <w:jc w:val="center"/>
        </w:trPr>
        <w:tc>
          <w:tcPr>
            <w:tcW w:w="5544" w:type="dxa"/>
            <w:vAlign w:val="center"/>
          </w:tcPr>
          <w:p>
            <w:pPr>
              <w:adjustRightInd w:val="0"/>
              <w:snapToGrid w:val="0"/>
              <w:spacing w:line="240" w:lineRule="auto"/>
              <w:jc w:val="center"/>
              <w:rPr>
                <w:rFonts w:ascii="仿宋" w:hAnsi="仿宋" w:eastAsia="仿宋" w:cs="宋体"/>
                <w:color w:val="000000"/>
                <w:kern w:val="0"/>
                <w:sz w:val="24"/>
              </w:rPr>
            </w:pPr>
            <w:r>
              <w:rPr>
                <w:rFonts w:hint="eastAsia" w:ascii="仿宋" w:hAnsi="仿宋" w:eastAsia="仿宋" w:cs="宋体"/>
                <w:color w:val="000000"/>
                <w:kern w:val="0"/>
                <w:sz w:val="24"/>
              </w:rPr>
              <w:t>固定收益类</w:t>
            </w:r>
          </w:p>
          <w:p>
            <w:pPr>
              <w:adjustRightInd w:val="0"/>
              <w:snapToGrid w:val="0"/>
              <w:spacing w:line="240" w:lineRule="auto"/>
              <w:jc w:val="center"/>
              <w:rPr>
                <w:rFonts w:ascii="仿宋" w:hAnsi="仿宋" w:eastAsia="仿宋" w:cs="宋体"/>
                <w:color w:val="000000"/>
                <w:kern w:val="0"/>
                <w:sz w:val="24"/>
              </w:rPr>
            </w:pPr>
            <w:r>
              <w:rPr>
                <w:rFonts w:hint="eastAsia" w:ascii="仿宋" w:hAnsi="仿宋" w:eastAsia="仿宋" w:cs="宋体"/>
                <w:color w:val="000000"/>
                <w:kern w:val="0"/>
                <w:sz w:val="24"/>
              </w:rPr>
              <w:t>（其中固定收益类资产包括货币市场工具、标准化债权类资产、非标准化债权类资产等，单只公募理财产品投资非标准化债权类资产的比例不超过50%）</w:t>
            </w:r>
          </w:p>
        </w:tc>
        <w:tc>
          <w:tcPr>
            <w:tcW w:w="2519" w:type="dxa"/>
            <w:vAlign w:val="center"/>
          </w:tcPr>
          <w:p>
            <w:pPr>
              <w:adjustRightInd w:val="0"/>
              <w:snapToGrid w:val="0"/>
              <w:spacing w:line="240" w:lineRule="auto"/>
              <w:jc w:val="center"/>
              <w:rPr>
                <w:rFonts w:ascii="仿宋" w:hAnsi="仿宋" w:eastAsia="仿宋" w:cs="宋体"/>
                <w:color w:val="000000"/>
                <w:kern w:val="0"/>
                <w:sz w:val="24"/>
              </w:rPr>
            </w:pPr>
            <w:r>
              <w:rPr>
                <w:rFonts w:hint="eastAsia" w:ascii="仿宋" w:hAnsi="仿宋" w:eastAsia="仿宋" w:cs="宋体"/>
                <w:color w:val="000000"/>
                <w:kern w:val="0"/>
                <w:sz w:val="24"/>
              </w:rPr>
              <w:t>80%-100%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11" w:hRule="atLeast"/>
          <w:tblCellSpacing w:w="0" w:type="dxa"/>
          <w:jc w:val="center"/>
        </w:trPr>
        <w:tc>
          <w:tcPr>
            <w:tcW w:w="5544" w:type="dxa"/>
            <w:vAlign w:val="center"/>
          </w:tcPr>
          <w:p>
            <w:pPr>
              <w:adjustRightInd w:val="0"/>
              <w:snapToGrid w:val="0"/>
              <w:spacing w:line="240" w:lineRule="auto"/>
              <w:jc w:val="center"/>
              <w:rPr>
                <w:rFonts w:ascii="仿宋" w:hAnsi="仿宋" w:eastAsia="仿宋" w:cs="宋体"/>
                <w:color w:val="000000"/>
                <w:kern w:val="0"/>
                <w:sz w:val="24"/>
              </w:rPr>
            </w:pPr>
            <w:r>
              <w:rPr>
                <w:rFonts w:hint="eastAsia" w:ascii="仿宋" w:hAnsi="仿宋" w:eastAsia="仿宋" w:cs="宋体"/>
                <w:color w:val="000000"/>
                <w:kern w:val="0"/>
                <w:sz w:val="24"/>
              </w:rPr>
              <w:t>权益类</w:t>
            </w:r>
          </w:p>
        </w:tc>
        <w:tc>
          <w:tcPr>
            <w:tcW w:w="2519" w:type="dxa"/>
            <w:vAlign w:val="center"/>
          </w:tcPr>
          <w:p>
            <w:pPr>
              <w:adjustRightInd w:val="0"/>
              <w:snapToGrid w:val="0"/>
              <w:spacing w:line="240" w:lineRule="auto"/>
              <w:jc w:val="center"/>
              <w:rPr>
                <w:rFonts w:ascii="仿宋" w:hAnsi="仿宋" w:eastAsia="仿宋" w:cs="宋体"/>
                <w:color w:val="000000"/>
                <w:kern w:val="0"/>
                <w:sz w:val="24"/>
              </w:rPr>
            </w:pPr>
            <w:r>
              <w:rPr>
                <w:rFonts w:hint="eastAsia" w:ascii="仿宋" w:hAnsi="仿宋" w:eastAsia="仿宋" w:cs="宋体"/>
                <w:color w:val="000000"/>
                <w:kern w:val="0"/>
                <w:sz w:val="24"/>
              </w:rPr>
              <w:t>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11" w:hRule="atLeast"/>
          <w:tblCellSpacing w:w="0" w:type="dxa"/>
          <w:jc w:val="center"/>
        </w:trPr>
        <w:tc>
          <w:tcPr>
            <w:tcW w:w="5544" w:type="dxa"/>
            <w:vAlign w:val="center"/>
          </w:tcPr>
          <w:p>
            <w:pPr>
              <w:adjustRightInd w:val="0"/>
              <w:snapToGrid w:val="0"/>
              <w:spacing w:line="240" w:lineRule="auto"/>
              <w:jc w:val="center"/>
              <w:rPr>
                <w:rFonts w:ascii="仿宋" w:hAnsi="仿宋" w:eastAsia="仿宋" w:cs="宋体"/>
                <w:color w:val="000000"/>
                <w:kern w:val="0"/>
                <w:sz w:val="24"/>
              </w:rPr>
            </w:pPr>
            <w:r>
              <w:rPr>
                <w:rFonts w:hint="eastAsia" w:ascii="仿宋" w:hAnsi="仿宋" w:eastAsia="仿宋" w:cs="宋体"/>
                <w:color w:val="000000"/>
                <w:kern w:val="0"/>
                <w:sz w:val="24"/>
              </w:rPr>
              <w:t>商品及金融衍生品类</w:t>
            </w:r>
          </w:p>
          <w:p>
            <w:pPr>
              <w:adjustRightInd w:val="0"/>
              <w:snapToGrid w:val="0"/>
              <w:spacing w:line="240" w:lineRule="auto"/>
              <w:jc w:val="center"/>
              <w:rPr>
                <w:rFonts w:ascii="仿宋" w:hAnsi="仿宋" w:eastAsia="仿宋" w:cs="宋体"/>
                <w:color w:val="000000"/>
                <w:kern w:val="0"/>
                <w:sz w:val="24"/>
              </w:rPr>
            </w:pPr>
            <w:r>
              <w:rPr>
                <w:rFonts w:hint="eastAsia" w:ascii="仿宋" w:hAnsi="仿宋" w:eastAsia="仿宋" w:cs="宋体"/>
                <w:color w:val="000000"/>
                <w:kern w:val="0"/>
                <w:sz w:val="24"/>
              </w:rPr>
              <w:t>（商品及金融衍生品类资产投资须符合监管要求）</w:t>
            </w:r>
          </w:p>
        </w:tc>
        <w:tc>
          <w:tcPr>
            <w:tcW w:w="2519" w:type="dxa"/>
            <w:vAlign w:val="center"/>
          </w:tcPr>
          <w:p>
            <w:pPr>
              <w:adjustRightInd w:val="0"/>
              <w:snapToGrid w:val="0"/>
              <w:spacing w:line="240" w:lineRule="auto"/>
              <w:jc w:val="center"/>
              <w:rPr>
                <w:rFonts w:ascii="仿宋" w:hAnsi="仿宋" w:eastAsia="仿宋" w:cs="宋体"/>
                <w:color w:val="000000"/>
                <w:kern w:val="0"/>
                <w:sz w:val="24"/>
              </w:rPr>
            </w:pPr>
            <w:r>
              <w:rPr>
                <w:rFonts w:hint="eastAsia" w:ascii="仿宋" w:hAnsi="仿宋" w:eastAsia="仿宋" w:cs="宋体"/>
                <w:color w:val="000000"/>
                <w:kern w:val="0"/>
                <w:sz w:val="24"/>
              </w:rPr>
              <w:t>0%-5%</w:t>
            </w:r>
          </w:p>
        </w:tc>
      </w:tr>
    </w:tbl>
    <w:p>
      <w:pPr>
        <w:pStyle w:val="1"/>
        <w:widowControl/>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本理财产品可以按照监管部门相关规定开展回购业务。</w:t>
      </w:r>
    </w:p>
    <w:p>
      <w:pPr>
        <w:pStyle w:val="1"/>
        <w:widowControl/>
        <w:adjustRightInd w:val="0"/>
        <w:snapToGrid w:val="0"/>
        <w:spacing w:line="276" w:lineRule="auto"/>
        <w:ind w:firstLine="480" w:firstLineChars="200"/>
        <w:contextualSpacing/>
        <w:rPr>
          <w:rFonts w:ascii="仿宋" w:hAnsi="仿宋" w:eastAsia="仿宋" w:cs="宋体"/>
          <w:kern w:val="0"/>
          <w:sz w:val="24"/>
        </w:rPr>
      </w:pPr>
    </w:p>
    <w:p>
      <w:pPr>
        <w:pStyle w:val="1"/>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合作机构：</w:t>
      </w:r>
      <w:r>
        <w:rPr>
          <w:rFonts w:hint="eastAsia" w:ascii="仿宋" w:hAnsi="仿宋" w:eastAsia="仿宋" w:cs="宋体"/>
          <w:kern w:val="0"/>
          <w:sz w:val="24"/>
        </w:rPr>
        <w:t>本理财产品在运作过程中可根据需要选择投资合作机构，投资合作机构指理财产品所投资资产管理产品的发行机构、根据合同约定从事理财产品受托投资的机构以及与理财产品投资管理相关的投资顾问等机构。投资合作机构的主要职责为进行受托资金的投资管理，根据合同约定从事受托投资或提供投资顾问等服务，具体职责以管理人与投资合作机构签署的合同为准。</w:t>
      </w:r>
    </w:p>
    <w:p>
      <w:pPr>
        <w:pStyle w:val="1"/>
        <w:widowControl/>
        <w:adjustRightInd w:val="0"/>
        <w:snapToGrid w:val="0"/>
        <w:spacing w:line="276" w:lineRule="auto"/>
        <w:ind w:firstLine="482" w:firstLineChars="200"/>
        <w:contextualSpacing/>
        <w:rPr>
          <w:rFonts w:ascii="仿宋" w:hAnsi="仿宋" w:eastAsia="仿宋" w:cs="宋体"/>
          <w:b/>
          <w:bCs/>
          <w:color w:val="000000"/>
          <w:kern w:val="0"/>
          <w:sz w:val="24"/>
        </w:rPr>
      </w:pPr>
    </w:p>
    <w:p>
      <w:pPr>
        <w:pStyle w:val="1"/>
        <w:widowControl/>
        <w:adjustRightInd w:val="0"/>
        <w:snapToGrid w:val="0"/>
        <w:spacing w:line="276" w:lineRule="auto"/>
        <w:ind w:firstLine="482" w:firstLineChars="200"/>
        <w:contextualSpacing/>
        <w:rPr>
          <w:rFonts w:ascii="仿宋" w:hAnsi="仿宋" w:eastAsia="仿宋" w:cs="宋体"/>
          <w:b/>
          <w:color w:val="000000"/>
          <w:kern w:val="0"/>
          <w:sz w:val="24"/>
        </w:rPr>
      </w:pPr>
      <w:r>
        <w:rPr>
          <w:rFonts w:hint="eastAsia" w:ascii="仿宋" w:hAnsi="仿宋" w:eastAsia="仿宋" w:cs="宋体"/>
          <w:b/>
          <w:bCs/>
          <w:color w:val="000000"/>
          <w:kern w:val="0"/>
          <w:sz w:val="24"/>
        </w:rPr>
        <w:t>如资产类别及投资比例发生调整，管理人将于调整事项生效前</w:t>
      </w:r>
      <w:r>
        <w:rPr>
          <w:rFonts w:ascii="仿宋" w:hAnsi="仿宋" w:eastAsia="仿宋" w:cs="宋体"/>
          <w:b/>
          <w:bCs/>
          <w:color w:val="000000"/>
          <w:kern w:val="0"/>
          <w:sz w:val="24"/>
        </w:rPr>
        <w:t>3</w:t>
      </w:r>
      <w:r>
        <w:rPr>
          <w:rFonts w:hint="eastAsia" w:ascii="仿宋" w:hAnsi="仿宋" w:eastAsia="仿宋" w:cs="宋体"/>
          <w:b/>
          <w:bCs/>
          <w:color w:val="000000"/>
          <w:kern w:val="0"/>
          <w:sz w:val="24"/>
        </w:rPr>
        <w:t>个工作日通过本产品说明书约定的信息披露渠道予以公告</w:t>
      </w:r>
      <w:r>
        <w:rPr>
          <w:rFonts w:hint="eastAsia" w:ascii="仿宋" w:hAnsi="仿宋" w:eastAsia="仿宋" w:cs="宋体"/>
          <w:color w:val="000000"/>
          <w:kern w:val="0"/>
          <w:sz w:val="24"/>
        </w:rPr>
        <w:t>。若本理财产品的投资人不接受上述调整，则应在公告规定时间内提前赎回本理财产品；</w:t>
      </w:r>
      <w:r>
        <w:rPr>
          <w:rFonts w:hint="eastAsia" w:ascii="仿宋" w:hAnsi="仿宋" w:eastAsia="仿宋" w:cs="宋体"/>
          <w:b/>
          <w:color w:val="000000"/>
          <w:kern w:val="0"/>
          <w:sz w:val="24"/>
        </w:rPr>
        <w:t>若本理财产品投资人未在公告规定时间内提前赎回本理财产品，则视为其对相关调整无异议且同意在调整后继续持有本理财产品。</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非因管理人主观因素导致本理财产品突破上述投资比例限制的，管理人应当在所投资的</w:t>
      </w:r>
      <w:r>
        <w:rPr>
          <w:rFonts w:hint="eastAsia" w:ascii="仿宋" w:hAnsi="仿宋" w:eastAsia="仿宋"/>
          <w:sz w:val="24"/>
        </w:rPr>
        <w:t>流动性受限资产可出售、可转让或者恢复交易的15</w:t>
      </w:r>
      <w:r>
        <w:rPr>
          <w:rFonts w:hint="eastAsia" w:ascii="仿宋" w:hAnsi="仿宋" w:eastAsia="仿宋" w:cs="宋体"/>
          <w:color w:val="000000"/>
          <w:kern w:val="0"/>
          <w:sz w:val="24"/>
        </w:rPr>
        <w:t>个工作日内将本理财产品所投资资产调整至上述投资比例范围内，监管规定的特殊情形除外。所称流动性受限资产，是指由于法律法规、监管、合同或操作障碍等原因无法以合理价格予以变现的资产，包括到期日在10个工作日以上的逆回购与银行定期存款（含协议约定有条件提前支取的银行存款）、距赎回日在10个工作日以上的资产管理产品、停牌股票、流通受限的新股及非公开发行股票、资产支持证券（票据），因发行人债务违约无法进行转让或交易的债券和非金融企业债务融资工具，以及其他流动性受限资产。</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三、理财产品管理人和托管</w:t>
      </w:r>
      <w:r>
        <w:rPr>
          <w:rFonts w:ascii="Times New Roman" w:eastAsia="黑体" w:cs="Times New Roman"/>
          <w:b/>
          <w:color w:val="auto"/>
        </w:rPr>
        <w:t>人</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（一）本理财产品管理人为华夏理财有限责任公司。</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（二）</w:t>
      </w:r>
      <w:r>
        <w:rPr>
          <w:rFonts w:ascii="仿宋" w:hAnsi="仿宋" w:eastAsia="仿宋" w:cs="宋体"/>
          <w:color w:val="000000"/>
          <w:kern w:val="0"/>
          <w:sz w:val="24"/>
        </w:rPr>
        <w:t>本理财</w:t>
      </w:r>
      <w:r>
        <w:rPr>
          <w:rFonts w:hint="eastAsia" w:ascii="仿宋" w:hAnsi="仿宋" w:eastAsia="仿宋" w:cs="宋体"/>
          <w:color w:val="000000"/>
          <w:kern w:val="0"/>
          <w:sz w:val="24"/>
        </w:rPr>
        <w:t>产品托管人为华夏银行股份有限公司。</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1.基本信息</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法定代表人：李民吉</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注册地址：北京市东城区建国门内大街22号</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2.主要职责</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(1)安全保管理财产品财产；</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(2)为每只理财产品开设独立的托管账户，不同托管账户中的资产应当相互独立；</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(3)按照托管协议约定和</w:t>
      </w:r>
      <w:bookmarkStart w:id="0" w:name="_Hlk76384476"/>
      <w:r>
        <w:rPr>
          <w:rFonts w:hint="eastAsia" w:ascii="仿宋" w:hAnsi="仿宋" w:eastAsia="仿宋" w:cs="宋体"/>
          <w:color w:val="000000"/>
          <w:kern w:val="0"/>
          <w:sz w:val="24"/>
        </w:rPr>
        <w:t>管理人</w:t>
      </w:r>
      <w:bookmarkEnd w:id="0"/>
      <w:r>
        <w:rPr>
          <w:rFonts w:hint="eastAsia" w:ascii="仿宋" w:hAnsi="仿宋" w:eastAsia="仿宋" w:cs="宋体"/>
          <w:color w:val="000000"/>
          <w:kern w:val="0"/>
          <w:sz w:val="24"/>
        </w:rPr>
        <w:t>的投资指令，及时办理清算、交割事宜；</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(4)建立与管理人的对账机制，复核、审查理财产品资金头寸、资产账目、资产净值、认购和赎回价格等数据，及时核查认购、赎回以及投资资金的支付和到账情况；</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(5)监督理财产品投资运作，发现理财产品违反法律、行政法规、规章规定或合同约定投资的，应当拒绝执行，及时通知管理人并报告银行业监督管理机构；</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(7)理财托管业务活动的记录、账册、报表和其他相关资料保存期限15年以上；</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(8)对理财产品投资信息和相关资料承担保密责任，除法律、行政法规、规章规定、审计要求或者合同约定外，不得向任何机构或者个人提供相关信息和资料；</w:t>
      </w:r>
    </w:p>
    <w:p>
      <w:pPr>
        <w:pStyle w:val="1"/>
        <w:widowControl/>
        <w:adjustRightInd w:val="0"/>
        <w:snapToGrid w:val="0"/>
        <w:spacing w:line="276" w:lineRule="auto"/>
        <w:ind w:firstLine="480" w:firstLineChars="200"/>
        <w:contextualSpacing/>
        <w:rPr>
          <w:rFonts w:eastAsia="黑体"/>
          <w:b/>
        </w:rPr>
      </w:pPr>
      <w:r>
        <w:rPr>
          <w:rFonts w:hint="eastAsia" w:ascii="仿宋" w:hAnsi="仿宋" w:eastAsia="仿宋" w:cs="宋体"/>
          <w:color w:val="000000"/>
          <w:kern w:val="0"/>
          <w:sz w:val="24"/>
        </w:rPr>
        <w:t>(9)银行业监督管理机构规定的其他职责。</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四</w:t>
      </w:r>
      <w:r>
        <w:rPr>
          <w:rFonts w:ascii="Times New Roman" w:eastAsia="黑体" w:cs="Times New Roman"/>
          <w:b/>
          <w:color w:val="auto"/>
        </w:rPr>
        <w:t>、理财产品</w:t>
      </w:r>
      <w:r>
        <w:rPr>
          <w:rFonts w:hint="eastAsia" w:ascii="Times New Roman" w:eastAsia="黑体" w:cs="Times New Roman"/>
          <w:b/>
          <w:color w:val="auto"/>
        </w:rPr>
        <w:t>份额净值</w:t>
      </w:r>
      <w:r>
        <w:rPr>
          <w:rFonts w:ascii="Times New Roman" w:eastAsia="黑体" w:cs="Times New Roman"/>
          <w:b/>
          <w:color w:val="auto"/>
        </w:rPr>
        <w:t>的计算</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理财产品</w:t>
      </w:r>
      <w:r>
        <w:rPr>
          <w:rFonts w:hint="eastAsia" w:ascii="仿宋" w:hAnsi="仿宋" w:eastAsia="仿宋" w:cs="宋体"/>
          <w:color w:val="000000"/>
          <w:kern w:val="0"/>
          <w:sz w:val="24"/>
        </w:rPr>
        <w:t>份额净值</w:t>
      </w:r>
      <w:r>
        <w:rPr>
          <w:rFonts w:ascii="仿宋" w:hAnsi="仿宋" w:eastAsia="仿宋" w:cs="宋体"/>
          <w:color w:val="000000"/>
          <w:kern w:val="0"/>
          <w:sz w:val="24"/>
        </w:rPr>
        <w:t>＝理财产品</w:t>
      </w:r>
      <w:r>
        <w:rPr>
          <w:rFonts w:hint="eastAsia" w:ascii="仿宋" w:hAnsi="仿宋" w:eastAsia="仿宋" w:cs="宋体"/>
          <w:color w:val="000000"/>
          <w:kern w:val="0"/>
          <w:sz w:val="24"/>
        </w:rPr>
        <w:t>资产</w:t>
      </w:r>
      <w:r>
        <w:rPr>
          <w:rFonts w:ascii="仿宋" w:hAnsi="仿宋" w:eastAsia="仿宋" w:cs="宋体"/>
          <w:color w:val="000000"/>
          <w:kern w:val="0"/>
          <w:sz w:val="24"/>
        </w:rPr>
        <w:t>净值/理财产品份额</w:t>
      </w:r>
      <w:r>
        <w:rPr>
          <w:rFonts w:hint="eastAsia" w:ascii="仿宋" w:hAnsi="仿宋" w:eastAsia="仿宋" w:cs="宋体"/>
          <w:color w:val="000000"/>
          <w:kern w:val="0"/>
          <w:sz w:val="24"/>
        </w:rPr>
        <w:t>。</w:t>
      </w:r>
    </w:p>
    <w:p>
      <w:pPr>
        <w:pStyle w:val="1"/>
        <w:widowControl/>
        <w:adjustRightInd w:val="0"/>
        <w:snapToGrid w:val="0"/>
        <w:spacing w:line="276" w:lineRule="auto"/>
        <w:ind w:firstLine="480" w:firstLineChars="200"/>
        <w:contextualSpacing/>
        <w:rPr>
          <w:rFonts w:eastAsia="黑体"/>
          <w:b/>
        </w:rPr>
      </w:pPr>
      <w:r>
        <w:rPr>
          <w:rFonts w:ascii="仿宋" w:hAnsi="仿宋" w:eastAsia="仿宋" w:cs="宋体"/>
          <w:color w:val="000000"/>
          <w:kern w:val="0"/>
          <w:sz w:val="24"/>
        </w:rPr>
        <w:t>理财产品</w:t>
      </w:r>
      <w:r>
        <w:rPr>
          <w:rFonts w:hint="eastAsia" w:ascii="仿宋" w:hAnsi="仿宋" w:eastAsia="仿宋" w:cs="宋体"/>
          <w:color w:val="000000"/>
          <w:kern w:val="0"/>
          <w:sz w:val="24"/>
        </w:rPr>
        <w:t>份额净值</w:t>
      </w:r>
      <w:r>
        <w:rPr>
          <w:rFonts w:ascii="仿宋" w:hAnsi="仿宋" w:eastAsia="仿宋" w:cs="宋体"/>
          <w:color w:val="000000"/>
          <w:kern w:val="0"/>
          <w:sz w:val="24"/>
        </w:rPr>
        <w:t>为提取相关费用后的</w:t>
      </w:r>
      <w:r>
        <w:rPr>
          <w:rFonts w:hint="eastAsia" w:ascii="仿宋" w:hAnsi="仿宋" w:eastAsia="仿宋" w:cs="宋体"/>
          <w:color w:val="000000"/>
          <w:kern w:val="0"/>
          <w:sz w:val="24"/>
        </w:rPr>
        <w:t>份额净值</w:t>
      </w:r>
      <w:r>
        <w:rPr>
          <w:rFonts w:ascii="仿宋" w:hAnsi="仿宋" w:eastAsia="仿宋" w:cs="宋体"/>
          <w:color w:val="000000"/>
          <w:kern w:val="0"/>
          <w:sz w:val="24"/>
        </w:rPr>
        <w:t>，投资者按</w:t>
      </w:r>
      <w:r>
        <w:rPr>
          <w:rFonts w:hint="eastAsia" w:ascii="仿宋" w:hAnsi="仿宋" w:eastAsia="仿宋" w:cs="宋体"/>
          <w:color w:val="000000"/>
          <w:kern w:val="0"/>
          <w:sz w:val="24"/>
        </w:rPr>
        <w:t>该份额净值</w:t>
      </w:r>
      <w:r>
        <w:rPr>
          <w:rFonts w:ascii="仿宋" w:hAnsi="仿宋" w:eastAsia="仿宋" w:cs="宋体"/>
          <w:color w:val="000000"/>
          <w:kern w:val="0"/>
          <w:sz w:val="24"/>
        </w:rPr>
        <w:t>申购、赎回和</w:t>
      </w:r>
      <w:r>
        <w:rPr>
          <w:rFonts w:hint="eastAsia" w:ascii="仿宋" w:hAnsi="仿宋" w:eastAsia="仿宋" w:cs="宋体"/>
          <w:color w:val="000000"/>
          <w:kern w:val="0"/>
          <w:sz w:val="24"/>
        </w:rPr>
        <w:t>到期/</w:t>
      </w:r>
      <w:r>
        <w:rPr>
          <w:rFonts w:ascii="仿宋" w:hAnsi="仿宋" w:eastAsia="仿宋" w:cs="宋体"/>
          <w:color w:val="000000"/>
          <w:kern w:val="0"/>
          <w:sz w:val="24"/>
        </w:rPr>
        <w:t>终止。</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五</w:t>
      </w:r>
      <w:r>
        <w:rPr>
          <w:rFonts w:ascii="Times New Roman" w:eastAsia="黑体" w:cs="Times New Roman"/>
          <w:b/>
          <w:color w:val="auto"/>
        </w:rPr>
        <w:t>、认购</w:t>
      </w:r>
      <w:r>
        <w:rPr>
          <w:rFonts w:hint="eastAsia" w:ascii="Times New Roman" w:eastAsia="黑体" w:cs="Times New Roman"/>
          <w:b/>
          <w:color w:val="auto"/>
        </w:rPr>
        <w:t>、申购、赎回</w:t>
      </w:r>
    </w:p>
    <w:p>
      <w:pPr>
        <w:pStyle w:val="1"/>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kern w:val="0"/>
          <w:sz w:val="24"/>
        </w:rPr>
        <w:t>（一）认购、申购、赎回交易渠道和规定</w:t>
      </w:r>
    </w:p>
    <w:p>
      <w:pPr>
        <w:pStyle w:val="1"/>
        <w:widowControl/>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color w:val="000000"/>
          <w:kern w:val="0"/>
          <w:sz w:val="24"/>
        </w:rPr>
        <w:t>1</w:t>
      </w:r>
      <w:r>
        <w:rPr>
          <w:rFonts w:hint="eastAsia" w:ascii="仿宋" w:hAnsi="仿宋" w:eastAsia="仿宋" w:cs="宋体"/>
          <w:color w:val="000000"/>
          <w:kern w:val="0"/>
          <w:sz w:val="24"/>
        </w:rPr>
        <w:t>．</w:t>
      </w:r>
      <w:r>
        <w:rPr>
          <w:rFonts w:hint="eastAsia" w:ascii="仿宋" w:hAnsi="仿宋" w:eastAsia="仿宋" w:cs="宋体"/>
          <w:kern w:val="0"/>
          <w:sz w:val="24"/>
        </w:rPr>
        <w:t>通过华夏理财购买的，</w:t>
      </w:r>
      <w:r>
        <w:rPr>
          <w:rFonts w:ascii="仿宋" w:hAnsi="仿宋" w:eastAsia="仿宋" w:cs="宋体"/>
          <w:kern w:val="0"/>
          <w:sz w:val="24"/>
        </w:rPr>
        <w:t>投资者可通过</w:t>
      </w:r>
      <w:r>
        <w:rPr>
          <w:rFonts w:hint="eastAsia" w:ascii="仿宋" w:hAnsi="仿宋" w:eastAsia="仿宋" w:cs="宋体"/>
          <w:kern w:val="0"/>
          <w:sz w:val="24"/>
        </w:rPr>
        <w:t>华夏理财直销渠道</w:t>
      </w:r>
      <w:r>
        <w:rPr>
          <w:rFonts w:ascii="仿宋" w:hAnsi="仿宋" w:eastAsia="仿宋" w:cs="宋体"/>
          <w:kern w:val="0"/>
          <w:sz w:val="24"/>
        </w:rPr>
        <w:t>发起</w:t>
      </w:r>
      <w:r>
        <w:rPr>
          <w:rFonts w:hint="eastAsia" w:ascii="仿宋" w:hAnsi="仿宋" w:eastAsia="仿宋" w:cs="宋体"/>
          <w:kern w:val="0"/>
          <w:sz w:val="24"/>
        </w:rPr>
        <w:t>认购</w:t>
      </w:r>
      <w:r>
        <w:rPr>
          <w:rFonts w:hint="eastAsia" w:ascii="仿宋" w:hAnsi="仿宋" w:eastAsia="仿宋" w:cs="宋体"/>
          <w:color w:val="000000"/>
          <w:kern w:val="0"/>
          <w:sz w:val="24"/>
        </w:rPr>
        <w:t>、</w:t>
      </w:r>
      <w:r>
        <w:rPr>
          <w:rFonts w:ascii="仿宋" w:hAnsi="仿宋" w:eastAsia="仿宋" w:cs="宋体"/>
          <w:color w:val="000000"/>
          <w:kern w:val="0"/>
          <w:sz w:val="24"/>
        </w:rPr>
        <w:t>申购、赎回</w:t>
      </w:r>
      <w:r>
        <w:rPr>
          <w:rFonts w:ascii="仿宋" w:hAnsi="仿宋" w:eastAsia="仿宋" w:cs="宋体"/>
          <w:kern w:val="0"/>
          <w:sz w:val="24"/>
        </w:rPr>
        <w:t>申请</w:t>
      </w:r>
      <w:r>
        <w:rPr>
          <w:rFonts w:hint="eastAsia" w:ascii="仿宋" w:hAnsi="仿宋" w:eastAsia="仿宋" w:cs="宋体"/>
          <w:kern w:val="0"/>
          <w:sz w:val="24"/>
        </w:rPr>
        <w:t>；通过华夏银行购买的，</w:t>
      </w:r>
      <w:r>
        <w:rPr>
          <w:rFonts w:ascii="仿宋" w:hAnsi="仿宋" w:eastAsia="仿宋" w:cs="宋体"/>
          <w:kern w:val="0"/>
          <w:sz w:val="24"/>
        </w:rPr>
        <w:t>投资者可通过</w:t>
      </w:r>
      <w:r>
        <w:rPr>
          <w:rFonts w:hint="eastAsia" w:ascii="仿宋" w:hAnsi="仿宋" w:eastAsia="仿宋" w:cs="宋体"/>
          <w:kern w:val="0"/>
          <w:sz w:val="24"/>
        </w:rPr>
        <w:t>华夏银行</w:t>
      </w:r>
      <w:r>
        <w:rPr>
          <w:rFonts w:hint="eastAsia" w:ascii="仿宋" w:hAnsi="仿宋" w:eastAsia="仿宋"/>
          <w:sz w:val="24"/>
        </w:rPr>
        <w:t>柜台、手机银行、网上银行等渠道</w:t>
      </w:r>
      <w:r>
        <w:rPr>
          <w:rFonts w:ascii="仿宋" w:hAnsi="仿宋" w:eastAsia="仿宋" w:cs="宋体"/>
          <w:kern w:val="0"/>
          <w:sz w:val="24"/>
        </w:rPr>
        <w:t>发起</w:t>
      </w:r>
      <w:r>
        <w:rPr>
          <w:rFonts w:hint="eastAsia" w:ascii="仿宋" w:hAnsi="仿宋" w:eastAsia="仿宋" w:cs="宋体"/>
          <w:kern w:val="0"/>
          <w:sz w:val="24"/>
        </w:rPr>
        <w:t>认购</w:t>
      </w:r>
      <w:r>
        <w:rPr>
          <w:rFonts w:hint="eastAsia" w:ascii="仿宋" w:hAnsi="仿宋" w:eastAsia="仿宋" w:cs="宋体"/>
          <w:color w:val="000000"/>
          <w:kern w:val="0"/>
          <w:sz w:val="24"/>
        </w:rPr>
        <w:t>、</w:t>
      </w:r>
      <w:r>
        <w:rPr>
          <w:rFonts w:ascii="仿宋" w:hAnsi="仿宋" w:eastAsia="仿宋" w:cs="宋体"/>
          <w:color w:val="000000"/>
          <w:kern w:val="0"/>
          <w:sz w:val="24"/>
        </w:rPr>
        <w:t>申购、赎回</w:t>
      </w:r>
      <w:r>
        <w:rPr>
          <w:rFonts w:ascii="仿宋" w:hAnsi="仿宋" w:eastAsia="仿宋" w:cs="宋体"/>
          <w:kern w:val="0"/>
          <w:sz w:val="24"/>
        </w:rPr>
        <w:t>申请</w:t>
      </w:r>
      <w:r>
        <w:rPr>
          <w:rFonts w:hint="eastAsia" w:ascii="仿宋" w:hAnsi="仿宋" w:eastAsia="仿宋" w:cs="宋体"/>
          <w:kern w:val="0"/>
          <w:sz w:val="24"/>
        </w:rPr>
        <w:t>；通过代销机构购买的，认购</w:t>
      </w:r>
      <w:r>
        <w:rPr>
          <w:rFonts w:hint="eastAsia" w:ascii="仿宋" w:hAnsi="仿宋" w:eastAsia="仿宋" w:cs="宋体"/>
          <w:color w:val="000000"/>
          <w:kern w:val="0"/>
          <w:sz w:val="24"/>
        </w:rPr>
        <w:t>、</w:t>
      </w:r>
      <w:r>
        <w:rPr>
          <w:rFonts w:ascii="仿宋" w:hAnsi="仿宋" w:eastAsia="仿宋" w:cs="宋体"/>
          <w:color w:val="000000"/>
          <w:kern w:val="0"/>
          <w:sz w:val="24"/>
        </w:rPr>
        <w:t>申购、赎回</w:t>
      </w:r>
      <w:r>
        <w:rPr>
          <w:rFonts w:hint="eastAsia" w:ascii="仿宋" w:hAnsi="仿宋" w:eastAsia="仿宋" w:cs="宋体"/>
          <w:kern w:val="0"/>
          <w:sz w:val="24"/>
        </w:rPr>
        <w:t>渠道以代销机构规定为准</w:t>
      </w:r>
      <w:r>
        <w:rPr>
          <w:rFonts w:ascii="仿宋" w:hAnsi="仿宋" w:eastAsia="仿宋" w:cs="宋体"/>
          <w:kern w:val="0"/>
          <w:sz w:val="24"/>
        </w:rPr>
        <w:t>。</w:t>
      </w:r>
    </w:p>
    <w:p>
      <w:pPr>
        <w:pStyle w:val="1"/>
        <w:widowControl/>
        <w:adjustRightInd w:val="0"/>
        <w:snapToGrid w:val="0"/>
        <w:spacing w:line="276" w:lineRule="auto"/>
        <w:ind w:firstLine="482" w:firstLineChars="200"/>
        <w:contextualSpacing/>
        <w:rPr>
          <w:rFonts w:ascii="仿宋" w:hAnsi="仿宋" w:eastAsia="仿宋" w:cs="宋体"/>
          <w:kern w:val="0"/>
          <w:sz w:val="24"/>
        </w:rPr>
      </w:pPr>
      <w:r>
        <w:rPr>
          <w:rFonts w:ascii="仿宋" w:hAnsi="仿宋" w:eastAsia="仿宋" w:cs="宋体"/>
          <w:b/>
          <w:bCs/>
          <w:color w:val="000000"/>
          <w:kern w:val="0"/>
          <w:sz w:val="24"/>
        </w:rPr>
        <w:t>2</w:t>
      </w:r>
      <w:r>
        <w:rPr>
          <w:rFonts w:hint="eastAsia" w:ascii="仿宋" w:hAnsi="仿宋" w:eastAsia="仿宋" w:cs="宋体"/>
          <w:b/>
          <w:bCs/>
          <w:color w:val="000000"/>
          <w:kern w:val="0"/>
          <w:sz w:val="24"/>
        </w:rPr>
        <w:t>．</w:t>
      </w:r>
      <w:r>
        <w:rPr>
          <w:rFonts w:hint="eastAsia" w:ascii="仿宋" w:hAnsi="仿宋" w:eastAsia="仿宋" w:cs="宋体"/>
          <w:b/>
          <w:bCs/>
          <w:kern w:val="0"/>
          <w:sz w:val="24"/>
        </w:rPr>
        <w:t>本</w:t>
      </w:r>
      <w:r>
        <w:rPr>
          <w:rFonts w:hint="eastAsia" w:ascii="仿宋" w:hAnsi="仿宋" w:eastAsia="仿宋" w:cs="宋体"/>
          <w:b/>
          <w:bCs/>
          <w:color w:val="000000"/>
          <w:kern w:val="0"/>
          <w:sz w:val="24"/>
        </w:rPr>
        <w:t>理财</w:t>
      </w:r>
      <w:r>
        <w:rPr>
          <w:rFonts w:hint="eastAsia" w:ascii="仿宋" w:hAnsi="仿宋" w:eastAsia="仿宋" w:cs="宋体"/>
          <w:b/>
          <w:bCs/>
          <w:kern w:val="0"/>
          <w:sz w:val="24"/>
        </w:rPr>
        <w:t>产品单一投资者持有</w:t>
      </w:r>
      <w:r>
        <w:rPr>
          <w:rFonts w:hint="eastAsia" w:ascii="仿宋" w:hAnsi="仿宋" w:eastAsia="仿宋" w:cs="宋体"/>
          <w:b/>
          <w:bCs/>
          <w:color w:val="000000"/>
          <w:kern w:val="0"/>
          <w:sz w:val="24"/>
        </w:rPr>
        <w:t>产品</w:t>
      </w:r>
      <w:r>
        <w:rPr>
          <w:rFonts w:hint="eastAsia" w:ascii="仿宋" w:hAnsi="仿宋" w:eastAsia="仿宋" w:cs="宋体"/>
          <w:b/>
          <w:bCs/>
          <w:kern w:val="0"/>
          <w:sz w:val="24"/>
        </w:rPr>
        <w:t>份额数不得超过</w:t>
      </w:r>
      <w:r>
        <w:rPr>
          <w:rFonts w:hint="eastAsia" w:ascii="仿宋" w:hAnsi="仿宋" w:eastAsia="仿宋" w:cs="宋体"/>
          <w:b/>
          <w:bCs/>
          <w:color w:val="000000"/>
          <w:kern w:val="0"/>
          <w:sz w:val="24"/>
        </w:rPr>
        <w:t>产品</w:t>
      </w:r>
      <w:r>
        <w:rPr>
          <w:rFonts w:hint="eastAsia" w:ascii="仿宋" w:hAnsi="仿宋" w:eastAsia="仿宋" w:cs="宋体"/>
          <w:b/>
          <w:bCs/>
          <w:kern w:val="0"/>
          <w:sz w:val="24"/>
        </w:rPr>
        <w:t>份额总数的 50%。非因</w:t>
      </w:r>
      <w:r>
        <w:rPr>
          <w:rFonts w:ascii="仿宋" w:hAnsi="仿宋" w:eastAsia="仿宋" w:cs="宋体"/>
          <w:b/>
          <w:bCs/>
          <w:kern w:val="0"/>
          <w:sz w:val="24"/>
        </w:rPr>
        <w:t>管理人</w:t>
      </w:r>
      <w:r>
        <w:rPr>
          <w:rFonts w:hint="eastAsia" w:ascii="仿宋" w:hAnsi="仿宋" w:eastAsia="仿宋" w:cs="宋体"/>
          <w:b/>
          <w:bCs/>
          <w:kern w:val="0"/>
          <w:sz w:val="24"/>
        </w:rPr>
        <w:t>主观因素导致突破前款规定比例限制的，在单一投资者持有比例降至50%以下之前，</w:t>
      </w:r>
      <w:r>
        <w:rPr>
          <w:rFonts w:ascii="仿宋" w:hAnsi="仿宋" w:eastAsia="仿宋" w:cs="宋体"/>
          <w:b/>
          <w:bCs/>
          <w:kern w:val="0"/>
          <w:sz w:val="24"/>
        </w:rPr>
        <w:t>管理人将</w:t>
      </w:r>
      <w:r>
        <w:rPr>
          <w:rFonts w:hint="eastAsia" w:ascii="仿宋" w:hAnsi="仿宋" w:eastAsia="仿宋" w:cs="宋体"/>
          <w:b/>
          <w:bCs/>
          <w:kern w:val="0"/>
          <w:sz w:val="24"/>
        </w:rPr>
        <w:t>不再接受该单一投资者对本</w:t>
      </w:r>
      <w:r>
        <w:rPr>
          <w:rFonts w:hint="eastAsia" w:ascii="仿宋" w:hAnsi="仿宋" w:eastAsia="仿宋" w:cs="宋体"/>
          <w:b/>
          <w:bCs/>
          <w:color w:val="000000"/>
          <w:kern w:val="0"/>
          <w:sz w:val="24"/>
        </w:rPr>
        <w:t>理财</w:t>
      </w:r>
      <w:r>
        <w:rPr>
          <w:rFonts w:hint="eastAsia" w:ascii="仿宋" w:hAnsi="仿宋" w:eastAsia="仿宋" w:cs="宋体"/>
          <w:b/>
          <w:bCs/>
          <w:kern w:val="0"/>
          <w:sz w:val="24"/>
        </w:rPr>
        <w:t>产品的认、</w:t>
      </w:r>
      <w:r>
        <w:rPr>
          <w:rFonts w:ascii="仿宋" w:hAnsi="仿宋" w:eastAsia="仿宋" w:cs="宋体"/>
          <w:b/>
          <w:bCs/>
          <w:kern w:val="0"/>
          <w:sz w:val="24"/>
        </w:rPr>
        <w:t>申</w:t>
      </w:r>
      <w:r>
        <w:rPr>
          <w:rFonts w:hint="eastAsia" w:ascii="仿宋" w:hAnsi="仿宋" w:eastAsia="仿宋" w:cs="宋体"/>
          <w:b/>
          <w:bCs/>
          <w:kern w:val="0"/>
          <w:sz w:val="24"/>
        </w:rPr>
        <w:t>购申请。</w:t>
      </w:r>
    </w:p>
    <w:p>
      <w:pPr>
        <w:pStyle w:val="1"/>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法律法规、监管部门另有规定的，从其规定。</w:t>
      </w:r>
    </w:p>
    <w:p>
      <w:pPr>
        <w:pStyle w:val="1"/>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hint="eastAsia" w:ascii="仿宋" w:hAnsi="仿宋" w:eastAsia="仿宋" w:cs="宋体"/>
          <w:kern w:val="0"/>
          <w:sz w:val="24"/>
        </w:rPr>
        <w:t>（二）拒绝或暂停</w:t>
      </w:r>
      <w:r>
        <w:rPr>
          <w:rFonts w:hint="eastAsia" w:ascii="仿宋" w:hAnsi="仿宋" w:eastAsia="仿宋" w:cs="宋体"/>
          <w:color w:val="000000"/>
          <w:kern w:val="0"/>
          <w:sz w:val="24"/>
        </w:rPr>
        <w:t>认（申）</w:t>
      </w:r>
      <w:r>
        <w:rPr>
          <w:rFonts w:hint="eastAsia" w:ascii="仿宋" w:hAnsi="仿宋" w:eastAsia="仿宋" w:cs="宋体"/>
          <w:kern w:val="0"/>
          <w:sz w:val="24"/>
        </w:rPr>
        <w:t>购的情形</w:t>
      </w:r>
    </w:p>
    <w:p>
      <w:pPr>
        <w:pStyle w:val="1"/>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发生下列情况之一时，</w:t>
      </w:r>
      <w:r>
        <w:rPr>
          <w:rFonts w:ascii="仿宋" w:hAnsi="仿宋" w:eastAsia="仿宋" w:cs="宋体"/>
          <w:b/>
          <w:bCs/>
          <w:kern w:val="0"/>
          <w:sz w:val="24"/>
        </w:rPr>
        <w:t>管理人</w:t>
      </w:r>
      <w:r>
        <w:rPr>
          <w:rFonts w:hint="eastAsia" w:ascii="仿宋" w:hAnsi="仿宋" w:eastAsia="仿宋" w:cs="宋体"/>
          <w:b/>
          <w:bCs/>
          <w:kern w:val="0"/>
          <w:sz w:val="24"/>
        </w:rPr>
        <w:t>可以</w:t>
      </w:r>
      <w:r>
        <w:rPr>
          <w:rFonts w:hint="eastAsia" w:ascii="仿宋" w:hAnsi="仿宋" w:eastAsia="仿宋" w:cs="宋体"/>
          <w:b/>
          <w:bCs/>
          <w:color w:val="000000"/>
          <w:kern w:val="0"/>
          <w:sz w:val="24"/>
        </w:rPr>
        <w:t>采取认（申）购风险应对措施，</w:t>
      </w:r>
      <w:r>
        <w:rPr>
          <w:rFonts w:hint="eastAsia" w:ascii="仿宋" w:hAnsi="仿宋" w:eastAsia="仿宋" w:cs="宋体"/>
          <w:b/>
          <w:bCs/>
          <w:kern w:val="0"/>
          <w:sz w:val="24"/>
        </w:rPr>
        <w:t>拒绝或暂停接受</w:t>
      </w:r>
      <w:r>
        <w:rPr>
          <w:rFonts w:hint="eastAsia" w:ascii="仿宋" w:hAnsi="仿宋" w:eastAsia="仿宋" w:cs="宋体"/>
          <w:b/>
          <w:bCs/>
          <w:color w:val="000000"/>
          <w:kern w:val="0"/>
          <w:sz w:val="24"/>
        </w:rPr>
        <w:t>认（申）</w:t>
      </w:r>
      <w:r>
        <w:rPr>
          <w:rFonts w:hint="eastAsia" w:ascii="仿宋" w:hAnsi="仿宋" w:eastAsia="仿宋" w:cs="宋体"/>
          <w:b/>
          <w:bCs/>
          <w:kern w:val="0"/>
          <w:sz w:val="24"/>
        </w:rPr>
        <w:t>购申请</w:t>
      </w:r>
      <w:r>
        <w:rPr>
          <w:rFonts w:hint="eastAsia" w:ascii="仿宋" w:hAnsi="仿宋" w:eastAsia="仿宋" w:cs="宋体"/>
          <w:b/>
          <w:bCs/>
          <w:color w:val="000000"/>
          <w:kern w:val="0"/>
          <w:sz w:val="24"/>
        </w:rPr>
        <w:t>：</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1．因不可抗力导致理财</w:t>
      </w:r>
      <w:r>
        <w:rPr>
          <w:rFonts w:ascii="仿宋" w:hAnsi="仿宋" w:eastAsia="仿宋" w:cs="宋体"/>
          <w:color w:val="000000"/>
          <w:kern w:val="0"/>
          <w:sz w:val="24"/>
        </w:rPr>
        <w:t>产品</w:t>
      </w:r>
      <w:r>
        <w:rPr>
          <w:rFonts w:hint="eastAsia" w:ascii="仿宋" w:hAnsi="仿宋" w:eastAsia="仿宋" w:cs="宋体"/>
          <w:color w:val="000000"/>
          <w:kern w:val="0"/>
          <w:sz w:val="24"/>
        </w:rPr>
        <w:t>无法正常运作。</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2．发生本产品说明书约定的暂停估值情况。</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3．接受认（申）购申请可能对存量投资者利益构成重大不利影响。</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4．认购/申购日理财产品实时余额已达到规模上限。</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5．基于理财产品投资运作与风险控制需要。</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6.认（申）购申请超过说明书约定的单一投资者认（申）购金额上限、或超过理财产品单日净认（申）购比例上限。</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7.接受认（申）购申请有可能导致单一投资者持有份额的比例超过产品</w:t>
      </w:r>
      <w:r>
        <w:rPr>
          <w:rFonts w:hint="eastAsia" w:ascii="仿宋" w:hAnsi="仿宋" w:eastAsia="仿宋" w:cs="宋体"/>
          <w:kern w:val="0"/>
          <w:sz w:val="24"/>
        </w:rPr>
        <w:t>份额总数的</w:t>
      </w:r>
      <w:r>
        <w:rPr>
          <w:rFonts w:hint="eastAsia" w:ascii="仿宋" w:hAnsi="仿宋" w:eastAsia="仿宋" w:cs="宋体"/>
          <w:color w:val="000000"/>
          <w:kern w:val="0"/>
          <w:sz w:val="24"/>
        </w:rPr>
        <w:t>50%，或者出现变相规避50%集中度限制的情形。</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8</w:t>
      </w:r>
      <w:r>
        <w:rPr>
          <w:rFonts w:hint="eastAsia" w:ascii="仿宋" w:hAnsi="仿宋" w:eastAsia="仿宋" w:cs="宋体"/>
          <w:color w:val="000000"/>
          <w:kern w:val="0"/>
          <w:sz w:val="24"/>
        </w:rPr>
        <w:t>.法律法规规定或监管</w:t>
      </w:r>
      <w:r>
        <w:rPr>
          <w:rFonts w:ascii="仿宋" w:hAnsi="仿宋" w:eastAsia="仿宋" w:cs="宋体"/>
          <w:color w:val="000000"/>
          <w:kern w:val="0"/>
          <w:sz w:val="24"/>
        </w:rPr>
        <w:t>机构</w:t>
      </w:r>
      <w:r>
        <w:rPr>
          <w:rFonts w:hint="eastAsia" w:ascii="仿宋" w:hAnsi="仿宋" w:eastAsia="仿宋" w:cs="宋体"/>
          <w:color w:val="000000"/>
          <w:kern w:val="0"/>
          <w:sz w:val="24"/>
        </w:rPr>
        <w:t>认定的其他情形。</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如果投资人的认（申）购申请被全部或部分拒绝的，被拒绝的认（申）购款项将退还给投资人。在暂停认（申）购的情况消除时，</w:t>
      </w:r>
      <w:r>
        <w:rPr>
          <w:rFonts w:ascii="仿宋" w:hAnsi="仿宋" w:eastAsia="仿宋" w:cs="宋体"/>
          <w:kern w:val="0"/>
          <w:sz w:val="24"/>
        </w:rPr>
        <w:t>管理人</w:t>
      </w:r>
      <w:r>
        <w:rPr>
          <w:rFonts w:hint="eastAsia" w:ascii="仿宋" w:hAnsi="仿宋" w:eastAsia="仿宋" w:cs="宋体"/>
          <w:color w:val="000000"/>
          <w:kern w:val="0"/>
          <w:sz w:val="24"/>
        </w:rPr>
        <w:t>将及时恢复办理业务。</w:t>
      </w:r>
    </w:p>
    <w:p>
      <w:pPr>
        <w:pStyle w:val="1"/>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kern w:val="0"/>
          <w:sz w:val="24"/>
        </w:rPr>
        <w:t>（三）暂停赎回或延缓支付赎回款项的情形</w:t>
      </w:r>
    </w:p>
    <w:p>
      <w:pPr>
        <w:pStyle w:val="1"/>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在发生下列情形之一时，</w:t>
      </w:r>
      <w:r>
        <w:rPr>
          <w:rFonts w:ascii="仿宋" w:hAnsi="仿宋" w:eastAsia="仿宋" w:cs="宋体"/>
          <w:b/>
          <w:bCs/>
          <w:kern w:val="0"/>
          <w:sz w:val="24"/>
        </w:rPr>
        <w:t>管理人</w:t>
      </w:r>
      <w:r>
        <w:rPr>
          <w:rFonts w:hint="eastAsia" w:ascii="仿宋" w:hAnsi="仿宋" w:eastAsia="仿宋" w:cs="宋体"/>
          <w:b/>
          <w:bCs/>
          <w:kern w:val="0"/>
          <w:sz w:val="24"/>
        </w:rPr>
        <w:t>可以采取</w:t>
      </w:r>
      <w:r>
        <w:rPr>
          <w:rFonts w:hint="eastAsia" w:ascii="仿宋" w:hAnsi="仿宋" w:eastAsia="仿宋" w:cs="宋体"/>
          <w:b/>
          <w:bCs/>
          <w:color w:val="000000"/>
          <w:kern w:val="0"/>
          <w:sz w:val="24"/>
        </w:rPr>
        <w:t>赎回流动性风险应对措施，包括</w:t>
      </w:r>
      <w:r>
        <w:rPr>
          <w:rFonts w:ascii="仿宋" w:hAnsi="仿宋" w:eastAsia="仿宋" w:cs="宋体"/>
          <w:b/>
          <w:bCs/>
          <w:color w:val="000000"/>
          <w:kern w:val="0"/>
          <w:sz w:val="24"/>
        </w:rPr>
        <w:t>但不限于</w:t>
      </w:r>
      <w:r>
        <w:rPr>
          <w:rFonts w:hint="eastAsia" w:ascii="仿宋" w:hAnsi="仿宋" w:eastAsia="仿宋" w:cs="宋体"/>
          <w:b/>
          <w:bCs/>
          <w:color w:val="000000"/>
          <w:kern w:val="0"/>
          <w:sz w:val="24"/>
        </w:rPr>
        <w:t>延期办理巨额赎回申请、暂停接受赎回申请、延缓支付赎回款项等：</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1.因不可抗力导致</w:t>
      </w:r>
      <w:r>
        <w:rPr>
          <w:rFonts w:ascii="仿宋" w:hAnsi="仿宋" w:eastAsia="仿宋" w:cs="宋体"/>
          <w:kern w:val="0"/>
          <w:sz w:val="24"/>
        </w:rPr>
        <w:t>管理人</w:t>
      </w:r>
      <w:r>
        <w:rPr>
          <w:rFonts w:hint="eastAsia" w:ascii="仿宋" w:hAnsi="仿宋" w:eastAsia="仿宋" w:cs="宋体"/>
          <w:color w:val="000000"/>
          <w:kern w:val="0"/>
          <w:sz w:val="24"/>
        </w:rPr>
        <w:t>不能支付赎回款项。</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2.发生本产品说明书约定的暂停估值情形。</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3</w:t>
      </w:r>
      <w:r>
        <w:rPr>
          <w:rFonts w:hint="eastAsia" w:ascii="仿宋" w:hAnsi="仿宋" w:eastAsia="仿宋" w:cs="宋体"/>
          <w:color w:val="000000"/>
          <w:kern w:val="0"/>
          <w:sz w:val="24"/>
        </w:rPr>
        <w:t>.发生巨额赎回。</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4</w:t>
      </w:r>
      <w:r>
        <w:rPr>
          <w:rFonts w:hint="eastAsia" w:ascii="仿宋" w:hAnsi="仿宋" w:eastAsia="仿宋" w:cs="宋体"/>
          <w:color w:val="000000"/>
          <w:kern w:val="0"/>
          <w:sz w:val="24"/>
        </w:rPr>
        <w:t>.连续2个以上开放日发生巨额赎回。</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bCs/>
          <w:color w:val="000000"/>
          <w:sz w:val="24"/>
        </w:rPr>
        <w:t>5.单个投资者在单个开放日的赎回超过说明书约定的赎回</w:t>
      </w:r>
      <w:r>
        <w:rPr>
          <w:rFonts w:ascii="仿宋" w:hAnsi="仿宋" w:eastAsia="仿宋"/>
          <w:bCs/>
          <w:color w:val="000000"/>
          <w:sz w:val="24"/>
        </w:rPr>
        <w:t>上限</w:t>
      </w:r>
      <w:r>
        <w:rPr>
          <w:rFonts w:hint="eastAsia" w:ascii="仿宋" w:hAnsi="仿宋" w:eastAsia="仿宋"/>
          <w:bCs/>
          <w:color w:val="000000"/>
          <w:sz w:val="24"/>
        </w:rPr>
        <w:t>。</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6.继续接受赎回申请可能对存量理财投资者利益构成潜在重大不利影响。</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7.法律法规规定或监管机构认定的其他情形。</w:t>
      </w:r>
    </w:p>
    <w:p>
      <w:pPr>
        <w:pStyle w:val="18"/>
        <w:snapToGrid w:val="0"/>
        <w:spacing w:after="156" w:afterLines="50" w:line="400" w:lineRule="exact"/>
        <w:ind w:firstLine="480" w:firstLineChars="200"/>
        <w:jc w:val="both"/>
        <w:rPr>
          <w:rFonts w:hint="eastAsia" w:ascii="微软简仿宋" w:hAnsi="微软简仿宋" w:eastAsia="仿宋"/>
          <w:bCs/>
          <w:szCs w:val="21"/>
        </w:rPr>
      </w:pPr>
      <w:r>
        <w:rPr>
          <w:rFonts w:hint="eastAsia" w:ascii="仿宋" w:hAnsi="仿宋" w:eastAsia="仿宋"/>
        </w:rPr>
        <w:t>在暂停赎回的情形消除时，</w:t>
      </w:r>
      <w:r>
        <w:rPr>
          <w:rFonts w:ascii="仿宋" w:hAnsi="仿宋" w:eastAsia="仿宋"/>
        </w:rPr>
        <w:t>管理人</w:t>
      </w:r>
      <w:r>
        <w:rPr>
          <w:rFonts w:hint="eastAsia" w:ascii="仿宋" w:hAnsi="仿宋" w:eastAsia="仿宋"/>
        </w:rPr>
        <w:t>将及时恢复办理赎回业务并公告。</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六</w:t>
      </w:r>
      <w:r>
        <w:rPr>
          <w:rFonts w:ascii="Times New Roman" w:eastAsia="黑体" w:cs="Times New Roman"/>
          <w:b/>
          <w:color w:val="auto"/>
        </w:rPr>
        <w:t>、</w:t>
      </w:r>
      <w:r>
        <w:rPr>
          <w:rFonts w:hint="eastAsia" w:ascii="Times New Roman" w:eastAsia="黑体" w:cs="Times New Roman"/>
          <w:b/>
          <w:color w:val="auto"/>
        </w:rPr>
        <w:t>收益示例</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例1：假设客户持有的本理财产品份额为200,000份，在开放日赎回100,000份，则：若根据前述超额管理费条款，管理人收取超额管理费，且扣除超额管理费后的产品开放日份额净值为1.1800，则客户获得的赎回金额为：100,000*1.1800=118,000.00元。</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若根据前述超额管理费条款，管理人不收取超额管理费，且产品开放日份额净值为1.0700，则客户获得的赎回金额为：100,000*1.0700=107,000.00元。</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若根据前述超额管理费条款，管理人不收取超额管理费，且产品开放日份额净值为0.9980，则客户获得赎回金额为：100,000*0.9980=99,800.00元。</w:t>
      </w:r>
    </w:p>
    <w:p>
      <w:pPr>
        <w:pStyle w:val="1"/>
        <w:widowControl/>
        <w:adjustRightInd w:val="0"/>
        <w:snapToGrid w:val="0"/>
        <w:spacing w:line="276" w:lineRule="auto"/>
        <w:ind w:firstLine="480" w:firstLineChars="200"/>
        <w:contextualSpacing/>
        <w:rPr>
          <w:rFonts w:ascii="仿宋" w:hAnsi="仿宋" w:eastAsia="仿宋"/>
          <w:sz w:val="24"/>
        </w:rPr>
      </w:pPr>
      <w:r>
        <w:rPr>
          <w:rFonts w:hint="eastAsia" w:ascii="仿宋" w:hAnsi="仿宋" w:eastAsia="仿宋" w:cs="宋体"/>
          <w:color w:val="000000"/>
          <w:kern w:val="0"/>
          <w:sz w:val="24"/>
        </w:rPr>
        <w:t>例2：客户在本理财产品的开放日申请购买了100,000元的本理财产品，如购买当日产品的份额净值为1.0110，则该笔购买申请确认后，该笔购买申请对应的理财产品份额为：100,000/1.0110=98,911.9</w:t>
      </w:r>
      <w:r>
        <w:rPr>
          <w:rFonts w:ascii="仿宋" w:hAnsi="仿宋" w:eastAsia="仿宋" w:cs="宋体"/>
          <w:color w:val="000000"/>
          <w:kern w:val="0"/>
          <w:sz w:val="24"/>
        </w:rPr>
        <w:t>7</w:t>
      </w:r>
      <w:r>
        <w:rPr>
          <w:rFonts w:hint="eastAsia" w:ascii="仿宋" w:hAnsi="仿宋" w:eastAsia="仿宋" w:cs="宋体"/>
          <w:color w:val="000000"/>
          <w:kern w:val="0"/>
          <w:sz w:val="24"/>
        </w:rPr>
        <w:t>份</w:t>
      </w:r>
      <w:r>
        <w:rPr>
          <w:rFonts w:hint="eastAsia" w:ascii="仿宋" w:hAnsi="仿宋" w:eastAsia="仿宋"/>
          <w:b/>
          <w:bCs/>
          <w:sz w:val="24"/>
        </w:rPr>
        <w:t>。</w:t>
      </w:r>
    </w:p>
    <w:p>
      <w:pPr>
        <w:pStyle w:val="1"/>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上述理财产品收益分析及计算中所采用的全部为模拟数据，仅供参考，不代表本理财产品实际收益水平。收益示例不等于实际收益，投资须谨慎。</w:t>
      </w:r>
    </w:p>
    <w:p>
      <w:pPr>
        <w:pStyle w:val="1"/>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华夏理财郑重提示：本理财产品是非保本浮动收益净值型理财产品，不保证理财本金和收益。投资者的本金和收益可能会因市场变动等原因而蒙受损失。投资者应充分认识投资风险，谨慎投资。</w:t>
      </w:r>
    </w:p>
    <w:p>
      <w:pPr>
        <w:pStyle w:val="1"/>
        <w:autoSpaceDE w:val="0"/>
        <w:autoSpaceDN w:val="0"/>
        <w:adjustRightInd w:val="0"/>
        <w:snapToGrid w:val="0"/>
        <w:spacing w:line="276" w:lineRule="auto"/>
        <w:ind w:firstLine="482" w:firstLineChars="200"/>
        <w:contextualSpacing/>
        <w:rPr>
          <w:rFonts w:eastAsia="黑体"/>
          <w:b/>
          <w:color w:val="000000"/>
          <w:sz w:val="24"/>
        </w:rPr>
      </w:pPr>
      <w:r>
        <w:rPr>
          <w:rFonts w:hint="eastAsia" w:eastAsia="黑体"/>
          <w:b/>
          <w:color w:val="000000"/>
          <w:sz w:val="24"/>
        </w:rPr>
        <w:t>最不利的投资情形：如果本理财产品投资组合内所配置资产发生损失，则投资者可能无法获得理财产品投资收益，甚至损失全部理财本金，投资者应在对此风险有充分认识基础上谨慎投资。</w:t>
      </w:r>
    </w:p>
    <w:p>
      <w:pPr>
        <w:pStyle w:val="1"/>
        <w:autoSpaceDE w:val="0"/>
        <w:autoSpaceDN w:val="0"/>
        <w:adjustRightInd w:val="0"/>
        <w:snapToGrid w:val="0"/>
        <w:spacing w:line="276" w:lineRule="auto"/>
        <w:ind w:firstLine="482" w:firstLineChars="200"/>
        <w:contextualSpacing/>
        <w:rPr>
          <w:rFonts w:eastAsia="黑体"/>
          <w:b/>
        </w:rPr>
      </w:pPr>
      <w:r>
        <w:rPr>
          <w:rFonts w:hint="eastAsia" w:eastAsia="黑体"/>
          <w:b/>
          <w:color w:val="000000"/>
          <w:sz w:val="24"/>
        </w:rPr>
        <w:t>本产品说明书中的任何业绩比较基准、收益示例或类似表述均不具有法律约束力，不代表投资者可能获得的实际收益，亦不构成华夏理财/代销机构对本理财产品的任何收益承诺。</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七</w:t>
      </w:r>
      <w:r>
        <w:rPr>
          <w:rFonts w:ascii="Times New Roman" w:eastAsia="黑体" w:cs="Times New Roman"/>
          <w:b/>
          <w:color w:val="auto"/>
        </w:rPr>
        <w:t>、理财产品估值</w:t>
      </w:r>
    </w:p>
    <w:p>
      <w:pPr>
        <w:pStyle w:val="1"/>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color w:val="000000"/>
          <w:kern w:val="0"/>
          <w:sz w:val="24"/>
        </w:rPr>
        <w:t>（一）估值对象</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本理财产品所投资的货币市场工具、标准化债权类资产</w:t>
      </w:r>
      <w:r>
        <w:rPr>
          <w:rFonts w:hint="eastAsia" w:ascii="仿宋" w:hAnsi="仿宋" w:eastAsia="仿宋" w:cs="宋体"/>
          <w:color w:val="000000"/>
          <w:kern w:val="0"/>
          <w:sz w:val="24"/>
        </w:rPr>
        <w:t>、非标准化债权类资产</w:t>
      </w:r>
      <w:r>
        <w:rPr>
          <w:rFonts w:hint="eastAsia" w:ascii="仿宋" w:hAnsi="仿宋" w:eastAsia="仿宋" w:cs="宋体"/>
          <w:color w:val="000000"/>
          <w:kern w:val="0"/>
          <w:sz w:val="24"/>
          <w:lang w:val="en-US" w:eastAsia="zh-CN"/>
        </w:rPr>
        <w:t>等固定收益类资产</w:t>
      </w:r>
      <w:r>
        <w:rPr>
          <w:rFonts w:hint="eastAsia" w:ascii="仿宋" w:hAnsi="仿宋" w:eastAsia="仿宋" w:cs="宋体"/>
          <w:color w:val="000000"/>
          <w:kern w:val="0"/>
          <w:sz w:val="24"/>
        </w:rPr>
        <w:t>、</w:t>
      </w:r>
      <w:r>
        <w:rPr>
          <w:rFonts w:hint="eastAsia" w:ascii="仿宋" w:hAnsi="仿宋" w:eastAsia="仿宋"/>
          <w:lang w:val="en-US" w:eastAsia="zh-CN"/>
        </w:rPr>
        <w:t>权益类资产</w:t>
      </w:r>
      <w:r>
        <w:rPr>
          <w:rFonts w:hint="eastAsia" w:ascii="仿宋" w:hAnsi="仿宋" w:eastAsia="仿宋"/>
        </w:rPr>
        <w:t>以及资产管理产品等资产。</w:t>
      </w:r>
    </w:p>
    <w:p>
      <w:pPr>
        <w:pStyle w:val="18"/>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（二）估值原则</w:t>
      </w:r>
    </w:p>
    <w:p>
      <w:pPr>
        <w:pStyle w:val="18"/>
        <w:snapToGrid w:val="0"/>
        <w:spacing w:line="276" w:lineRule="auto"/>
        <w:ind w:firstLine="480" w:firstLineChars="200"/>
        <w:contextualSpacing/>
        <w:rPr>
          <w:rFonts w:ascii="仿宋" w:hAnsi="仿宋" w:eastAsia="仿宋"/>
        </w:rPr>
      </w:pPr>
      <w:r>
        <w:rPr>
          <w:rFonts w:hint="eastAsia" w:ascii="仿宋" w:hAnsi="仿宋" w:eastAsia="仿宋"/>
          <w:color w:val="auto"/>
        </w:rPr>
        <w:t>理财</w:t>
      </w:r>
      <w:r>
        <w:rPr>
          <w:rFonts w:ascii="仿宋" w:hAnsi="仿宋" w:eastAsia="仿宋"/>
          <w:color w:val="auto"/>
        </w:rPr>
        <w:t>产品估值的目的是公允、合理地反映理财产品的价值</w:t>
      </w:r>
      <w:r>
        <w:rPr>
          <w:rFonts w:hint="eastAsia" w:ascii="仿宋" w:hAnsi="仿宋" w:eastAsia="仿宋"/>
          <w:color w:val="auto"/>
        </w:rPr>
        <w:t>。估值</w:t>
      </w:r>
      <w:r>
        <w:rPr>
          <w:rFonts w:ascii="仿宋" w:hAnsi="仿宋" w:eastAsia="仿宋"/>
          <w:color w:val="auto"/>
        </w:rPr>
        <w:t>中坚持公允价值计量原则。金融</w:t>
      </w:r>
      <w:r>
        <w:rPr>
          <w:rFonts w:hint="eastAsia" w:ascii="仿宋" w:hAnsi="仿宋" w:eastAsia="仿宋"/>
          <w:color w:val="auto"/>
        </w:rPr>
        <w:t>资产</w:t>
      </w:r>
      <w:r>
        <w:rPr>
          <w:rFonts w:ascii="仿宋" w:hAnsi="仿宋" w:eastAsia="仿宋"/>
          <w:color w:val="auto"/>
        </w:rPr>
        <w:t>的公允价值确定方法应与理财产品的类型相匹配。</w:t>
      </w:r>
    </w:p>
    <w:p>
      <w:pPr>
        <w:pStyle w:val="1"/>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color w:val="000000"/>
          <w:kern w:val="0"/>
          <w:sz w:val="24"/>
        </w:rPr>
        <w:t>（三）估值方法</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1.证券交易所上市的有价证券</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交易所上市的有价证券（包括股票等），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在交易所上市交易或挂牌转让的固定收益品种，采用中证指数有限公司提供的估值价确定公允价值。若中证指数有限公司未提供价格数据，应采用估值技术确认公允价值，或者采用管理人和托管人共同认可的估值。</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在交易所市场上市的含有转股权的债券（如可转换债券、可交换债券等）等，选取每日收盘价减去所含的应收利息得到的净价进行估值。</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2.处于未上市期间的有价证券应区分如下情况处理：</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（1）送股、转增股、配股和公开增发的新股，按估值日在证券交易所挂牌的同一股票的市价（收盘价）估值；该日无交易的，以最近一日的市价（收盘价）估值；</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（2）首次公开发行未上市的股票、债券和权证，采用估值技术确定公允价值，在估值技术难以可靠计量公允价值的情况下，采用管理人和托管人共同认可的第三方机构提供的估值，或双方共同认可的估值；</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（3）优先股采用估值技术确认公允价值，在估值技术难以可靠计量公允价值的情况下，采用管理人和托管人共同认可的第三方机构提供的估值，或双方共同认可的估值；</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流通受限股票，包括但不限于非公开发行股票、公开发行有一定锁定期的股票、首次公开发行股票时公司股东公开发售股份、通过大宗交易取得的带限售期的股票等，不包括停牌、新发行未上市、回购交易中的质押券等流通受限股票，应以证券交易所上市交易的同一股票的公允价值为基础，引入第三方机构提供的流动性折扣进行估值。</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全国银行间债券市场交易的债券、资产支持证券等固定收益品种，采用中债金融估值中心有限公司提供的估值价确定公允价值。若中债金融估值中心有限公司未提供价格数据，应采用估值技术确认公允价值，或者管理人和托管人共同认可的估值。</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4.同一债券同时在两个或两个以上市场交易的，按债券所处的市场分别估值。</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5.证券投资基金的估值</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（1）场外申赎的开放式非货币基金以估值日可获取的基金管理人公布的最新基金份额净值估值；</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（2）上市流通的证券投资基金（包括场内买入的ETF、封闭式基金、上市定期开放式基金）按估值日其所在证券交易所的收盘价估值；估值日无交易的，以最近一个交易日的收盘价估值；</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（3）货币基金以估值日可获取的基金管理人公布的最新万份收益计提红利。</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6.银行存款（活期、定期）及证券资金账户存款以本金列示，按照约定利率在持有期内逐日计提应收利息，在利息到账日以实收利息入账。</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7.债券回购和具有固定回报的买入返售金融资产：以买入/外放成本列示，按约定收益率逐日计提收益。</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8.期货以估值日期货交易所的当日结算价估值，估值当日无结算价的，且最近交易日后经济环境未发生重大变化的，采用最近交易日结算价估值。</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9.汇率估值方法</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若沪港通和深港通估值计算中涉及港币的，将以中国人民银行授权中国外汇交易中心估值日公布的港币对人民币汇率中间价估值。涉及其他货币的，如中国人民银行授权中国外汇交易中心估值日提供了该币种兑人民币的汇率，则取该汇率，如未有提供，以双方协商一致的原则确定汇率。</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10.场内期权以估值日交易所的结算价估值，该日无交易的，以最近一日的结算价为准。</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11.非标准化债权类资产采用估值技术确认公允价值，在估值技术难以可靠计量公允价值的情况下，按照管理人和托管人共同认可的估值。</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12.本系列产品所投资的资产管理产品以估值日公布的产品单位净值进行估值，估值日产品单位净值未公布的，以最近一个工作日产品单位净值计算。</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13.相关法律法规以及监管部门有强制规定的，从其规定。如有新增事项或变更事项，依法按最新规定计算。没有相关规定的，由产品管理人与托管人协商确定计算方法。</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14.如有确凿证据表明按上述规定不能客观反映理财产品财产公允价值的，产品管理人可根据具体情况，在与托管人商议后，按最能反映理财产品财产公允价值的方法估值。即使存在上述情况，产品管理人或托管人若采用上述规定的方法为理财产品财产进行了估值，仍应被认为采用了适当的估值方法。</w:t>
      </w:r>
    </w:p>
    <w:p>
      <w:pPr>
        <w:pStyle w:val="18"/>
        <w:snapToGrid w:val="0"/>
        <w:spacing w:line="276" w:lineRule="auto"/>
        <w:ind w:firstLine="482" w:firstLineChars="200"/>
        <w:contextualSpacing/>
        <w:rPr>
          <w:rFonts w:ascii="仿宋" w:hAnsi="仿宋" w:eastAsia="仿宋"/>
        </w:rPr>
      </w:pPr>
      <w:r>
        <w:rPr>
          <w:rFonts w:hint="eastAsia" w:ascii="仿宋" w:hAnsi="仿宋" w:eastAsia="仿宋"/>
          <w:b/>
          <w:bCs/>
        </w:rPr>
        <w:t>以上“理财产品估值”章节所列的投资品种不代表本理财产品的实际投资范围，本产品实际可投资范围以本产品说明书“投资对象”章节列示为准。</w:t>
      </w:r>
    </w:p>
    <w:p>
      <w:pPr>
        <w:pStyle w:val="1"/>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color w:val="000000"/>
          <w:kern w:val="0"/>
          <w:sz w:val="24"/>
        </w:rPr>
        <w:t>（四）暂停</w:t>
      </w:r>
      <w:r>
        <w:rPr>
          <w:rFonts w:ascii="仿宋" w:hAnsi="仿宋" w:eastAsia="仿宋" w:cs="宋体"/>
          <w:color w:val="000000"/>
          <w:kern w:val="0"/>
          <w:sz w:val="24"/>
        </w:rPr>
        <w:t>估值</w:t>
      </w:r>
    </w:p>
    <w:p>
      <w:pPr>
        <w:pStyle w:val="18"/>
        <w:snapToGrid w:val="0"/>
        <w:spacing w:line="276" w:lineRule="auto"/>
        <w:ind w:firstLine="482"/>
        <w:contextualSpacing/>
        <w:rPr>
          <w:rFonts w:ascii="仿宋" w:hAnsi="仿宋" w:eastAsia="仿宋"/>
          <w:b/>
          <w:bCs/>
        </w:rPr>
      </w:pPr>
      <w:r>
        <w:rPr>
          <w:rFonts w:hint="eastAsia" w:ascii="仿宋" w:hAnsi="仿宋" w:eastAsia="仿宋"/>
          <w:b/>
          <w:bCs/>
        </w:rPr>
        <w:t>在发生下列情形之一的，管理人可以暂停本理财产品估值：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1.理财产品投资所涉及的市场遇法定节假日或因其他原因暂停营业。</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2.因不可抗力或其他情形致使管理人、托管人无法准确评估资产价值。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3.占前一估值日资产净值50%以上的资产不具备活跃交易市场或者在活跃市场中无报价且采用估值技术仍导致公允价值存在重大不确定性时，管理人为保障投资者的利益，经与托管人协商一致，理财产品应当暂停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4.监管机构认定或管理人、托管人有合理理由认为将影响本理财产品估值的其它情形。</w:t>
      </w:r>
    </w:p>
    <w:p>
      <w:pPr>
        <w:pStyle w:val="1"/>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color w:val="000000"/>
          <w:kern w:val="0"/>
          <w:sz w:val="24"/>
        </w:rPr>
        <w:t>（五）</w:t>
      </w:r>
      <w:r>
        <w:rPr>
          <w:rFonts w:ascii="仿宋" w:hAnsi="仿宋" w:eastAsia="仿宋" w:cs="宋体"/>
          <w:color w:val="000000"/>
          <w:kern w:val="0"/>
          <w:sz w:val="24"/>
        </w:rPr>
        <w:t>估值</w:t>
      </w:r>
      <w:r>
        <w:rPr>
          <w:rFonts w:hint="eastAsia" w:ascii="仿宋" w:hAnsi="仿宋" w:eastAsia="仿宋" w:cs="宋体"/>
          <w:color w:val="000000"/>
          <w:kern w:val="0"/>
          <w:sz w:val="24"/>
        </w:rPr>
        <w:t>错误的</w:t>
      </w:r>
      <w:r>
        <w:rPr>
          <w:rFonts w:ascii="仿宋" w:hAnsi="仿宋" w:eastAsia="仿宋" w:cs="宋体"/>
          <w:color w:val="000000"/>
          <w:kern w:val="0"/>
          <w:sz w:val="24"/>
        </w:rPr>
        <w:t>处理</w:t>
      </w:r>
    </w:p>
    <w:p>
      <w:pPr>
        <w:pStyle w:val="18"/>
        <w:snapToGrid w:val="0"/>
        <w:spacing w:line="276" w:lineRule="auto"/>
        <w:ind w:firstLine="480" w:firstLineChars="200"/>
        <w:contextualSpacing/>
        <w:rPr>
          <w:rFonts w:ascii="Times New Roman" w:eastAsia="黑体" w:cs="Times New Roman"/>
          <w:b/>
          <w:color w:val="auto"/>
        </w:rPr>
      </w:pPr>
      <w:r>
        <w:rPr>
          <w:rFonts w:hint="eastAsia" w:ascii="仿宋" w:hAnsi="仿宋" w:eastAsia="仿宋" w:cs="仿宋"/>
        </w:rPr>
        <w:t>管理人和托管人将采取必要、适当、合理的措施确保产品资产估值的准确性、及时性。当份额净值出现错误时，管理人应当立即予以纠正，并采取合理的措施防止损失进一步扩大；由此导致投资者遭受损失的，由估值错误责任方按照过错程度各自对该估值错误导致投资者遭受的直接损失承担赔偿责任。由于本理财产品估值所用的价格来源出现错误，或由于其它不可抗力原因，管理人和托管人虽然已经采取必要、适当、合理的措施进行检查，但是未能发现该错误的，由此造成的产品资产估值错误，管理人和托管人可以免除赔偿责任。但管理人和托管人应当积极采取必要的措施消除由此造成的影响。</w:t>
      </w:r>
      <w:r>
        <w:rPr>
          <w:rFonts w:hint="eastAsia" w:ascii="仿宋" w:hAnsi="仿宋" w:eastAsia="仿宋" w:cs="仿宋"/>
          <w:b/>
        </w:rPr>
        <w:t>当估值出现错误时，因估值错误而获得不当得利的投资者负有及时返还不当得利的义务。</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八、</w:t>
      </w:r>
      <w:r>
        <w:rPr>
          <w:rFonts w:ascii="Times New Roman" w:eastAsia="黑体" w:cs="Times New Roman"/>
          <w:b/>
          <w:color w:val="auto"/>
        </w:rPr>
        <w:t>风险揭示</w:t>
      </w:r>
    </w:p>
    <w:p>
      <w:pPr>
        <w:pStyle w:val="18"/>
        <w:snapToGrid w:val="0"/>
        <w:spacing w:line="276" w:lineRule="auto"/>
        <w:ind w:firstLine="480" w:firstLineChars="200"/>
        <w:contextualSpacing/>
        <w:jc w:val="both"/>
        <w:rPr>
          <w:rFonts w:ascii="Times New Roman" w:eastAsia="黑体" w:cs="Times New Roman"/>
        </w:rPr>
      </w:pPr>
      <w:r>
        <w:rPr>
          <w:rFonts w:ascii="仿宋" w:hAnsi="仿宋" w:eastAsia="仿宋"/>
        </w:rPr>
        <w:t>本理财产品</w:t>
      </w:r>
      <w:r>
        <w:rPr>
          <w:rFonts w:hint="eastAsia" w:ascii="仿宋" w:hAnsi="仿宋" w:eastAsia="仿宋"/>
        </w:rPr>
        <w:t>为非保本浮动收益净值型</w:t>
      </w:r>
      <w:r>
        <w:rPr>
          <w:rFonts w:ascii="仿宋" w:hAnsi="仿宋" w:eastAsia="仿宋"/>
        </w:rPr>
        <w:t>理财产品，根据法律法规及监管要求的有关规定，特向</w:t>
      </w:r>
      <w:r>
        <w:rPr>
          <w:rFonts w:hint="eastAsia" w:ascii="仿宋" w:hAnsi="仿宋" w:eastAsia="仿宋"/>
        </w:rPr>
        <w:t>投资者</w:t>
      </w:r>
      <w:r>
        <w:rPr>
          <w:rFonts w:ascii="仿宋" w:hAnsi="仿宋" w:eastAsia="仿宋"/>
        </w:rPr>
        <w:t>提示如下：与银行存款比较，本理财产品存在投资风险，</w:t>
      </w:r>
      <w:r>
        <w:rPr>
          <w:rFonts w:hint="eastAsia" w:ascii="仿宋" w:hAnsi="仿宋" w:eastAsia="仿宋"/>
        </w:rPr>
        <w:t>投资者</w:t>
      </w:r>
      <w:r>
        <w:rPr>
          <w:rFonts w:ascii="仿宋" w:hAnsi="仿宋" w:eastAsia="仿宋"/>
        </w:rPr>
        <w:t>的本金和收益可能会因市场变动等原因而蒙受损失，</w:t>
      </w:r>
      <w:r>
        <w:rPr>
          <w:rFonts w:hint="eastAsia" w:ascii="仿宋" w:hAnsi="仿宋" w:eastAsia="仿宋"/>
        </w:rPr>
        <w:t>投资者</w:t>
      </w:r>
      <w:r>
        <w:rPr>
          <w:rFonts w:ascii="仿宋" w:hAnsi="仿宋" w:eastAsia="仿宋"/>
        </w:rPr>
        <w:t>应充分认识投资风险，谨慎投资。本理财产品可能面临的风险主要包括：</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（一）本金及理财收益风险：本理财产品不保证本金及理财收益，理财产品收益来源于本理财产品项下投资组合的回报，容易受到企业信用状况变化、市场利率变化、</w:t>
      </w:r>
      <w:r>
        <w:rPr>
          <w:rFonts w:hint="eastAsia" w:ascii="Times New Roman" w:eastAsia="黑体" w:cs="Times New Roman"/>
          <w:b/>
          <w:color w:val="auto"/>
        </w:rPr>
        <w:t>汇率变化、</w:t>
      </w:r>
      <w:r>
        <w:rPr>
          <w:rFonts w:hint="eastAsia" w:ascii="Times New Roman" w:eastAsia="黑体" w:cs="Times New Roman"/>
          <w:b/>
        </w:rPr>
        <w:t>投资组合运作情况以及管理人投资能力等</w:t>
      </w:r>
      <w:r>
        <w:rPr>
          <w:rFonts w:ascii="Times New Roman" w:eastAsia="黑体" w:cs="Times New Roman"/>
          <w:b/>
        </w:rPr>
        <w:t>因素</w:t>
      </w:r>
      <w:r>
        <w:rPr>
          <w:rFonts w:hint="eastAsia" w:ascii="Times New Roman" w:eastAsia="黑体" w:cs="Times New Roman"/>
          <w:b/>
        </w:rPr>
        <w:t>的影响。在最不利的情况下，投资者可能无法获得理财产品投资收益，甚至损失全部理财本金，由此产生的风险由投资者自行承担。</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（二）信用风险：如理财产品</w:t>
      </w:r>
      <w:bookmarkStart w:id="1" w:name="_Hlk76300274"/>
      <w:r>
        <w:rPr>
          <w:rFonts w:hint="eastAsia" w:ascii="Times New Roman" w:eastAsia="黑体" w:cs="Times New Roman"/>
          <w:b/>
          <w:color w:val="auto"/>
        </w:rPr>
        <w:t>所投资的资产</w:t>
      </w:r>
      <w:bookmarkEnd w:id="1"/>
      <w:r>
        <w:rPr>
          <w:rFonts w:hint="eastAsia" w:ascii="Times New Roman" w:eastAsia="黑体" w:cs="Times New Roman"/>
          <w:b/>
          <w:color w:val="auto"/>
        </w:rPr>
        <w:t>发行人、</w:t>
      </w:r>
      <w:r>
        <w:rPr>
          <w:rFonts w:hint="eastAsia" w:ascii="Times New Roman" w:eastAsia="黑体" w:cs="Times New Roman"/>
          <w:b/>
        </w:rPr>
        <w:t>资产管理计划管理人、信托受托人、债务人、担保人（如有）等相关主体发生违约，可能导致无法按时支付本金及理财收益，进而导致本理财产品收益为零甚至本金遭受损失。</w:t>
      </w:r>
    </w:p>
    <w:p>
      <w:pPr>
        <w:pStyle w:val="18"/>
        <w:snapToGrid w:val="0"/>
        <w:spacing w:line="276" w:lineRule="auto"/>
        <w:ind w:firstLine="482" w:firstLineChars="200"/>
        <w:contextualSpacing/>
        <w:jc w:val="both"/>
        <w:rPr>
          <w:rFonts w:ascii="Times New Roman" w:eastAsia="黑体" w:cs="Times New Roman"/>
          <w:b/>
        </w:rPr>
      </w:pPr>
      <w:r>
        <w:rPr>
          <w:rFonts w:ascii="Times New Roman" w:eastAsia="黑体" w:cs="Times New Roman"/>
          <w:b/>
        </w:rPr>
        <w:t>（三）市场风险：本理财产品为非保本浮动收益净值型理财产品，不排除因</w:t>
      </w:r>
      <w:r>
        <w:rPr>
          <w:rFonts w:hint="eastAsia" w:ascii="Times New Roman" w:eastAsia="黑体" w:cs="Times New Roman"/>
          <w:b/>
        </w:rPr>
        <w:t>资产</w:t>
      </w:r>
      <w:r>
        <w:rPr>
          <w:rFonts w:ascii="Times New Roman" w:eastAsia="黑体" w:cs="Times New Roman"/>
          <w:b/>
        </w:rPr>
        <w:t>价格、利率、信用</w:t>
      </w:r>
      <w:r>
        <w:rPr>
          <w:rFonts w:hint="eastAsia" w:ascii="Times New Roman" w:eastAsia="黑体" w:cs="Times New Roman"/>
          <w:b/>
          <w:color w:val="auto"/>
        </w:rPr>
        <w:t>、汇率</w:t>
      </w:r>
      <w:r>
        <w:rPr>
          <w:rFonts w:ascii="Times New Roman" w:eastAsia="黑体" w:cs="Times New Roman"/>
          <w:b/>
        </w:rPr>
        <w:t>以及国家政策等的变动导致本理财产品净值遭受损失的可能。</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（四）流动性风险：</w:t>
      </w:r>
      <w:r>
        <w:rPr>
          <w:rFonts w:ascii="Times New Roman" w:eastAsia="黑体" w:cs="Times New Roman"/>
          <w:b/>
        </w:rPr>
        <w:t>本理财产品为</w:t>
      </w:r>
      <w:r>
        <w:rPr>
          <w:rFonts w:hint="eastAsia" w:ascii="Times New Roman" w:eastAsia="黑体" w:cs="Times New Roman"/>
          <w:b/>
        </w:rPr>
        <w:t>开放式</w:t>
      </w:r>
      <w:r>
        <w:rPr>
          <w:rFonts w:ascii="Times New Roman" w:eastAsia="黑体" w:cs="Times New Roman"/>
          <w:b/>
        </w:rPr>
        <w:t>净值型理财产品，投资者无权随时终止</w:t>
      </w:r>
      <w:r>
        <w:rPr>
          <w:rFonts w:hint="eastAsia" w:ascii="Times New Roman" w:eastAsia="黑体" w:cs="Times New Roman"/>
          <w:b/>
        </w:rPr>
        <w:t>本</w:t>
      </w:r>
      <w:r>
        <w:rPr>
          <w:rFonts w:ascii="Times New Roman" w:eastAsia="黑体" w:cs="Times New Roman"/>
          <w:b/>
        </w:rPr>
        <w:t>理财产品，</w:t>
      </w:r>
      <w:r>
        <w:rPr>
          <w:rFonts w:hint="eastAsia" w:ascii="Times New Roman" w:eastAsia="黑体" w:cs="Times New Roman"/>
          <w:b/>
        </w:rPr>
        <w:t>只能在本产品说明书规定的开放日及开放时间内办理申购与赎回</w:t>
      </w:r>
      <w:r>
        <w:rPr>
          <w:rFonts w:hint="eastAsia" w:eastAsia="黑体"/>
          <w:b/>
        </w:rPr>
        <w:t>。除本产品说明书规定情形以外，</w:t>
      </w:r>
      <w:r>
        <w:rPr>
          <w:rFonts w:eastAsia="黑体"/>
          <w:b/>
        </w:rPr>
        <w:t>封闭期内</w:t>
      </w:r>
      <w:r>
        <w:rPr>
          <w:rFonts w:hint="eastAsia" w:eastAsia="黑体"/>
          <w:b/>
        </w:rPr>
        <w:t>管理人</w:t>
      </w:r>
      <w:r>
        <w:rPr>
          <w:rFonts w:eastAsia="黑体"/>
          <w:b/>
        </w:rPr>
        <w:t>不受理</w:t>
      </w:r>
      <w:r>
        <w:rPr>
          <w:rFonts w:hint="eastAsia" w:eastAsia="黑体"/>
          <w:b/>
        </w:rPr>
        <w:t>投资者</w:t>
      </w:r>
      <w:r>
        <w:rPr>
          <w:rFonts w:eastAsia="黑体"/>
          <w:b/>
        </w:rPr>
        <w:t>任何形式的提前赎回申请。以上情形均</w:t>
      </w:r>
      <w:r>
        <w:rPr>
          <w:rFonts w:hint="eastAsia" w:ascii="Times New Roman" w:eastAsia="黑体" w:cs="Times New Roman"/>
          <w:b/>
        </w:rPr>
        <w:t>可能影响投资者的资金安排，带来流动性风险</w:t>
      </w:r>
      <w:r>
        <w:rPr>
          <w:rFonts w:ascii="Times New Roman" w:eastAsia="黑体" w:cs="Times New Roman"/>
          <w:b/>
        </w:rPr>
        <w:t>。</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五）投资风险：本理财产品的实际收益率取决于所投资金融工具的收益率，投资者应对此有充分的认识。除本产品说明书中明确规定的收益或收益分配方式外，任何业绩比较基准、收益示例或类似表述均不具有法律约束力，不代表投资者可能获得的实际收益，亦不构成华夏理财/代销机构对本理财产品的任何收益承诺。</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color w:val="auto"/>
        </w:rPr>
        <w:t>（六）汇率风险：</w:t>
      </w:r>
      <w:r>
        <w:rPr>
          <w:rFonts w:hint="eastAsia" w:ascii="Times New Roman" w:hAnsi="Calibri" w:eastAsia="黑体" w:cs="Times New Roman"/>
          <w:b/>
          <w:color w:val="auto"/>
        </w:rPr>
        <w:t>投资境外资产时，以非本币计价的各类资产受汇率波动影响而引起本币估值下的委托财产的价格波动的风险。若本理财产品的投资及收益币种是人民币，在以人民币投资外汇计价资产时，除了投资资产本身的收益或损失外，汇率变化会带来额外的损失或收益，从而对投资者收益产生影响；反之亦然。</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（七）法律及政策风险：本理财产品是根据当前的相关法规和政策设计的。如国家宏观政策以及市场相关法规政策发生变化，影响理财产品的受理、投资、偿还等的正常进行，</w:t>
      </w:r>
      <w:r>
        <w:rPr>
          <w:rFonts w:ascii="Times New Roman" w:eastAsia="黑体" w:cs="Times New Roman"/>
          <w:b/>
        </w:rPr>
        <w:t>可能影响本理财产品的投资运作和收益，甚至</w:t>
      </w:r>
      <w:r>
        <w:rPr>
          <w:rFonts w:hint="eastAsia" w:ascii="Times New Roman" w:eastAsia="黑体" w:cs="Times New Roman"/>
          <w:b/>
        </w:rPr>
        <w:t>造成</w:t>
      </w:r>
      <w:r>
        <w:rPr>
          <w:rFonts w:ascii="Times New Roman" w:eastAsia="黑体" w:cs="Times New Roman"/>
          <w:b/>
        </w:rPr>
        <w:t>本金损失。</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（八）</w:t>
      </w:r>
      <w:r>
        <w:rPr>
          <w:rFonts w:ascii="Times New Roman" w:eastAsia="黑体" w:cs="Times New Roman"/>
          <w:b/>
        </w:rPr>
        <w:t>理财产品不成立风险：</w:t>
      </w:r>
      <w:r>
        <w:rPr>
          <w:rFonts w:hint="eastAsia" w:ascii="Times New Roman" w:eastAsia="黑体" w:cs="Times New Roman"/>
          <w:b/>
        </w:rPr>
        <w:t>募集期</w:t>
      </w:r>
      <w:r>
        <w:rPr>
          <w:rFonts w:ascii="Times New Roman" w:eastAsia="黑体" w:cs="Times New Roman"/>
          <w:b/>
        </w:rPr>
        <w:t>结束，如理财产品</w:t>
      </w:r>
      <w:r>
        <w:rPr>
          <w:rFonts w:hint="eastAsia" w:ascii="Times New Roman" w:eastAsia="黑体" w:cs="Times New Roman"/>
          <w:b/>
        </w:rPr>
        <w:t>募集</w:t>
      </w:r>
      <w:r>
        <w:rPr>
          <w:rFonts w:ascii="Times New Roman" w:eastAsia="黑体" w:cs="Times New Roman"/>
          <w:b/>
        </w:rPr>
        <w:t>总金额未达到发行</w:t>
      </w:r>
      <w:r>
        <w:rPr>
          <w:rFonts w:hint="eastAsia" w:ascii="Times New Roman" w:eastAsia="黑体" w:cs="Times New Roman"/>
          <w:b/>
        </w:rPr>
        <w:t>规模</w:t>
      </w:r>
      <w:r>
        <w:rPr>
          <w:rFonts w:ascii="Times New Roman" w:eastAsia="黑体" w:cs="Times New Roman"/>
          <w:b/>
        </w:rPr>
        <w:t>下限</w:t>
      </w:r>
      <w:r>
        <w:rPr>
          <w:rFonts w:hint="eastAsia" w:ascii="Times New Roman" w:eastAsia="黑体" w:cs="Times New Roman"/>
          <w:b/>
        </w:rPr>
        <w:t>；或者市场发生重大变化，华夏理财无法或者经其合理判断难以按照本产品说明书向投资者提供本理财产品；或者法律法规、监管规定、国家政策发生变化导致无法按照本产品说明书向投资者提供本理财产品，</w:t>
      </w:r>
      <w:r>
        <w:rPr>
          <w:rFonts w:ascii="Times New Roman" w:eastAsia="黑体" w:cs="Times New Roman"/>
          <w:b/>
        </w:rPr>
        <w:t>华夏</w:t>
      </w:r>
      <w:r>
        <w:rPr>
          <w:rFonts w:hint="eastAsia" w:ascii="Times New Roman" w:eastAsia="黑体" w:cs="Times New Roman"/>
          <w:b/>
        </w:rPr>
        <w:t>理财</w:t>
      </w:r>
      <w:r>
        <w:rPr>
          <w:rFonts w:ascii="Times New Roman" w:eastAsia="黑体" w:cs="Times New Roman"/>
          <w:b/>
        </w:rPr>
        <w:t>有权宣布本理财产品不成立。</w:t>
      </w:r>
    </w:p>
    <w:p>
      <w:pPr>
        <w:pStyle w:val="18"/>
        <w:snapToGrid w:val="0"/>
        <w:spacing w:line="276" w:lineRule="auto"/>
        <w:ind w:firstLine="482" w:firstLineChars="200"/>
        <w:contextualSpacing/>
        <w:jc w:val="both"/>
        <w:rPr>
          <w:rFonts w:ascii="Times New Roman" w:eastAsia="黑体" w:cs="Times New Roman"/>
          <w:b/>
        </w:rPr>
      </w:pPr>
      <w:r>
        <w:rPr>
          <w:rFonts w:ascii="Times New Roman" w:eastAsia="黑体" w:cs="Times New Roman"/>
          <w:b/>
        </w:rPr>
        <w:t>（</w:t>
      </w:r>
      <w:r>
        <w:rPr>
          <w:rFonts w:hint="eastAsia" w:ascii="Times New Roman" w:eastAsia="黑体" w:cs="Times New Roman"/>
          <w:b/>
        </w:rPr>
        <w:t>九</w:t>
      </w:r>
      <w:r>
        <w:rPr>
          <w:rFonts w:ascii="Times New Roman" w:eastAsia="黑体" w:cs="Times New Roman"/>
          <w:b/>
        </w:rPr>
        <w:t>）</w:t>
      </w:r>
      <w:r>
        <w:rPr>
          <w:rFonts w:hint="eastAsia" w:ascii="Times New Roman" w:eastAsia="黑体" w:cs="Times New Roman"/>
          <w:b/>
        </w:rPr>
        <w:t>提前终止风险：如遇前述提前</w:t>
      </w:r>
      <w:r>
        <w:rPr>
          <w:rFonts w:ascii="Times New Roman" w:eastAsia="黑体" w:cs="Times New Roman"/>
          <w:b/>
        </w:rPr>
        <w:t>终止权</w:t>
      </w:r>
      <w:r>
        <w:rPr>
          <w:rFonts w:hint="eastAsia" w:ascii="Times New Roman" w:eastAsia="黑体" w:cs="Times New Roman"/>
          <w:b/>
        </w:rPr>
        <w:t>条款中涉及</w:t>
      </w:r>
      <w:r>
        <w:rPr>
          <w:rFonts w:ascii="Times New Roman" w:eastAsia="黑体" w:cs="Times New Roman"/>
          <w:b/>
        </w:rPr>
        <w:t>的</w:t>
      </w:r>
      <w:r>
        <w:rPr>
          <w:rFonts w:hint="eastAsia" w:ascii="Times New Roman" w:eastAsia="黑体" w:cs="Times New Roman"/>
          <w:b/>
        </w:rPr>
        <w:t>情形，华夏理财有权提前终止本理财产品，投资者可能收益为零甚至损失理财本金。</w:t>
      </w:r>
    </w:p>
    <w:p>
      <w:pPr>
        <w:pStyle w:val="18"/>
        <w:snapToGrid w:val="0"/>
        <w:spacing w:line="276" w:lineRule="auto"/>
        <w:ind w:firstLine="482" w:firstLineChars="200"/>
        <w:contextualSpacing/>
        <w:jc w:val="both"/>
        <w:rPr>
          <w:rFonts w:ascii="Times New Roman" w:eastAsia="黑体" w:cs="Times New Roman"/>
          <w:b/>
        </w:rPr>
      </w:pPr>
      <w:r>
        <w:rPr>
          <w:rFonts w:hint="eastAsia" w:eastAsia="黑体"/>
          <w:b/>
        </w:rPr>
        <w:t>（十）延期风险：对于有确定到期日的理财产品，</w:t>
      </w:r>
      <w:r>
        <w:rPr>
          <w:rFonts w:eastAsia="黑体"/>
          <w:b/>
        </w:rPr>
        <w:t>如因与</w:t>
      </w:r>
      <w:r>
        <w:rPr>
          <w:rFonts w:hint="eastAsia" w:eastAsia="黑体"/>
          <w:b/>
        </w:rPr>
        <w:t>理财</w:t>
      </w:r>
      <w:r>
        <w:rPr>
          <w:rFonts w:eastAsia="黑体"/>
          <w:b/>
        </w:rPr>
        <w:t>产品投资资产相关的</w:t>
      </w:r>
      <w:r>
        <w:rPr>
          <w:rFonts w:hint="eastAsia" w:eastAsia="黑体"/>
          <w:b/>
        </w:rPr>
        <w:t>资产管理计划管理人、</w:t>
      </w:r>
      <w:r>
        <w:rPr>
          <w:rFonts w:eastAsia="黑体"/>
          <w:b/>
        </w:rPr>
        <w:t>信托受托人、债务人、担保人（如有）等主体发生违约，导致本理财产品不能按时偿</w:t>
      </w:r>
      <w:r>
        <w:rPr>
          <w:rFonts w:hint="eastAsia" w:eastAsia="黑体"/>
          <w:b/>
        </w:rPr>
        <w:t>付理财</w:t>
      </w:r>
      <w:r>
        <w:rPr>
          <w:rFonts w:eastAsia="黑体"/>
          <w:b/>
        </w:rPr>
        <w:t>本金及收益</w:t>
      </w:r>
      <w:r>
        <w:rPr>
          <w:rFonts w:hint="eastAsia" w:eastAsia="黑体"/>
          <w:b/>
        </w:rPr>
        <w:t>；或因市场成交量不足、资产限制赎回、暂停交易、缺乏意愿交易对手等原因，管理人未能及时完成资产变现，则本</w:t>
      </w:r>
      <w:r>
        <w:rPr>
          <w:rFonts w:eastAsia="黑体"/>
          <w:b/>
        </w:rPr>
        <w:t>理财</w:t>
      </w:r>
      <w:r>
        <w:rPr>
          <w:rFonts w:hint="eastAsia" w:eastAsia="黑体"/>
          <w:b/>
        </w:rPr>
        <w:t>产品</w:t>
      </w:r>
      <w:r>
        <w:rPr>
          <w:rFonts w:eastAsia="黑体"/>
          <w:b/>
        </w:rPr>
        <w:t>期限将相应延长。</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十一）信息传递风险：华夏理财按照本产品说明书有关信息披露的约定，发布理财产品信息。投资者应根据本产品说明书有关信息披露的约定及时查询。如果投资者未及时查询而未能及时了解理财产品信息，并由此影响投资者的投资决策，因此产生的责任和风险由投资者自行承担。另外，投资者预留在</w:t>
      </w:r>
      <w:bookmarkStart w:id="2" w:name="_Hlk76301212"/>
      <w:r>
        <w:rPr>
          <w:rFonts w:hint="eastAsia" w:ascii="Times New Roman" w:eastAsia="黑体" w:cs="Times New Roman"/>
          <w:b/>
          <w:color w:val="auto"/>
        </w:rPr>
        <w:t>华夏理财/代销机构</w:t>
      </w:r>
      <w:bookmarkEnd w:id="2"/>
      <w:r>
        <w:rPr>
          <w:rFonts w:hint="eastAsia" w:ascii="Times New Roman" w:eastAsia="黑体" w:cs="Times New Roman"/>
          <w:b/>
        </w:rPr>
        <w:t>的有效联系方式变更的，应及时通知</w:t>
      </w:r>
      <w:r>
        <w:rPr>
          <w:rFonts w:hint="eastAsia" w:ascii="Times New Roman" w:eastAsia="黑体" w:cs="Times New Roman"/>
          <w:b/>
          <w:color w:val="auto"/>
        </w:rPr>
        <w:t>华夏理财/代销机构</w:t>
      </w:r>
      <w:r>
        <w:rPr>
          <w:rFonts w:hint="eastAsia" w:ascii="Times New Roman" w:eastAsia="黑体" w:cs="Times New Roman"/>
          <w:b/>
        </w:rPr>
        <w:t>。因投资者未及时告知导致的信息传递失败的风险由投资者自行承担。</w:t>
      </w:r>
    </w:p>
    <w:p>
      <w:pPr>
        <w:pStyle w:val="18"/>
        <w:snapToGrid w:val="0"/>
        <w:spacing w:line="276" w:lineRule="auto"/>
        <w:ind w:firstLine="482"/>
        <w:contextualSpacing/>
        <w:rPr>
          <w:rFonts w:ascii="Times New Roman" w:eastAsia="黑体" w:cs="Times New Roman"/>
          <w:b/>
          <w:color w:val="auto"/>
        </w:rPr>
      </w:pPr>
      <w:r>
        <w:rPr>
          <w:rFonts w:hint="eastAsia" w:ascii="Times New Roman" w:eastAsia="黑体" w:cs="Times New Roman"/>
          <w:b/>
        </w:rPr>
        <w:t>（十二）关联关系风险：本理财产品的代销机构与托管人可能为管理人的关联方，华夏理财已履行了现行法律法规和监管规定的必要程序。本理财产品可能涉及的关联交易类型包括但不限于投资于管理人的主要股东或与管理人有重大利害关系的机构发行或承销的证券，以及与关联方之间开展的资金融通、存款、金融产品投资等，上述情形可能带来交易定价不合理从而影响理财产品净值。本理财产品的销售机构可能包含华夏银行股份有限公司，其为管理人华夏理财的控股股东，二者存在关联关系。如因存在关联关系，导致销售机构对本理财产品未能进行独立、审慎判断或放松准入管理，可能会给投资者造成潜在风险。</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（十三）拟投资市场及资产的流动性风险评估</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本理财产品的投资市场主要为证券交易所、全国银行间债券市场等证券流动性较好的交易场所，主要投资对象为具有良好流动性的金融工具。同时，本理财产品基于分散投资的原则在行业和单个证券方面未有高集中度的特征，综合评估在正常市场环境下本理财产品的流动性风险适中。本理财产品如投资于非标准化债权资产，将严格执行监管有关限额管理、流动性管理等监管标准要求，防范并控制集中度和期限错配等风险。</w:t>
      </w:r>
    </w:p>
    <w:p>
      <w:pPr>
        <w:pStyle w:val="18"/>
        <w:snapToGrid w:val="0"/>
        <w:spacing w:line="276" w:lineRule="auto"/>
        <w:ind w:firstLine="482" w:firstLineChars="200"/>
        <w:contextualSpacing/>
        <w:rPr>
          <w:rFonts w:ascii="仿宋" w:hAnsi="仿宋" w:eastAsia="仿宋"/>
          <w:bCs/>
          <w:szCs w:val="21"/>
        </w:rPr>
      </w:pPr>
      <w:r>
        <w:rPr>
          <w:rFonts w:hint="eastAsia" w:ascii="Times New Roman" w:eastAsia="黑体" w:cs="Times New Roman"/>
          <w:b/>
        </w:rPr>
        <w:t>但不排除在特定阶段、特定市场环境下特定投资标的出现流动性较差的情况。因此，本理财产品投资于上述资产时，可能存在以下流动性风险：一是管理人建仓或调整组合时，可能由于特定投资标的流动性相对不足而无法按预期的价格买进或卖出；二是为应对投资者的赎回，本理财产品被迫以不适当的价格卖出股票、债券或其他资产（此处所列投资品种不代表本产品的实际投资范围，本产品实际可投资范围以本产品说明书“投资对象”章节列示为准）。两者均可能使本理财产品资产净值受到不利影响。</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（十四）流动性应对措施及对投资者的潜在影响</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1．认（申）购风险应对措施及对投资者的潜在影响</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管理人将加强对本理财产品认（申）购环节的管理，合理控制理财产品投资者集中度，审慎确认大额认（申）购申请。当接受认（申）购申请对存量理财产品投资者利益构成潜在重大不利影响时，管理人将采取设定单一投资者认（申）购金额上限或理财产品单日净认（申）购比例上限、拒绝大额认（申）购申请、暂停理财产品认（申）购等措施对理财产品规模予以控制，切实保护存量理财产品投资者的合法权益。具体详见产品说明书中“一、产品概述”及“五、认购、申购、赎回”。</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当管理人采用认（申）购风险应对措施时，可能对投资者造成一定的潜在影响，包括但不限于不能认（申）购本理财产品、认（申）购交易全部或部分确认失败等。</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2．赎回风险应对措施及对投资者的潜在影响</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管理人可依照法律法规及理财产品销售文件的约定，综合运用赎回流动性风险应对措施，包括但不限于：设置赎回上限、延期办理巨额赎回申请、暂停接受赎回申请、延缓支付赎回款项、收取短期赎回费、暂停理财产品估值、摆动定价，以及监管机构规定的其他风险应对措施。具体详见本理财产品说明书“一、产品概述”及“五、认购、申购、赎回”。</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当管理人实施赎回流动性风险应对措施时，可能对投资者造成一定的潜在影响，包括但不限于赎回交易全部或部分确认失败、赎回款项延迟到账、增加申赎成本或产生赎回费用等。</w:t>
      </w:r>
    </w:p>
    <w:p>
      <w:pPr>
        <w:pStyle w:val="18"/>
        <w:numPr>
          <w:ilvl w:val="0"/>
          <w:numId w:val="1"/>
        </w:numPr>
        <w:snapToGrid w:val="0"/>
        <w:spacing w:line="276" w:lineRule="auto"/>
        <w:ind w:firstLine="482" w:firstLineChars="200"/>
        <w:contextualSpacing/>
        <w:jc w:val="both"/>
        <w:rPr>
          <w:rFonts w:hint="eastAsia" w:ascii="Times New Roman" w:eastAsia="黑体" w:cs="Times New Roman"/>
          <w:b/>
        </w:rPr>
      </w:pPr>
      <w:r>
        <w:rPr>
          <w:rFonts w:hint="eastAsia" w:ascii="Times New Roman" w:eastAsia="黑体" w:cs="Times New Roman"/>
          <w:b/>
        </w:rPr>
        <w:t>其他风险：由于自然灾害</w:t>
      </w:r>
      <w:r>
        <w:rPr>
          <w:rFonts w:ascii="Times New Roman" w:eastAsia="黑体" w:cs="Times New Roman"/>
          <w:b/>
        </w:rPr>
        <w:t>、战争或国家政策变化等不能预见、不能避免</w:t>
      </w:r>
      <w:r>
        <w:rPr>
          <w:rFonts w:hint="eastAsia" w:ascii="Times New Roman" w:eastAsia="黑体" w:cs="Times New Roman"/>
          <w:b/>
        </w:rPr>
        <w:t>、</w:t>
      </w:r>
      <w:r>
        <w:rPr>
          <w:rFonts w:ascii="Times New Roman" w:eastAsia="黑体" w:cs="Times New Roman"/>
          <w:b/>
        </w:rPr>
        <w:t>不能克服的</w:t>
      </w:r>
      <w:r>
        <w:rPr>
          <w:rFonts w:hint="eastAsia" w:ascii="Times New Roman" w:eastAsia="黑体" w:cs="Times New Roman"/>
          <w:b/>
        </w:rPr>
        <w:t>不可抗力</w:t>
      </w:r>
      <w:r>
        <w:rPr>
          <w:rFonts w:hint="eastAsia" w:ascii="Times New Roman" w:eastAsia="黑体"/>
          <w:b/>
          <w:color w:val="auto"/>
        </w:rPr>
        <w:t>或非华夏理财原因发生的计算机系统故障、网络故障、通讯故障、电力故障等</w:t>
      </w:r>
      <w:r>
        <w:rPr>
          <w:rFonts w:hint="eastAsia" w:ascii="Times New Roman" w:eastAsia="黑体" w:cs="Times New Roman"/>
          <w:b/>
        </w:rPr>
        <w:t>导致理财产品所投资资产收益降低或损失，甚至影响理财产品的受理、投资、偿还等的正常进行，进而影响理财产品的投资收益和本金安全。</w:t>
      </w:r>
    </w:p>
    <w:p>
      <w:pPr>
        <w:pStyle w:val="18"/>
        <w:snapToGrid w:val="0"/>
        <w:spacing w:beforeLines="0" w:afterLines="0" w:line="276" w:lineRule="auto"/>
        <w:ind w:firstLine="482" w:firstLineChars="200"/>
        <w:contextualSpacing/>
        <w:jc w:val="both"/>
        <w:rPr>
          <w:rFonts w:hint="eastAsia" w:ascii="Times New Roman" w:eastAsia="黑体" w:cs="Times New Roman"/>
          <w:b/>
        </w:rPr>
      </w:pPr>
      <w:r>
        <w:rPr>
          <w:rFonts w:hint="eastAsia" w:ascii="Times New Roman" w:eastAsia="黑体" w:cs="Times New Roman"/>
          <w:b/>
        </w:rPr>
        <w:t>（十</w:t>
      </w:r>
      <w:r>
        <w:rPr>
          <w:rFonts w:hint="eastAsia" w:ascii="Times New Roman" w:eastAsia="黑体" w:cs="Times New Roman"/>
          <w:b/>
          <w:lang w:val="en-US" w:eastAsia="zh-CN"/>
        </w:rPr>
        <w:t>六</w:t>
      </w:r>
      <w:r>
        <w:rPr>
          <w:rFonts w:hint="eastAsia" w:ascii="Times New Roman" w:eastAsia="黑体" w:cs="Times New Roman"/>
          <w:b/>
        </w:rPr>
        <w:t>）本产品特有风险说明</w:t>
      </w:r>
    </w:p>
    <w:p>
      <w:pPr>
        <w:pStyle w:val="18"/>
        <w:snapToGrid w:val="0"/>
        <w:spacing w:beforeLines="0" w:afterLines="0" w:line="276" w:lineRule="auto"/>
        <w:ind w:firstLine="482" w:firstLineChars="200"/>
        <w:contextualSpacing/>
        <w:jc w:val="both"/>
        <w:rPr>
          <w:rFonts w:hint="eastAsia" w:ascii="Times New Roman" w:eastAsia="黑体" w:cs="Times New Roman"/>
          <w:b/>
        </w:rPr>
      </w:pPr>
      <w:r>
        <w:rPr>
          <w:rFonts w:hint="eastAsia" w:ascii="Times New Roman" w:eastAsia="黑体" w:cs="Times New Roman"/>
          <w:b/>
        </w:rPr>
        <w:t>本产品由于</w:t>
      </w:r>
      <w:r>
        <w:rPr>
          <w:rFonts w:hint="eastAsia" w:ascii="Times New Roman" w:eastAsia="黑体" w:cs="Times New Roman"/>
          <w:b/>
          <w:lang w:val="en-US" w:eastAsia="zh-CN"/>
        </w:rPr>
        <w:t>投资于</w:t>
      </w:r>
      <w:r>
        <w:rPr>
          <w:rFonts w:hint="eastAsia" w:ascii="Times New Roman" w:hAnsi="Times New Roman" w:eastAsia="黑体" w:cs="Times New Roman"/>
          <w:b/>
          <w:color w:val="000000"/>
          <w:kern w:val="0"/>
          <w:sz w:val="24"/>
        </w:rPr>
        <w:t>固定收益类、权益类</w:t>
      </w:r>
      <w:r>
        <w:rPr>
          <w:rFonts w:hint="eastAsia" w:ascii="Times New Roman" w:eastAsia="黑体" w:cs="Times New Roman"/>
          <w:b/>
          <w:color w:val="000000"/>
          <w:kern w:val="0"/>
          <w:sz w:val="24"/>
          <w:lang w:eastAsia="zh-CN"/>
        </w:rPr>
        <w:t>、</w:t>
      </w:r>
      <w:r>
        <w:rPr>
          <w:rFonts w:hint="eastAsia" w:ascii="Times New Roman" w:hAnsi="Times New Roman" w:eastAsia="黑体" w:cs="Times New Roman"/>
          <w:b/>
          <w:color w:val="000000"/>
          <w:kern w:val="0"/>
          <w:sz w:val="24"/>
        </w:rPr>
        <w:t>商品及</w:t>
      </w:r>
      <w:r>
        <w:rPr>
          <w:rFonts w:hint="eastAsia" w:ascii="Times New Roman" w:hAnsi="Times New Roman" w:eastAsia="黑体" w:cs="Times New Roman"/>
          <w:b/>
          <w:kern w:val="0"/>
          <w:sz w:val="24"/>
        </w:rPr>
        <w:t>金融衍生品类</w:t>
      </w:r>
      <w:r>
        <w:rPr>
          <w:rFonts w:hint="eastAsia" w:ascii="Times New Roman" w:hAnsi="Times New Roman" w:eastAsia="黑体" w:cs="Times New Roman"/>
          <w:b/>
          <w:color w:val="000000"/>
          <w:kern w:val="0"/>
          <w:sz w:val="24"/>
        </w:rPr>
        <w:t>资产</w:t>
      </w:r>
      <w:r>
        <w:rPr>
          <w:rFonts w:hint="eastAsia" w:ascii="Times New Roman" w:eastAsia="黑体" w:cs="Times New Roman"/>
          <w:b/>
        </w:rPr>
        <w:t>，因此可能面临如下特定风险：</w:t>
      </w:r>
    </w:p>
    <w:p>
      <w:pPr>
        <w:pStyle w:val="18"/>
        <w:snapToGrid w:val="0"/>
        <w:spacing w:beforeLines="0" w:afterLines="0" w:line="276" w:lineRule="auto"/>
        <w:ind w:firstLine="482"/>
        <w:contextualSpacing/>
        <w:jc w:val="both"/>
        <w:rPr>
          <w:rFonts w:hint="eastAsia" w:ascii="Times New Roman" w:hAnsi="Times New Roman" w:eastAsia="黑体" w:cs="Times New Roman"/>
          <w:b/>
          <w:kern w:val="0"/>
          <w:sz w:val="24"/>
          <w:szCs w:val="24"/>
          <w:lang w:val="en-US" w:eastAsia="zh-CN" w:bidi="ar-SA"/>
        </w:rPr>
      </w:pPr>
      <w:r>
        <w:rPr>
          <w:rFonts w:hint="eastAsia" w:ascii="Times New Roman" w:hAnsi="Times New Roman" w:eastAsia="黑体" w:cs="Times New Roman"/>
          <w:b/>
          <w:kern w:val="0"/>
          <w:sz w:val="24"/>
          <w:szCs w:val="24"/>
          <w:lang w:val="en-US" w:eastAsia="zh-CN" w:bidi="ar-SA"/>
        </w:rPr>
        <w:t>1.投资于债券的可能风险：（1）国家政策、经济周期、利率、汇率等因素可能发生的变化导致的市场风险。（2）债券发行人、担保人的经营状况、信用质量降低等可能发生的变化导致的信用风险。（3）债券发行人、担保人信用等级降低导致债券价格下降，可能影响投资者收益，甚至使产品本金遭受损失。（4）非公开定向债务融资工具的流通和转让限制导致的流动性风险。(5)债券市场出现整体下跌，导致债券市场的系统性风险等。（6）</w:t>
      </w:r>
      <w:r>
        <w:rPr>
          <w:rFonts w:hint="eastAsia" w:ascii="Times New Roman" w:hAnsi="Times New Roman" w:eastAsia="黑体" w:cs="Times New Roman"/>
          <w:b/>
          <w:kern w:val="0"/>
          <w:sz w:val="24"/>
          <w:szCs w:val="24"/>
        </w:rPr>
        <w:t>可转</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交换债券投资风险（如有）：</w:t>
      </w:r>
      <w:r>
        <w:rPr>
          <w:rFonts w:hint="eastAsia" w:ascii="Times New Roman" w:hAnsi="Times New Roman" w:eastAsia="黑体" w:cs="Times New Roman"/>
          <w:b/>
          <w:kern w:val="0"/>
          <w:sz w:val="24"/>
          <w:szCs w:val="24"/>
          <w:lang w:val="en-US" w:eastAsia="zh-CN"/>
        </w:rPr>
        <w:t>A、</w:t>
      </w:r>
      <w:r>
        <w:rPr>
          <w:rFonts w:hint="eastAsia" w:ascii="Times New Roman" w:hAnsi="Times New Roman" w:eastAsia="黑体" w:cs="Times New Roman"/>
          <w:b/>
          <w:kern w:val="0"/>
          <w:sz w:val="24"/>
          <w:szCs w:val="24"/>
        </w:rPr>
        <w:t>可转</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交换债券收益与对应标的股票股价直接挂钩，</w:t>
      </w:r>
      <w:r>
        <w:rPr>
          <w:rFonts w:hint="eastAsia" w:ascii="Times New Roman" w:hAnsi="Times New Roman" w:eastAsia="黑体" w:cs="Times New Roman"/>
          <w:b/>
          <w:kern w:val="0"/>
          <w:sz w:val="24"/>
          <w:szCs w:val="24"/>
          <w:lang w:val="en-US" w:eastAsia="zh-CN"/>
        </w:rPr>
        <w:t>债券价格</w:t>
      </w:r>
      <w:r>
        <w:rPr>
          <w:rFonts w:hint="eastAsia" w:ascii="Times New Roman" w:hAnsi="Times New Roman" w:eastAsia="黑体" w:cs="Times New Roman"/>
          <w:b/>
          <w:kern w:val="0"/>
          <w:sz w:val="24"/>
          <w:szCs w:val="24"/>
        </w:rPr>
        <w:t>可能受</w:t>
      </w:r>
      <w:r>
        <w:rPr>
          <w:rFonts w:hint="eastAsia" w:ascii="Times New Roman" w:hAnsi="Times New Roman" w:eastAsia="黑体" w:cs="Times New Roman"/>
          <w:b/>
          <w:kern w:val="0"/>
          <w:sz w:val="24"/>
          <w:szCs w:val="24"/>
          <w:lang w:val="en-US" w:eastAsia="zh-CN"/>
        </w:rPr>
        <w:t>之</w:t>
      </w:r>
      <w:r>
        <w:rPr>
          <w:rFonts w:hint="eastAsia" w:ascii="Times New Roman" w:hAnsi="Times New Roman" w:eastAsia="黑体" w:cs="Times New Roman"/>
          <w:b/>
          <w:kern w:val="0"/>
          <w:sz w:val="24"/>
          <w:szCs w:val="24"/>
        </w:rPr>
        <w:t>影响；</w:t>
      </w:r>
      <w:r>
        <w:rPr>
          <w:rFonts w:hint="eastAsia" w:ascii="Times New Roman" w:hAnsi="Times New Roman" w:eastAsia="黑体" w:cs="Times New Roman"/>
          <w:b/>
          <w:kern w:val="0"/>
          <w:sz w:val="24"/>
          <w:szCs w:val="24"/>
          <w:lang w:val="en-US" w:eastAsia="zh-CN"/>
        </w:rPr>
        <w:t>B、</w:t>
      </w:r>
      <w:r>
        <w:rPr>
          <w:rFonts w:hint="eastAsia" w:ascii="Times New Roman" w:hAnsi="Times New Roman" w:eastAsia="黑体" w:cs="Times New Roman"/>
          <w:b/>
          <w:kern w:val="0"/>
          <w:sz w:val="24"/>
          <w:szCs w:val="24"/>
        </w:rPr>
        <w:t>转股期内，对应标的股票价格可能低于转股价格，若选择转股，产品将承受标的股票价格低于转股价格之间的价差；</w:t>
      </w:r>
      <w:r>
        <w:rPr>
          <w:rFonts w:hint="eastAsia" w:ascii="Times New Roman" w:hAnsi="Times New Roman" w:eastAsia="黑体" w:cs="Times New Roman"/>
          <w:b/>
          <w:kern w:val="0"/>
          <w:sz w:val="24"/>
          <w:szCs w:val="24"/>
          <w:lang w:val="en-US" w:eastAsia="zh-CN"/>
        </w:rPr>
        <w:t>C、</w:t>
      </w:r>
      <w:r>
        <w:rPr>
          <w:rFonts w:hint="eastAsia" w:ascii="Times New Roman" w:hAnsi="Times New Roman" w:eastAsia="黑体" w:cs="Times New Roman"/>
          <w:b/>
          <w:kern w:val="0"/>
          <w:sz w:val="24"/>
          <w:szCs w:val="24"/>
        </w:rPr>
        <w:t>转股价格向下修正条款触发时，存在发行方</w:t>
      </w:r>
      <w:r>
        <w:rPr>
          <w:rFonts w:hint="eastAsia" w:ascii="Times New Roman" w:hAnsi="Times New Roman" w:eastAsia="黑体" w:cs="Times New Roman"/>
          <w:b/>
          <w:kern w:val="0"/>
          <w:sz w:val="24"/>
          <w:szCs w:val="24"/>
          <w:lang w:val="en-US" w:eastAsia="zh-CN"/>
        </w:rPr>
        <w:t>不</w:t>
      </w:r>
      <w:r>
        <w:rPr>
          <w:rFonts w:hint="eastAsia" w:ascii="Times New Roman" w:hAnsi="Times New Roman" w:eastAsia="黑体" w:cs="Times New Roman"/>
          <w:b/>
          <w:kern w:val="0"/>
          <w:sz w:val="24"/>
          <w:szCs w:val="24"/>
        </w:rPr>
        <w:t>同意修正转股价格的风险；</w:t>
      </w:r>
      <w:r>
        <w:rPr>
          <w:rFonts w:hint="eastAsia" w:ascii="Times New Roman" w:hAnsi="Times New Roman" w:eastAsia="黑体" w:cs="Times New Roman"/>
          <w:b/>
          <w:kern w:val="0"/>
          <w:sz w:val="24"/>
          <w:szCs w:val="24"/>
          <w:lang w:val="en-US" w:eastAsia="zh-CN"/>
        </w:rPr>
        <w:t>D、</w:t>
      </w:r>
      <w:r>
        <w:rPr>
          <w:rFonts w:hint="eastAsia" w:ascii="Times New Roman" w:hAnsi="Times New Roman" w:eastAsia="黑体" w:cs="Times New Roman"/>
          <w:b/>
          <w:kern w:val="0"/>
          <w:sz w:val="24"/>
          <w:szCs w:val="24"/>
        </w:rPr>
        <w:t>赎回条款可能导致债券提前兑付或转股期缩短而影响投资收益的风险；</w:t>
      </w:r>
      <w:r>
        <w:rPr>
          <w:rFonts w:hint="eastAsia" w:ascii="Times New Roman" w:hAnsi="Times New Roman" w:eastAsia="黑体" w:cs="Times New Roman"/>
          <w:b/>
          <w:kern w:val="0"/>
          <w:sz w:val="24"/>
          <w:szCs w:val="24"/>
          <w:lang w:val="en-US" w:eastAsia="zh-CN"/>
        </w:rPr>
        <w:t>E、</w:t>
      </w:r>
      <w:r>
        <w:rPr>
          <w:rFonts w:hint="eastAsia" w:ascii="Times New Roman" w:hAnsi="Times New Roman" w:eastAsia="黑体" w:cs="Times New Roman"/>
          <w:b/>
          <w:kern w:val="0"/>
          <w:sz w:val="24"/>
          <w:szCs w:val="24"/>
        </w:rPr>
        <w:t>存在因政策限制导致无法转股的风险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可转</w:t>
      </w:r>
      <w:r>
        <w:rPr>
          <w:rFonts w:hint="eastAsia" w:ascii="Times New Roman" w:hAnsi="Times New Roman" w:eastAsia="黑体" w:cs="Times New Roman"/>
          <w:b/>
          <w:kern w:val="0"/>
          <w:sz w:val="24"/>
          <w:szCs w:val="24"/>
          <w:lang w:val="en-US" w:eastAsia="zh-CN"/>
        </w:rPr>
        <w:t>/</w:t>
      </w:r>
      <w:r>
        <w:rPr>
          <w:rFonts w:hint="eastAsia" w:ascii="Times New Roman" w:hAnsi="Times New Roman" w:eastAsia="黑体" w:cs="Times New Roman"/>
          <w:b/>
          <w:kern w:val="0"/>
          <w:sz w:val="24"/>
          <w:szCs w:val="24"/>
        </w:rPr>
        <w:t>交换债券投资受到包括但不限于上述因素影响时，可能影响投资者收益，甚至使产品</w:t>
      </w:r>
      <w:r>
        <w:rPr>
          <w:rFonts w:hint="eastAsia" w:ascii="Times New Roman" w:hAnsi="Times New Roman" w:eastAsia="黑体" w:cs="Times New Roman"/>
          <w:b/>
          <w:kern w:val="0"/>
          <w:sz w:val="24"/>
          <w:szCs w:val="24"/>
          <w:lang w:val="en-US" w:eastAsia="zh-CN"/>
        </w:rPr>
        <w:t>本金</w:t>
      </w:r>
      <w:r>
        <w:rPr>
          <w:rFonts w:hint="eastAsia" w:ascii="Times New Roman" w:hAnsi="Times New Roman" w:eastAsia="黑体" w:cs="Times New Roman"/>
          <w:b/>
          <w:kern w:val="0"/>
          <w:sz w:val="24"/>
          <w:szCs w:val="24"/>
        </w:rPr>
        <w:t>遭受损失。</w:t>
      </w:r>
      <w:r>
        <w:rPr>
          <w:rFonts w:hint="eastAsia" w:ascii="Times New Roman" w:eastAsia="黑体" w:cs="Times New Roman"/>
          <w:b/>
          <w:bCs w:val="0"/>
          <w:kern w:val="0"/>
          <w:sz w:val="24"/>
          <w:szCs w:val="24"/>
          <w:lang w:eastAsia="zh-CN"/>
        </w:rPr>
        <w:t>（7）永续债投资风险（如有）：永续债发行人可能延期支付利息，且永续债无到期日，可能因流动性差无法变现、无法收回本金，使产品出现流动性风险；永续债附加的回售或赎回权，可能会导致管理人以不利价格出售永续债，从而影响投资者收益</w:t>
      </w:r>
      <w:r>
        <w:rPr>
          <w:rFonts w:hint="eastAsia" w:ascii="Times New Roman" w:hAnsi="Times New Roman" w:eastAsia="黑体" w:cs="Times New Roman"/>
          <w:b/>
          <w:bCs w:val="0"/>
          <w:kern w:val="0"/>
          <w:sz w:val="24"/>
          <w:szCs w:val="24"/>
        </w:rPr>
        <w:t xml:space="preserve">。 </w:t>
      </w:r>
    </w:p>
    <w:p>
      <w:pPr>
        <w:pStyle w:val="18"/>
        <w:snapToGrid w:val="0"/>
        <w:spacing w:beforeLines="0" w:afterLines="0" w:line="276" w:lineRule="auto"/>
        <w:ind w:firstLine="482"/>
        <w:contextualSpacing/>
        <w:jc w:val="both"/>
        <w:rPr>
          <w:rFonts w:hint="eastAsia" w:ascii="Times New Roman" w:hAnsi="Times New Roman" w:eastAsia="黑体" w:cs="Times New Roman"/>
          <w:b/>
          <w:i w:val="0"/>
          <w:iCs w:val="0"/>
          <w:caps w:val="0"/>
          <w:color w:val="000000"/>
          <w:spacing w:val="0"/>
          <w:sz w:val="24"/>
          <w:szCs w:val="24"/>
          <w:shd w:val="clear" w:color="0A0000" w:fill="auto"/>
          <w:lang w:val="en-US"/>
        </w:rPr>
      </w:pPr>
      <w:r>
        <w:rPr>
          <w:rFonts w:hint="eastAsia" w:ascii="Times New Roman" w:hAnsi="Times New Roman" w:eastAsia="黑体" w:cs="Times New Roman"/>
          <w:b/>
          <w:kern w:val="0"/>
          <w:sz w:val="24"/>
          <w:szCs w:val="24"/>
          <w:lang w:val="en-US" w:eastAsia="zh-CN"/>
        </w:rPr>
        <w:t>2.</w:t>
      </w:r>
      <w:r>
        <w:rPr>
          <w:rFonts w:hint="eastAsia" w:ascii="Times New Roman" w:hAnsi="Times New Roman" w:eastAsia="黑体" w:cs="Times New Roman"/>
          <w:b/>
          <w:kern w:val="0"/>
          <w:sz w:val="24"/>
          <w:szCs w:val="24"/>
        </w:rPr>
        <w:t>投资于资产支持证券的</w:t>
      </w:r>
      <w:r>
        <w:rPr>
          <w:rFonts w:hint="eastAsia" w:ascii="Times New Roman" w:hAnsi="Times New Roman" w:eastAsia="黑体" w:cs="Times New Roman"/>
          <w:b/>
          <w:kern w:val="0"/>
          <w:sz w:val="24"/>
          <w:szCs w:val="24"/>
          <w:lang w:val="en-US" w:eastAsia="zh-CN"/>
        </w:rPr>
        <w:t>可能</w:t>
      </w:r>
      <w:r>
        <w:rPr>
          <w:rFonts w:hint="eastAsia" w:ascii="Times New Roman" w:hAnsi="Times New Roman" w:eastAsia="黑体" w:cs="Times New Roman"/>
          <w:b/>
          <w:kern w:val="0"/>
          <w:sz w:val="24"/>
          <w:szCs w:val="24"/>
        </w:rPr>
        <w:t>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1</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资产支持证券的投资收益取决于</w:t>
      </w:r>
      <w:r>
        <w:rPr>
          <w:rFonts w:hint="eastAsia" w:ascii="Times New Roman" w:hAnsi="Times New Roman" w:eastAsia="黑体" w:cs="Times New Roman"/>
          <w:b/>
          <w:kern w:val="0"/>
          <w:sz w:val="24"/>
          <w:szCs w:val="24"/>
          <w:lang w:val="en-US" w:eastAsia="zh-CN"/>
        </w:rPr>
        <w:t>项下</w:t>
      </w:r>
      <w:r>
        <w:rPr>
          <w:rFonts w:hint="eastAsia" w:ascii="Times New Roman" w:hAnsi="Times New Roman" w:eastAsia="黑体" w:cs="Times New Roman"/>
          <w:b/>
          <w:kern w:val="0"/>
          <w:sz w:val="24"/>
          <w:szCs w:val="24"/>
        </w:rPr>
        <w:t>基础资产情况，如该基础资产发生原始权益人</w:t>
      </w:r>
      <w:r>
        <w:rPr>
          <w:rFonts w:hint="eastAsia" w:ascii="Times New Roman" w:hAnsi="Times New Roman" w:eastAsia="黑体" w:cs="Times New Roman"/>
          <w:b/>
          <w:kern w:val="0"/>
          <w:sz w:val="24"/>
          <w:szCs w:val="24"/>
          <w:lang w:val="en-US" w:eastAsia="zh-CN"/>
        </w:rPr>
        <w:t>偿债能力变化、</w:t>
      </w:r>
      <w:r>
        <w:rPr>
          <w:rFonts w:hint="eastAsia" w:ascii="Times New Roman" w:hAnsi="Times New Roman" w:eastAsia="黑体" w:cs="Times New Roman"/>
          <w:b/>
          <w:kern w:val="0"/>
          <w:sz w:val="24"/>
          <w:szCs w:val="24"/>
        </w:rPr>
        <w:t>破产或基础资产项下现金流未能及时完整</w:t>
      </w:r>
      <w:r>
        <w:rPr>
          <w:rFonts w:hint="eastAsia" w:ascii="Times New Roman" w:hAnsi="Times New Roman" w:eastAsia="黑体" w:cs="Times New Roman"/>
          <w:b/>
          <w:kern w:val="0"/>
          <w:sz w:val="24"/>
          <w:szCs w:val="24"/>
          <w:lang w:val="en-US" w:eastAsia="zh-CN"/>
        </w:rPr>
        <w:t>获</w:t>
      </w:r>
      <w:r>
        <w:rPr>
          <w:rFonts w:hint="eastAsia" w:ascii="Times New Roman" w:hAnsi="Times New Roman" w:eastAsia="黑体" w:cs="Times New Roman"/>
          <w:b/>
          <w:kern w:val="0"/>
          <w:sz w:val="24"/>
          <w:szCs w:val="24"/>
        </w:rPr>
        <w:t>得等情况，资产支持证券的收益将受到影响</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2</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资产支持证券的流动性较低，可能影响投资者收益，甚至使产品</w:t>
      </w:r>
      <w:r>
        <w:rPr>
          <w:rFonts w:hint="eastAsia" w:ascii="Times New Roman" w:hAnsi="Times New Roman" w:eastAsia="黑体" w:cs="Times New Roman"/>
          <w:b/>
          <w:kern w:val="0"/>
          <w:sz w:val="24"/>
          <w:szCs w:val="24"/>
          <w:lang w:val="en-US" w:eastAsia="zh-CN"/>
        </w:rPr>
        <w:t>本金</w:t>
      </w:r>
      <w:r>
        <w:rPr>
          <w:rFonts w:hint="eastAsia" w:ascii="Times New Roman" w:hAnsi="Times New Roman" w:eastAsia="黑体" w:cs="Times New Roman"/>
          <w:b/>
          <w:kern w:val="0"/>
          <w:sz w:val="24"/>
          <w:szCs w:val="24"/>
        </w:rPr>
        <w:t xml:space="preserve">遭受损失。 </w:t>
      </w:r>
    </w:p>
    <w:p>
      <w:pPr>
        <w:pStyle w:val="18"/>
        <w:snapToGrid w:val="0"/>
        <w:spacing w:beforeLines="0" w:afterLines="0" w:line="276" w:lineRule="auto"/>
        <w:ind w:firstLine="482"/>
        <w:contextualSpacing/>
        <w:jc w:val="both"/>
        <w:rPr>
          <w:rFonts w:hint="eastAsia" w:ascii="Times New Roman" w:hAnsi="Times New Roman" w:eastAsia="黑体" w:cs="Times New Roman"/>
          <w:b/>
          <w:kern w:val="0"/>
          <w:sz w:val="24"/>
          <w:szCs w:val="24"/>
          <w:lang w:val="en-US" w:eastAsia="zh-CN" w:bidi="ar-SA"/>
        </w:rPr>
      </w:pPr>
      <w:r>
        <w:rPr>
          <w:rFonts w:hint="eastAsia" w:ascii="Times New Roman" w:hAnsi="Times New Roman" w:eastAsia="黑体" w:cs="Times New Roman"/>
          <w:b/>
          <w:kern w:val="0"/>
          <w:sz w:val="24"/>
          <w:szCs w:val="24"/>
          <w:lang w:val="en-US" w:eastAsia="zh-CN" w:bidi="ar-SA"/>
        </w:rPr>
        <w:t>3.投资于非标准化债权类资产的可能风险：（1）由于经济周期、行业竞争、管理能力、盈利模式、财务状况等变化可能发生资产经营不善，甚至破产清算、被兼并收购、无法偿还融资本金利息等状况，可能影响投资者收益，甚至使产品本金遭受损失；（2）由于融资方/担保方还款履约能力发生变化等原因，可能无法、逾期或提前偿还相关融资本金利息、或发生合同约定的其他债权延期或提前终止等情形，导致无法按计划分配投资本金、收益，可能影响投资者收益，甚至使产品本金遭受损失。</w:t>
      </w:r>
    </w:p>
    <w:p>
      <w:pPr>
        <w:pStyle w:val="18"/>
        <w:snapToGrid w:val="0"/>
        <w:spacing w:beforeLines="0" w:afterLines="0" w:line="276" w:lineRule="auto"/>
        <w:ind w:firstLine="482"/>
        <w:contextualSpacing/>
        <w:rPr>
          <w:rFonts w:hint="eastAsia" w:ascii="Times New Roman" w:eastAsia="黑体" w:cs="Times New Roman"/>
          <w:b/>
          <w:lang w:val="en-US" w:eastAsia="zh-CN"/>
        </w:rPr>
      </w:pPr>
      <w:r>
        <w:rPr>
          <w:rFonts w:hint="eastAsia" w:ascii="Times New Roman" w:hAnsi="Times New Roman" w:eastAsia="黑体" w:cs="Times New Roman"/>
          <w:b/>
          <w:kern w:val="0"/>
          <w:sz w:val="24"/>
          <w:szCs w:val="24"/>
          <w:lang w:val="en-US" w:eastAsia="zh-CN" w:bidi="ar-SA"/>
        </w:rPr>
        <w:t>4.投资于存款类资产的可能风险：本产品拟投资的存款类资产在极端情况下可能面临被拒绝支取、因提前支取而被收取罚息等费用的风险，从而影响投资者收益，甚至使本产品本金遭受损失。</w:t>
      </w:r>
    </w:p>
    <w:p>
      <w:pPr>
        <w:pStyle w:val="18"/>
        <w:snapToGrid w:val="0"/>
        <w:spacing w:beforeLines="0" w:afterLines="0" w:line="276" w:lineRule="auto"/>
        <w:ind w:firstLine="482"/>
        <w:contextualSpacing/>
        <w:jc w:val="both"/>
        <w:rPr>
          <w:rFonts w:hint="eastAsia" w:ascii="Times New Roman" w:hAnsi="Times New Roman" w:eastAsia="黑体" w:cs="Times New Roman"/>
          <w:b/>
          <w:kern w:val="0"/>
          <w:sz w:val="24"/>
          <w:szCs w:val="24"/>
          <w:lang w:val="en-US" w:eastAsia="zh-CN" w:bidi="ar-SA"/>
        </w:rPr>
      </w:pPr>
      <w:r>
        <w:rPr>
          <w:rFonts w:hint="eastAsia" w:ascii="Times New Roman" w:hAnsi="Times New Roman" w:eastAsia="黑体" w:cs="Times New Roman"/>
          <w:b/>
          <w:kern w:val="0"/>
          <w:sz w:val="24"/>
          <w:szCs w:val="24"/>
          <w:lang w:val="en-US" w:eastAsia="zh-CN"/>
        </w:rPr>
        <w:t>5.</w:t>
      </w:r>
      <w:r>
        <w:rPr>
          <w:rFonts w:hint="eastAsia" w:ascii="Times New Roman" w:hAnsi="Times New Roman" w:eastAsia="黑体" w:cs="Times New Roman"/>
          <w:b/>
          <w:kern w:val="0"/>
          <w:sz w:val="24"/>
          <w:szCs w:val="24"/>
        </w:rPr>
        <w:t>投资于结构性存款的</w:t>
      </w:r>
      <w:r>
        <w:rPr>
          <w:rFonts w:hint="eastAsia" w:ascii="Times New Roman" w:eastAsia="黑体" w:cs="Times New Roman"/>
          <w:b/>
          <w:kern w:val="0"/>
          <w:sz w:val="24"/>
          <w:szCs w:val="24"/>
          <w:lang w:val="en-US" w:eastAsia="zh-CN"/>
        </w:rPr>
        <w:t>可能</w:t>
      </w:r>
      <w:r>
        <w:rPr>
          <w:rFonts w:hint="eastAsia" w:ascii="Times New Roman" w:hAnsi="Times New Roman" w:eastAsia="黑体" w:cs="Times New Roman"/>
          <w:b/>
          <w:kern w:val="0"/>
          <w:sz w:val="24"/>
          <w:szCs w:val="24"/>
        </w:rPr>
        <w:t>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1</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 xml:space="preserve"> 市场风险。结构性存款挂钩的境内外债券、股票、利率、汇率、指数等标的受相关国家或地区的金融市场和经济趋势的影响，收益存在不确定性。</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2</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信用风险。结构性存款</w:t>
      </w:r>
      <w:r>
        <w:rPr>
          <w:rFonts w:hint="eastAsia" w:ascii="Times New Roman" w:hAnsi="Times New Roman" w:eastAsia="黑体" w:cs="Times New Roman"/>
          <w:b/>
          <w:kern w:val="0"/>
          <w:sz w:val="24"/>
          <w:szCs w:val="24"/>
          <w:lang w:val="en-US" w:eastAsia="zh-CN"/>
        </w:rPr>
        <w:t>可能</w:t>
      </w:r>
      <w:r>
        <w:rPr>
          <w:rFonts w:hint="eastAsia" w:ascii="Times New Roman" w:hAnsi="Times New Roman" w:eastAsia="黑体" w:cs="Times New Roman"/>
          <w:b/>
          <w:kern w:val="0"/>
          <w:sz w:val="24"/>
          <w:szCs w:val="24"/>
        </w:rPr>
        <w:t>面临交易对手银行无力偿付或未履行该结构性存款相关义务（含支付义务）的风险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同时结构性存款挂钩的标的如果出现信用违约，结构性存款的本金与收益也会受到影响，在最不利的情况下可能损失全部本金。</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3</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利率风险。结构性存款如挂钩特定债券或债券指数，可能因相关利率变动而导致产品收益发生变化。</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4</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汇率风险。结构性存款如挂钩境外证券资产，可能面临以非人民币计价的各类资产受汇率波动影响而引起人民币估值下的理财产品资产净值波动的风险。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5</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衍生品投资风险。结构性存款所嵌入的金融衍生工具，可能存在</w:t>
      </w:r>
      <w:r>
        <w:rPr>
          <w:rFonts w:hint="eastAsia" w:ascii="Times New Roman" w:hAnsi="Times New Roman" w:eastAsia="黑体" w:cs="Times New Roman"/>
          <w:b/>
          <w:kern w:val="0"/>
          <w:sz w:val="24"/>
          <w:szCs w:val="24"/>
          <w:lang w:val="en-US" w:eastAsia="zh-CN"/>
        </w:rPr>
        <w:t>杠杆</w:t>
      </w:r>
      <w:r>
        <w:rPr>
          <w:rFonts w:hint="eastAsia" w:ascii="Times New Roman" w:hAnsi="Times New Roman" w:eastAsia="黑体" w:cs="Times New Roman"/>
          <w:b/>
          <w:kern w:val="0"/>
          <w:sz w:val="24"/>
          <w:szCs w:val="24"/>
        </w:rPr>
        <w:t>风险、操作风险、交易对手的信用风险、衍生品价格与其基础品种的相关度变化带来的风险等。</w:t>
      </w:r>
      <w:r>
        <w:rPr>
          <w:rFonts w:hint="eastAsia" w:ascii="Times New Roman" w:hAnsi="Times New Roman" w:eastAsia="黑体" w:cs="Times New Roman"/>
          <w:b/>
          <w:kern w:val="0"/>
          <w:sz w:val="24"/>
          <w:szCs w:val="24"/>
          <w:lang w:val="en-US" w:eastAsia="zh-CN"/>
        </w:rPr>
        <w:t>以上风险事项若发现，可能</w:t>
      </w:r>
      <w:r>
        <w:rPr>
          <w:rFonts w:hint="eastAsia" w:ascii="Times New Roman" w:hAnsi="Times New Roman" w:eastAsia="黑体" w:cs="Times New Roman"/>
          <w:b/>
          <w:kern w:val="0"/>
          <w:sz w:val="24"/>
          <w:szCs w:val="24"/>
        </w:rPr>
        <w:t>可能影响投资者收益，甚至使产品</w:t>
      </w:r>
      <w:r>
        <w:rPr>
          <w:rFonts w:hint="eastAsia" w:ascii="Times New Roman" w:hAnsi="Times New Roman" w:eastAsia="黑体" w:cs="Times New Roman"/>
          <w:b/>
          <w:kern w:val="0"/>
          <w:sz w:val="24"/>
          <w:szCs w:val="24"/>
          <w:lang w:val="en-US" w:eastAsia="zh-CN"/>
        </w:rPr>
        <w:t>本金</w:t>
      </w:r>
      <w:r>
        <w:rPr>
          <w:rFonts w:hint="eastAsia" w:ascii="Times New Roman" w:hAnsi="Times New Roman" w:eastAsia="黑体" w:cs="Times New Roman"/>
          <w:b/>
          <w:kern w:val="0"/>
          <w:sz w:val="24"/>
          <w:szCs w:val="24"/>
        </w:rPr>
        <w:t xml:space="preserve">遭受损失。 </w:t>
      </w:r>
    </w:p>
    <w:p>
      <w:pPr>
        <w:pStyle w:val="18"/>
        <w:snapToGrid w:val="0"/>
        <w:spacing w:beforeLines="0" w:afterLines="0" w:line="276" w:lineRule="auto"/>
        <w:ind w:firstLine="482"/>
        <w:contextualSpacing/>
        <w:rPr>
          <w:rFonts w:hint="eastAsia" w:ascii="Times New Roman" w:hAnsi="Times New Roman" w:eastAsia="黑体" w:cs="Times New Roman"/>
          <w:b/>
          <w:sz w:val="24"/>
          <w:szCs w:val="24"/>
          <w:lang w:val="en-US" w:eastAsia="zh-CN"/>
        </w:rPr>
      </w:pPr>
      <w:r>
        <w:rPr>
          <w:rFonts w:hint="eastAsia" w:ascii="Times New Roman" w:hAnsi="Times New Roman" w:eastAsia="黑体" w:cs="Times New Roman"/>
          <w:b/>
          <w:kern w:val="0"/>
          <w:sz w:val="24"/>
          <w:szCs w:val="24"/>
          <w:lang w:val="en-US" w:eastAsia="zh-CN" w:bidi="ar-SA"/>
        </w:rPr>
        <w:t>6.投资于股票类资产的可能风险：国家货币、财政、产业等政策变化对证券市场产生一定的影响，导致市场价格水平波动的风险；宏观经济运行周期性波动，对股票市场的收益水平产生影响的风险；上市公司的经营状况受多种因素影响，如市场、技术、竞争、管理、财务等都可能导致公司盈利发生变化，从而导致股票价格下跌，影响投资者收益，甚至使产品本金遭受损失；股票遭流通和转让限制导致的流动性风险；投资于不同板块、不同市场股票，如投资科创板、创业板、港股通股票等，可能面临因投资标的、市场制度、交易规则、监管法规等差异造成的风险等。</w:t>
      </w:r>
    </w:p>
    <w:p>
      <w:pPr>
        <w:pStyle w:val="18"/>
        <w:snapToGrid w:val="0"/>
        <w:spacing w:beforeLines="0" w:afterLines="0" w:line="276" w:lineRule="auto"/>
        <w:ind w:firstLine="482"/>
        <w:contextualSpacing/>
        <w:jc w:val="both"/>
        <w:rPr>
          <w:rFonts w:hint="eastAsia" w:ascii="Times New Roman" w:hAnsi="Times New Roman" w:eastAsia="黑体" w:cs="Times New Roman"/>
          <w:b/>
          <w:kern w:val="0"/>
          <w:sz w:val="24"/>
          <w:szCs w:val="24"/>
          <w:lang w:val="en-US" w:eastAsia="zh-CN" w:bidi="ar-SA"/>
        </w:rPr>
      </w:pPr>
      <w:r>
        <w:rPr>
          <w:rFonts w:hint="eastAsia" w:ascii="Times New Roman" w:hAnsi="Times New Roman" w:eastAsia="黑体" w:cs="Times New Roman"/>
          <w:b/>
          <w:kern w:val="0"/>
          <w:sz w:val="24"/>
          <w:szCs w:val="24"/>
          <w:lang w:val="en-US" w:eastAsia="zh-CN" w:bidi="ar-SA"/>
        </w:rPr>
        <w:t xml:space="preserve">7.投资于券商收益凭证的可能风险：券商收益凭证通常以证券公司的信用发行，在存续期间，证券公司可能发生解散、破产、无力清偿到期债务、资产被查封、冻结或强制执行等情形，存在无法偿付凭证本金和收益的信用风险；由于证券公司内部管理流程缺陷、人员操作失误、不合规、估值错误或者外部事件等原因而导致损失的操作风险；券商收益凭证本金和收益的偿付挂钩特定标的，包括但不限于股权、债权、信用、基金、利率、汇率、指数、期货和商品等，收益存在不确定性市场风险；根据不同的券商收益凭证结构设计，存在券商收益凭证提前终止导致产品再投资或提前终止风险。本理财产品投资于券商收益凭证，还可能面临流动性风险、政策法律风险、信息传递风险、不可抗力及意外事件风险等情形而导致无法实现投资收益甚至产品本金遭受损失的风险。 </w:t>
      </w:r>
    </w:p>
    <w:p>
      <w:pPr>
        <w:pStyle w:val="18"/>
        <w:snapToGrid w:val="0"/>
        <w:spacing w:beforeLines="0" w:afterLines="0" w:line="276" w:lineRule="auto"/>
        <w:ind w:firstLine="482"/>
        <w:contextualSpacing/>
        <w:rPr>
          <w:rFonts w:hint="eastAsia" w:ascii="Times New Roman" w:hAnsi="Times New Roman" w:eastAsia="黑体" w:cs="Times New Roman"/>
          <w:b/>
          <w:kern w:val="0"/>
          <w:sz w:val="24"/>
          <w:szCs w:val="24"/>
          <w:lang w:val="en-US" w:eastAsia="zh-CN" w:bidi="ar-SA"/>
        </w:rPr>
      </w:pPr>
      <w:r>
        <w:rPr>
          <w:rFonts w:hint="eastAsia" w:ascii="Times New Roman" w:eastAsia="黑体" w:cs="Times New Roman"/>
          <w:b/>
          <w:lang w:val="en-US" w:eastAsia="zh-CN"/>
        </w:rPr>
        <w:t>8.</w:t>
      </w:r>
      <w:r>
        <w:rPr>
          <w:rFonts w:hint="eastAsia" w:ascii="Times New Roman" w:hAnsi="Times New Roman" w:eastAsia="黑体" w:cs="Times New Roman"/>
          <w:b/>
          <w:kern w:val="0"/>
          <w:sz w:val="24"/>
          <w:szCs w:val="24"/>
          <w:lang w:val="en-US" w:eastAsia="zh-CN" w:bidi="ar-SA"/>
        </w:rPr>
        <w:t>投资于商品及金融衍生品类资产的可能风险：基础产品价格波动造成衍生品价格波动，高杠杆和跨期交易可能加剧衍生品价格波动的市场风险；衍生品发行方或交易对手方违约或不履行合约的导致的信用风险；缺乏交易对手导致无法平仓/变现、流动资金不足或无法追加保证金导致被迫平仓造成亏损的风险；因内部程序、人员、系统操作不当或因外部事件导致损失的操作风险；部分衍生品操作相关法律法规的滞后，交易合约在法律范围内无效而无法履约或交易合约订立不当产生的法律风险。</w:t>
      </w:r>
    </w:p>
    <w:p>
      <w:pPr>
        <w:pStyle w:val="18"/>
        <w:numPr>
          <w:ilvl w:val="-1"/>
          <w:numId w:val="0"/>
        </w:numPr>
        <w:snapToGrid w:val="0"/>
        <w:spacing w:line="276" w:lineRule="auto"/>
        <w:ind w:firstLine="0" w:firstLineChars="0"/>
        <w:contextualSpacing/>
        <w:jc w:val="both"/>
        <w:rPr>
          <w:rFonts w:hint="eastAsia" w:ascii="Times New Roman" w:eastAsia="黑体" w:cs="Times New Roman"/>
          <w:b/>
        </w:rPr>
      </w:pPr>
      <w:r>
        <w:rPr>
          <w:rFonts w:hint="eastAsia" w:ascii="Times New Roman" w:eastAsia="黑体" w:cs="Times New Roman"/>
          <w:b/>
          <w:kern w:val="0"/>
          <w:sz w:val="24"/>
          <w:szCs w:val="24"/>
          <w:lang w:val="en-US" w:eastAsia="zh-CN" w:bidi="ar-SA"/>
        </w:rPr>
        <w:t xml:space="preserve">    9</w:t>
      </w:r>
      <w:r>
        <w:rPr>
          <w:rFonts w:hint="eastAsia" w:ascii="Times New Roman" w:hAnsi="Times New Roman" w:eastAsia="黑体" w:cs="Times New Roman"/>
          <w:b/>
          <w:kern w:val="0"/>
          <w:sz w:val="24"/>
          <w:szCs w:val="24"/>
          <w:lang w:val="en-US" w:eastAsia="zh-CN" w:bidi="ar-SA"/>
        </w:rPr>
        <w:t>.投资于公募基金、信托计划、资产管理计划等资产管理产品的可能风险：由于管理人</w:t>
      </w:r>
      <w:r>
        <w:rPr>
          <w:rFonts w:hint="eastAsia" w:ascii="Times New Roman" w:eastAsia="黑体" w:cs="Times New Roman"/>
          <w:b/>
          <w:kern w:val="0"/>
          <w:sz w:val="24"/>
          <w:szCs w:val="24"/>
          <w:lang w:val="en-US" w:eastAsia="zh-CN" w:bidi="ar-SA"/>
        </w:rPr>
        <w:t>（</w:t>
      </w:r>
      <w:r>
        <w:rPr>
          <w:rFonts w:hint="eastAsia" w:ascii="Times New Roman" w:hAnsi="Times New Roman" w:eastAsia="黑体" w:cs="Times New Roman"/>
          <w:b/>
          <w:kern w:val="0"/>
          <w:sz w:val="24"/>
          <w:szCs w:val="24"/>
          <w:lang w:val="en-US" w:eastAsia="zh-CN" w:bidi="ar-SA"/>
        </w:rPr>
        <w:t>包括本理财产品、所投资的公募基金、信托计划、资产管理计划等资产管理产品的受托人、资产管理人、相关投资顾问</w:t>
      </w:r>
      <w:r>
        <w:rPr>
          <w:rFonts w:hint="eastAsia" w:ascii="Times New Roman" w:eastAsia="黑体" w:cs="Times New Roman"/>
          <w:b/>
          <w:kern w:val="0"/>
          <w:sz w:val="24"/>
          <w:szCs w:val="24"/>
          <w:lang w:val="en-US" w:eastAsia="zh-CN" w:bidi="ar-SA"/>
        </w:rPr>
        <w:t>）</w:t>
      </w:r>
      <w:r>
        <w:rPr>
          <w:rFonts w:hint="eastAsia" w:ascii="Times New Roman" w:hAnsi="Times New Roman" w:eastAsia="黑体" w:cs="Times New Roman"/>
          <w:b/>
          <w:kern w:val="0"/>
          <w:sz w:val="24"/>
          <w:szCs w:val="24"/>
          <w:lang w:val="en-US" w:eastAsia="zh-CN" w:bidi="ar-SA"/>
        </w:rPr>
        <w:t>受经验、技能等因素的限制，可能对经济形势和金融市场价格走势判断有误、获取信息不全、或对投资工具使用不当等，导致产品收益甚至本金遭受损失；如资产管理产品的受托人、资产管理人或相关投资顾问等及其内部流程、人员管理及系统操作不当或失误，或违背相关合同约定、未严格执行风险控制措施、处理事务不当等，导致产品收益甚至本金遭受损失。</w:t>
      </w:r>
    </w:p>
    <w:p>
      <w:pPr>
        <w:pStyle w:val="18"/>
        <w:numPr>
          <w:ilvl w:val="-1"/>
          <w:numId w:val="0"/>
        </w:numPr>
        <w:snapToGrid w:val="0"/>
        <w:spacing w:line="276" w:lineRule="auto"/>
        <w:ind w:firstLine="0" w:firstLineChars="0"/>
        <w:contextualSpacing/>
        <w:jc w:val="both"/>
        <w:rPr>
          <w:rFonts w:hint="eastAsia" w:ascii="Times New Roman" w:eastAsia="黑体" w:cs="Times New Roman"/>
          <w:b/>
        </w:rPr>
      </w:pP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九、</w:t>
      </w:r>
      <w:r>
        <w:rPr>
          <w:rFonts w:ascii="Times New Roman" w:eastAsia="黑体" w:cs="Times New Roman"/>
          <w:b/>
          <w:color w:val="auto"/>
        </w:rPr>
        <w:t>信息披露</w:t>
      </w:r>
    </w:p>
    <w:p>
      <w:pPr>
        <w:pStyle w:val="1"/>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ascii="仿宋" w:hAnsi="仿宋" w:eastAsia="仿宋" w:cs="宋体"/>
          <w:color w:val="000000"/>
          <w:kern w:val="0"/>
          <w:sz w:val="24"/>
        </w:rPr>
        <w:t>（</w:t>
      </w:r>
      <w:r>
        <w:rPr>
          <w:rFonts w:hint="eastAsia" w:ascii="仿宋" w:hAnsi="仿宋" w:eastAsia="仿宋" w:cs="宋体"/>
          <w:color w:val="000000"/>
          <w:kern w:val="0"/>
          <w:sz w:val="24"/>
        </w:rPr>
        <w:t>一</w:t>
      </w:r>
      <w:r>
        <w:rPr>
          <w:rFonts w:ascii="仿宋" w:hAnsi="仿宋" w:eastAsia="仿宋" w:cs="宋体"/>
          <w:color w:val="000000"/>
          <w:kern w:val="0"/>
          <w:sz w:val="24"/>
        </w:rPr>
        <w:t>）理财产品运作信息披露</w:t>
      </w:r>
    </w:p>
    <w:p>
      <w:pPr>
        <w:pStyle w:val="1"/>
        <w:autoSpaceDE w:val="0"/>
        <w:autoSpaceDN w:val="0"/>
        <w:adjustRightInd w:val="0"/>
        <w:snapToGrid w:val="0"/>
        <w:spacing w:line="276" w:lineRule="auto"/>
        <w:ind w:firstLine="482" w:firstLineChars="200"/>
        <w:contextualSpacing/>
        <w:rPr>
          <w:rFonts w:ascii="仿宋" w:hAnsi="仿宋" w:eastAsia="仿宋" w:cs="宋体"/>
          <w:b/>
          <w:color w:val="000000"/>
          <w:kern w:val="0"/>
          <w:sz w:val="24"/>
        </w:rPr>
      </w:pPr>
      <w:r>
        <w:rPr>
          <w:rFonts w:hint="eastAsia" w:ascii="仿宋" w:hAnsi="仿宋" w:eastAsia="仿宋" w:cs="宋体"/>
          <w:b/>
          <w:color w:val="000000"/>
          <w:kern w:val="0"/>
          <w:sz w:val="24"/>
        </w:rPr>
        <w:t>1.</w:t>
      </w:r>
      <w:r>
        <w:rPr>
          <w:rFonts w:ascii="仿宋" w:hAnsi="仿宋" w:eastAsia="仿宋" w:cs="宋体"/>
          <w:b/>
          <w:color w:val="000000"/>
          <w:kern w:val="0"/>
          <w:sz w:val="24"/>
        </w:rPr>
        <w:t>华夏</w:t>
      </w:r>
      <w:r>
        <w:rPr>
          <w:rFonts w:hint="eastAsia" w:ascii="仿宋" w:hAnsi="仿宋" w:eastAsia="仿宋" w:cs="宋体"/>
          <w:b/>
          <w:color w:val="000000"/>
          <w:kern w:val="0"/>
          <w:sz w:val="24"/>
        </w:rPr>
        <w:t>理财</w:t>
      </w:r>
      <w:r>
        <w:rPr>
          <w:rFonts w:ascii="仿宋" w:hAnsi="仿宋" w:eastAsia="仿宋" w:cs="宋体"/>
          <w:b/>
          <w:color w:val="000000"/>
          <w:kern w:val="0"/>
          <w:sz w:val="24"/>
        </w:rPr>
        <w:t>将按照法律法规及监管</w:t>
      </w:r>
      <w:r>
        <w:rPr>
          <w:rFonts w:hint="eastAsia" w:ascii="仿宋" w:hAnsi="仿宋" w:eastAsia="仿宋" w:cs="宋体"/>
          <w:b/>
          <w:color w:val="000000"/>
          <w:kern w:val="0"/>
          <w:sz w:val="24"/>
        </w:rPr>
        <w:t>规定</w:t>
      </w:r>
      <w:r>
        <w:rPr>
          <w:rFonts w:ascii="仿宋" w:hAnsi="仿宋" w:eastAsia="仿宋" w:cs="宋体"/>
          <w:b/>
          <w:color w:val="000000"/>
          <w:kern w:val="0"/>
          <w:sz w:val="24"/>
        </w:rPr>
        <w:t>的要求</w:t>
      </w:r>
      <w:r>
        <w:rPr>
          <w:rFonts w:hint="eastAsia" w:ascii="仿宋" w:hAnsi="仿宋" w:eastAsia="仿宋" w:cs="宋体"/>
          <w:b/>
          <w:color w:val="000000"/>
          <w:kern w:val="0"/>
          <w:sz w:val="24"/>
        </w:rPr>
        <w:t>披露本理财产品信息，披露事项包括理财产品成立、不成立、净值、收益分配、到期、提前终止、调整等内容。</w:t>
      </w:r>
    </w:p>
    <w:p>
      <w:pPr>
        <w:pStyle w:val="1"/>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2.本理财产品已经在“全国银行业理财信息登记系统”登记，投资者可依据登记编码在“中国理财网”查询本理财产品信息。</w:t>
      </w:r>
    </w:p>
    <w:p>
      <w:pPr>
        <w:pStyle w:val="1"/>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w:t>
      </w:r>
      <w:r>
        <w:rPr>
          <w:rFonts w:ascii="仿宋" w:hAnsi="仿宋" w:eastAsia="仿宋" w:cs="宋体"/>
          <w:color w:val="000000"/>
          <w:kern w:val="0"/>
          <w:sz w:val="24"/>
        </w:rPr>
        <w:t>在</w:t>
      </w:r>
      <w:r>
        <w:rPr>
          <w:rFonts w:hint="eastAsia" w:ascii="仿宋" w:hAnsi="仿宋" w:eastAsia="仿宋" w:cs="宋体"/>
          <w:color w:val="000000"/>
          <w:kern w:val="0"/>
          <w:sz w:val="24"/>
        </w:rPr>
        <w:t>理财</w:t>
      </w:r>
      <w:r>
        <w:rPr>
          <w:rFonts w:ascii="仿宋" w:hAnsi="仿宋" w:eastAsia="仿宋" w:cs="宋体"/>
          <w:color w:val="000000"/>
          <w:kern w:val="0"/>
          <w:sz w:val="24"/>
        </w:rPr>
        <w:t>产品不成立时，华夏</w:t>
      </w:r>
      <w:r>
        <w:rPr>
          <w:rFonts w:hint="eastAsia" w:ascii="仿宋" w:hAnsi="仿宋" w:eastAsia="仿宋" w:cs="宋体"/>
          <w:color w:val="000000"/>
          <w:kern w:val="0"/>
          <w:sz w:val="24"/>
        </w:rPr>
        <w:t>理财</w:t>
      </w:r>
      <w:r>
        <w:rPr>
          <w:rFonts w:ascii="仿宋" w:hAnsi="仿宋" w:eastAsia="仿宋" w:cs="宋体"/>
          <w:color w:val="000000"/>
          <w:kern w:val="0"/>
          <w:sz w:val="24"/>
        </w:rPr>
        <w:t>将在原定成立日后2个工作日内发布产品不成立</w:t>
      </w:r>
      <w:r>
        <w:rPr>
          <w:rFonts w:hint="eastAsia" w:ascii="仿宋" w:hAnsi="仿宋" w:eastAsia="仿宋" w:cs="宋体"/>
          <w:color w:val="000000"/>
          <w:kern w:val="0"/>
          <w:sz w:val="24"/>
        </w:rPr>
        <w:t>公告</w:t>
      </w:r>
      <w:r>
        <w:rPr>
          <w:rFonts w:ascii="仿宋" w:hAnsi="仿宋" w:eastAsia="仿宋" w:cs="宋体"/>
          <w:color w:val="000000"/>
          <w:kern w:val="0"/>
          <w:sz w:val="24"/>
        </w:rPr>
        <w:t xml:space="preserve">。 </w:t>
      </w:r>
    </w:p>
    <w:p>
      <w:pPr>
        <w:pStyle w:val="1"/>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w:t>
      </w:r>
      <w:r>
        <w:rPr>
          <w:rFonts w:ascii="仿宋" w:hAnsi="仿宋" w:eastAsia="仿宋" w:cs="宋体"/>
          <w:color w:val="000000"/>
          <w:kern w:val="0"/>
          <w:sz w:val="24"/>
        </w:rPr>
        <w:t>本理财产品成立后</w:t>
      </w:r>
      <w:r>
        <w:rPr>
          <w:rFonts w:hint="eastAsia" w:ascii="仿宋" w:hAnsi="仿宋" w:eastAsia="仿宋" w:cs="宋体"/>
          <w:color w:val="000000"/>
          <w:kern w:val="0"/>
          <w:sz w:val="24"/>
        </w:rPr>
        <w:t>5</w:t>
      </w:r>
      <w:r>
        <w:rPr>
          <w:rFonts w:ascii="仿宋" w:hAnsi="仿宋" w:eastAsia="仿宋" w:cs="宋体"/>
          <w:color w:val="000000"/>
          <w:kern w:val="0"/>
          <w:sz w:val="24"/>
        </w:rPr>
        <w:t>个工作日内，华夏</w:t>
      </w:r>
      <w:r>
        <w:rPr>
          <w:rFonts w:hint="eastAsia" w:ascii="仿宋" w:hAnsi="仿宋" w:eastAsia="仿宋" w:cs="宋体"/>
          <w:color w:val="000000"/>
          <w:kern w:val="0"/>
          <w:sz w:val="24"/>
        </w:rPr>
        <w:t>理财</w:t>
      </w:r>
      <w:r>
        <w:rPr>
          <w:rFonts w:ascii="仿宋" w:hAnsi="仿宋" w:eastAsia="仿宋" w:cs="宋体"/>
          <w:color w:val="000000"/>
          <w:kern w:val="0"/>
          <w:sz w:val="24"/>
        </w:rPr>
        <w:t>将发布产品</w:t>
      </w:r>
      <w:r>
        <w:rPr>
          <w:rFonts w:hint="eastAsia" w:ascii="仿宋" w:hAnsi="仿宋" w:eastAsia="仿宋" w:cs="宋体"/>
          <w:color w:val="000000"/>
          <w:kern w:val="0"/>
          <w:sz w:val="24"/>
        </w:rPr>
        <w:t>成立公</w:t>
      </w:r>
      <w:r>
        <w:rPr>
          <w:rFonts w:ascii="仿宋" w:hAnsi="仿宋" w:eastAsia="仿宋" w:cs="宋体"/>
          <w:color w:val="000000"/>
          <w:kern w:val="0"/>
          <w:sz w:val="24"/>
        </w:rPr>
        <w:t>告。</w:t>
      </w:r>
    </w:p>
    <w:p>
      <w:pPr>
        <w:pStyle w:val="1"/>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5</w:t>
      </w:r>
      <w:r>
        <w:rPr>
          <w:rFonts w:hint="eastAsia" w:ascii="仿宋" w:hAnsi="仿宋" w:eastAsia="仿宋" w:cs="宋体"/>
          <w:color w:val="000000"/>
          <w:kern w:val="0"/>
          <w:sz w:val="24"/>
        </w:rPr>
        <w:t>.华夏理财在每个季度结束之日起15个工作日内、上半年结束之日起60个工作日内、每年结束之日起90个工作日内，编制完成本理财产品的季度、半年和年度报告，成立不足90个工作日</w:t>
      </w:r>
      <w:r>
        <w:rPr>
          <w:rFonts w:ascii="仿宋" w:hAnsi="仿宋" w:eastAsia="仿宋" w:cs="宋体"/>
          <w:color w:val="000000"/>
          <w:kern w:val="0"/>
          <w:sz w:val="24"/>
        </w:rPr>
        <w:t>或者剩余存续期不超过</w:t>
      </w:r>
      <w:r>
        <w:rPr>
          <w:rFonts w:hint="eastAsia" w:ascii="仿宋" w:hAnsi="仿宋" w:eastAsia="仿宋" w:cs="宋体"/>
          <w:color w:val="000000"/>
          <w:kern w:val="0"/>
          <w:sz w:val="24"/>
        </w:rPr>
        <w:t>90个工作日</w:t>
      </w:r>
      <w:r>
        <w:rPr>
          <w:rFonts w:ascii="仿宋" w:hAnsi="仿宋" w:eastAsia="仿宋" w:cs="宋体"/>
          <w:color w:val="000000"/>
          <w:kern w:val="0"/>
          <w:sz w:val="24"/>
        </w:rPr>
        <w:t>的，可不编写当期季报、半</w:t>
      </w:r>
      <w:r>
        <w:rPr>
          <w:rFonts w:hint="eastAsia" w:ascii="仿宋" w:hAnsi="仿宋" w:eastAsia="仿宋" w:cs="宋体"/>
          <w:color w:val="000000"/>
          <w:kern w:val="0"/>
          <w:sz w:val="24"/>
        </w:rPr>
        <w:t>年</w:t>
      </w:r>
      <w:r>
        <w:rPr>
          <w:rFonts w:ascii="仿宋" w:hAnsi="仿宋" w:eastAsia="仿宋" w:cs="宋体"/>
          <w:color w:val="000000"/>
          <w:kern w:val="0"/>
          <w:sz w:val="24"/>
        </w:rPr>
        <w:t>和年度报告</w:t>
      </w:r>
      <w:r>
        <w:rPr>
          <w:rFonts w:hint="eastAsia" w:ascii="仿宋" w:hAnsi="仿宋" w:eastAsia="仿宋" w:cs="宋体"/>
          <w:color w:val="000000"/>
          <w:kern w:val="0"/>
          <w:sz w:val="24"/>
        </w:rPr>
        <w:t>。在理财产品季度、半年和年度报告中披露理财产品组合资产情况及其流动性风险分析。</w:t>
      </w:r>
    </w:p>
    <w:p>
      <w:pPr>
        <w:pStyle w:val="1"/>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6</w:t>
      </w:r>
      <w:r>
        <w:rPr>
          <w:rFonts w:hint="eastAsia" w:ascii="仿宋" w:hAnsi="仿宋" w:eastAsia="仿宋" w:cs="宋体"/>
          <w:color w:val="000000"/>
          <w:kern w:val="0"/>
          <w:sz w:val="24"/>
        </w:rPr>
        <w:t>.</w:t>
      </w:r>
      <w:r>
        <w:rPr>
          <w:rFonts w:ascii="仿宋" w:hAnsi="仿宋" w:eastAsia="仿宋" w:cs="宋体"/>
          <w:color w:val="000000"/>
          <w:kern w:val="0"/>
          <w:sz w:val="24"/>
        </w:rPr>
        <w:t>如</w:t>
      </w:r>
      <w:r>
        <w:rPr>
          <w:rFonts w:hint="eastAsia" w:ascii="仿宋" w:hAnsi="仿宋" w:eastAsia="仿宋" w:cs="宋体"/>
          <w:color w:val="000000"/>
          <w:kern w:val="0"/>
          <w:sz w:val="24"/>
        </w:rPr>
        <w:t>华夏理财</w:t>
      </w:r>
      <w:r>
        <w:rPr>
          <w:rFonts w:ascii="仿宋" w:hAnsi="仿宋" w:eastAsia="仿宋" w:cs="宋体"/>
          <w:color w:val="000000"/>
          <w:kern w:val="0"/>
          <w:sz w:val="24"/>
        </w:rPr>
        <w:t>决定</w:t>
      </w:r>
      <w:r>
        <w:rPr>
          <w:rFonts w:hint="eastAsia" w:ascii="仿宋" w:hAnsi="仿宋" w:eastAsia="仿宋" w:cs="宋体"/>
          <w:color w:val="000000"/>
          <w:kern w:val="0"/>
          <w:sz w:val="24"/>
        </w:rPr>
        <w:t>提前</w:t>
      </w:r>
      <w:r>
        <w:rPr>
          <w:rFonts w:ascii="仿宋" w:hAnsi="仿宋" w:eastAsia="仿宋" w:cs="宋体"/>
          <w:color w:val="000000"/>
          <w:kern w:val="0"/>
          <w:sz w:val="24"/>
        </w:rPr>
        <w:t>终止本理财产品，将于</w:t>
      </w:r>
      <w:r>
        <w:rPr>
          <w:rFonts w:hint="eastAsia" w:ascii="仿宋" w:hAnsi="仿宋" w:eastAsia="仿宋" w:cs="宋体"/>
          <w:color w:val="000000"/>
          <w:kern w:val="0"/>
          <w:sz w:val="24"/>
        </w:rPr>
        <w:t>提前</w:t>
      </w:r>
      <w:r>
        <w:rPr>
          <w:rFonts w:ascii="仿宋" w:hAnsi="仿宋" w:eastAsia="仿宋" w:cs="宋体"/>
          <w:color w:val="000000"/>
          <w:kern w:val="0"/>
          <w:sz w:val="24"/>
        </w:rPr>
        <w:t>终止日的前3个工作日</w:t>
      </w:r>
      <w:r>
        <w:rPr>
          <w:rFonts w:hint="eastAsia" w:ascii="仿宋" w:hAnsi="仿宋" w:eastAsia="仿宋" w:cs="宋体"/>
          <w:color w:val="000000"/>
          <w:kern w:val="0"/>
          <w:sz w:val="24"/>
        </w:rPr>
        <w:t>通过本产品说明书约定的信息披露渠道发布相关公告</w:t>
      </w:r>
      <w:r>
        <w:rPr>
          <w:rFonts w:ascii="仿宋" w:hAnsi="仿宋" w:eastAsia="仿宋" w:cs="宋体"/>
          <w:color w:val="000000"/>
          <w:kern w:val="0"/>
          <w:sz w:val="24"/>
        </w:rPr>
        <w:t>。</w:t>
      </w:r>
    </w:p>
    <w:p>
      <w:pPr>
        <w:pStyle w:val="1"/>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7</w:t>
      </w:r>
      <w:r>
        <w:rPr>
          <w:rFonts w:hint="eastAsia" w:ascii="仿宋" w:hAnsi="仿宋" w:eastAsia="仿宋" w:cs="宋体"/>
          <w:color w:val="000000"/>
          <w:kern w:val="0"/>
          <w:sz w:val="24"/>
        </w:rPr>
        <w:t>.</w:t>
      </w:r>
      <w:r>
        <w:rPr>
          <w:rFonts w:ascii="仿宋" w:hAnsi="仿宋" w:eastAsia="仿宋" w:cs="宋体"/>
          <w:color w:val="000000"/>
          <w:kern w:val="0"/>
          <w:sz w:val="24"/>
        </w:rPr>
        <w:t>产品</w:t>
      </w:r>
      <w:r>
        <w:rPr>
          <w:rFonts w:hint="eastAsia" w:ascii="仿宋" w:hAnsi="仿宋" w:eastAsia="仿宋" w:cs="宋体"/>
          <w:color w:val="000000"/>
          <w:kern w:val="0"/>
          <w:sz w:val="24"/>
        </w:rPr>
        <w:t>到期/</w:t>
      </w:r>
      <w:r>
        <w:rPr>
          <w:rFonts w:ascii="仿宋" w:hAnsi="仿宋" w:eastAsia="仿宋" w:cs="宋体"/>
          <w:color w:val="000000"/>
          <w:kern w:val="0"/>
          <w:sz w:val="24"/>
        </w:rPr>
        <w:t>终止后</w:t>
      </w:r>
      <w:r>
        <w:rPr>
          <w:rFonts w:hint="eastAsia" w:ascii="仿宋" w:hAnsi="仿宋" w:eastAsia="仿宋" w:cs="宋体"/>
          <w:color w:val="000000"/>
          <w:kern w:val="0"/>
          <w:sz w:val="24"/>
        </w:rPr>
        <w:t>5</w:t>
      </w:r>
      <w:r>
        <w:rPr>
          <w:rFonts w:ascii="仿宋" w:hAnsi="仿宋" w:eastAsia="仿宋" w:cs="宋体"/>
          <w:color w:val="000000"/>
          <w:kern w:val="0"/>
          <w:sz w:val="24"/>
        </w:rPr>
        <w:t>个工作日内，华夏</w:t>
      </w:r>
      <w:r>
        <w:rPr>
          <w:rFonts w:hint="eastAsia" w:ascii="仿宋" w:hAnsi="仿宋" w:eastAsia="仿宋" w:cs="宋体"/>
          <w:color w:val="000000"/>
          <w:kern w:val="0"/>
          <w:sz w:val="24"/>
        </w:rPr>
        <w:t>理财</w:t>
      </w:r>
      <w:r>
        <w:rPr>
          <w:rFonts w:ascii="仿宋" w:hAnsi="仿宋" w:eastAsia="仿宋" w:cs="宋体"/>
          <w:color w:val="000000"/>
          <w:kern w:val="0"/>
          <w:sz w:val="24"/>
        </w:rPr>
        <w:t>将发布产品到期</w:t>
      </w:r>
      <w:r>
        <w:rPr>
          <w:rFonts w:hint="eastAsia" w:ascii="仿宋" w:hAnsi="仿宋" w:eastAsia="仿宋" w:cs="宋体"/>
          <w:color w:val="000000"/>
          <w:kern w:val="0"/>
          <w:sz w:val="24"/>
        </w:rPr>
        <w:t>/终止</w:t>
      </w:r>
      <w:r>
        <w:rPr>
          <w:rFonts w:ascii="仿宋" w:hAnsi="仿宋" w:eastAsia="仿宋" w:cs="宋体"/>
          <w:color w:val="000000"/>
          <w:kern w:val="0"/>
          <w:sz w:val="24"/>
        </w:rPr>
        <w:t>报告。</w:t>
      </w:r>
    </w:p>
    <w:p>
      <w:pPr>
        <w:pStyle w:val="1"/>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kern w:val="0"/>
          <w:sz w:val="24"/>
        </w:rPr>
        <w:t>8</w:t>
      </w:r>
      <w:r>
        <w:rPr>
          <w:rFonts w:hint="eastAsia" w:ascii="仿宋" w:hAnsi="仿宋" w:eastAsia="仿宋" w:cs="宋体"/>
          <w:kern w:val="0"/>
          <w:sz w:val="24"/>
        </w:rPr>
        <w:t>．本理财产品</w:t>
      </w:r>
      <w:r>
        <w:rPr>
          <w:rFonts w:ascii="仿宋" w:hAnsi="仿宋" w:eastAsia="仿宋" w:cs="宋体"/>
          <w:kern w:val="0"/>
          <w:sz w:val="24"/>
        </w:rPr>
        <w:t>将</w:t>
      </w:r>
      <w:r>
        <w:rPr>
          <w:rFonts w:hint="eastAsia" w:ascii="仿宋" w:hAnsi="仿宋" w:eastAsia="仿宋" w:cs="宋体"/>
          <w:kern w:val="0"/>
          <w:sz w:val="24"/>
        </w:rPr>
        <w:t>按</w:t>
      </w: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、产品概述”</w:t>
      </w:r>
      <w:r>
        <w:rPr>
          <w:rFonts w:hint="eastAsia" w:ascii="仿宋" w:hAnsi="仿宋" w:eastAsia="仿宋" w:cs="宋体"/>
          <w:kern w:val="0"/>
          <w:sz w:val="24"/>
        </w:rPr>
        <w:t>“份额净值公告日”</w:t>
      </w:r>
      <w:r>
        <w:rPr>
          <w:rFonts w:ascii="仿宋" w:hAnsi="仿宋" w:eastAsia="仿宋" w:cs="宋体"/>
          <w:kern w:val="0"/>
          <w:sz w:val="24"/>
        </w:rPr>
        <w:t>约定披露产品净值</w:t>
      </w:r>
      <w:r>
        <w:rPr>
          <w:rFonts w:hint="eastAsia" w:ascii="仿宋" w:hAnsi="仿宋" w:eastAsia="仿宋" w:cs="宋体"/>
          <w:kern w:val="0"/>
          <w:sz w:val="24"/>
        </w:rPr>
        <w:t>。</w:t>
      </w:r>
    </w:p>
    <w:p>
      <w:pPr>
        <w:pStyle w:val="1"/>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ascii="仿宋" w:hAnsi="仿宋" w:eastAsia="仿宋" w:cs="宋体"/>
          <w:color w:val="000000"/>
          <w:kern w:val="0"/>
          <w:sz w:val="24"/>
        </w:rPr>
        <w:t>（二）理财产品临时</w:t>
      </w:r>
      <w:r>
        <w:rPr>
          <w:rFonts w:hint="eastAsia" w:ascii="仿宋" w:hAnsi="仿宋" w:eastAsia="仿宋" w:cs="宋体"/>
          <w:color w:val="000000"/>
          <w:kern w:val="0"/>
          <w:sz w:val="24"/>
        </w:rPr>
        <w:t>性</w:t>
      </w:r>
      <w:r>
        <w:rPr>
          <w:rFonts w:ascii="仿宋" w:hAnsi="仿宋" w:eastAsia="仿宋" w:cs="宋体"/>
          <w:color w:val="000000"/>
          <w:kern w:val="0"/>
          <w:sz w:val="24"/>
        </w:rPr>
        <w:t>信息披露</w:t>
      </w:r>
      <w:r>
        <w:rPr>
          <w:rFonts w:hint="eastAsia" w:ascii="仿宋" w:hAnsi="仿宋" w:eastAsia="仿宋" w:cs="宋体"/>
          <w:color w:val="000000"/>
          <w:kern w:val="0"/>
          <w:sz w:val="24"/>
        </w:rPr>
        <w:t>及重大事项公告</w:t>
      </w:r>
    </w:p>
    <w:p>
      <w:pPr>
        <w:pStyle w:val="1"/>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1</w:t>
      </w:r>
      <w:r>
        <w:rPr>
          <w:rFonts w:hint="eastAsia" w:ascii="仿宋" w:hAnsi="仿宋" w:eastAsia="仿宋" w:cs="宋体"/>
          <w:color w:val="000000"/>
          <w:kern w:val="0"/>
          <w:sz w:val="24"/>
        </w:rPr>
        <w:t>.</w:t>
      </w:r>
      <w:r>
        <w:rPr>
          <w:rFonts w:hint="eastAsia" w:ascii="仿宋" w:hAnsi="仿宋" w:eastAsia="仿宋" w:cs="宋体"/>
          <w:kern w:val="0"/>
          <w:sz w:val="24"/>
        </w:rPr>
        <w:t>根据监管规定及业务需要，管理人可进行临时信息披露，涉及事项包括但不限于：管理人、托管人发生变更，理财产品投资非标准化债权类资产或信贷资产受（收）益权，</w:t>
      </w:r>
      <w:r>
        <w:rPr>
          <w:rFonts w:ascii="仿宋" w:hAnsi="仿宋" w:eastAsia="仿宋" w:cs="宋体"/>
          <w:kern w:val="0"/>
          <w:sz w:val="24"/>
        </w:rPr>
        <w:t>调整</w:t>
      </w:r>
      <w:r>
        <w:rPr>
          <w:rFonts w:hint="eastAsia" w:ascii="仿宋" w:hAnsi="仿宋" w:eastAsia="仿宋" w:cs="宋体"/>
          <w:kern w:val="0"/>
          <w:sz w:val="24"/>
        </w:rPr>
        <w:t>业绩比较基准以及</w:t>
      </w:r>
      <w:r>
        <w:rPr>
          <w:rFonts w:ascii="仿宋" w:hAnsi="仿宋" w:eastAsia="仿宋" w:cs="宋体"/>
          <w:kern w:val="0"/>
          <w:sz w:val="24"/>
        </w:rPr>
        <w:t>其他需披露的事项</w:t>
      </w:r>
      <w:r>
        <w:rPr>
          <w:rFonts w:hint="eastAsia" w:ascii="仿宋" w:hAnsi="仿宋" w:eastAsia="仿宋" w:cs="宋体"/>
          <w:kern w:val="0"/>
          <w:sz w:val="24"/>
        </w:rPr>
        <w:t>。</w:t>
      </w:r>
    </w:p>
    <w:p>
      <w:pPr>
        <w:pStyle w:val="1"/>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2</w:t>
      </w:r>
      <w:r>
        <w:rPr>
          <w:rFonts w:hint="eastAsia" w:ascii="仿宋" w:hAnsi="仿宋" w:eastAsia="仿宋" w:cs="宋体"/>
          <w:color w:val="000000"/>
          <w:kern w:val="0"/>
          <w:sz w:val="24"/>
        </w:rPr>
        <w:t>.</w:t>
      </w:r>
      <w:r>
        <w:rPr>
          <w:rFonts w:ascii="仿宋" w:hAnsi="仿宋" w:eastAsia="仿宋" w:cs="宋体"/>
          <w:color w:val="000000"/>
          <w:kern w:val="0"/>
          <w:sz w:val="24"/>
        </w:rPr>
        <w:t>本理财产品存续期间如发生华夏</w:t>
      </w:r>
      <w:r>
        <w:rPr>
          <w:rFonts w:hint="eastAsia" w:ascii="仿宋" w:hAnsi="仿宋" w:eastAsia="仿宋" w:cs="宋体"/>
          <w:color w:val="000000"/>
          <w:kern w:val="0"/>
          <w:sz w:val="24"/>
        </w:rPr>
        <w:t>理财</w:t>
      </w:r>
      <w:r>
        <w:rPr>
          <w:rFonts w:ascii="仿宋" w:hAnsi="仿宋" w:eastAsia="仿宋" w:cs="宋体"/>
          <w:color w:val="000000"/>
          <w:kern w:val="0"/>
          <w:sz w:val="24"/>
        </w:rPr>
        <w:t>认为可能影响产品正常运作的重大不利事项时，包括但不限于市场发生重大变化、投资的资产质量发生重大变化或者其它可能对投资者权益产生重大影响的突发事件时，华夏</w:t>
      </w:r>
      <w:r>
        <w:rPr>
          <w:rFonts w:hint="eastAsia" w:ascii="仿宋" w:hAnsi="仿宋" w:eastAsia="仿宋" w:cs="宋体"/>
          <w:color w:val="000000"/>
          <w:kern w:val="0"/>
          <w:sz w:val="24"/>
        </w:rPr>
        <w:t>理财将在事项发生后</w:t>
      </w:r>
      <w:r>
        <w:rPr>
          <w:rFonts w:ascii="仿宋" w:hAnsi="仿宋" w:eastAsia="仿宋" w:cs="宋体"/>
          <w:color w:val="000000"/>
          <w:kern w:val="0"/>
          <w:sz w:val="24"/>
        </w:rPr>
        <w:t>2</w:t>
      </w:r>
      <w:r>
        <w:rPr>
          <w:rFonts w:hint="eastAsia" w:ascii="仿宋" w:hAnsi="仿宋" w:eastAsia="仿宋" w:cs="宋体"/>
          <w:color w:val="000000"/>
          <w:kern w:val="0"/>
          <w:sz w:val="24"/>
        </w:rPr>
        <w:t>个</w:t>
      </w:r>
      <w:r>
        <w:rPr>
          <w:rFonts w:ascii="仿宋" w:hAnsi="仿宋" w:eastAsia="仿宋" w:cs="宋体"/>
          <w:color w:val="000000"/>
          <w:kern w:val="0"/>
          <w:sz w:val="24"/>
        </w:rPr>
        <w:t>工作</w:t>
      </w:r>
      <w:r>
        <w:rPr>
          <w:rFonts w:hint="eastAsia" w:ascii="仿宋" w:hAnsi="仿宋" w:eastAsia="仿宋" w:cs="宋体"/>
          <w:color w:val="000000"/>
          <w:kern w:val="0"/>
          <w:sz w:val="24"/>
        </w:rPr>
        <w:t>日内通过本产品说明书约定的信息披露渠道予以披露</w:t>
      </w:r>
      <w:r>
        <w:rPr>
          <w:rFonts w:ascii="仿宋" w:hAnsi="仿宋" w:eastAsia="仿宋" w:cs="宋体"/>
          <w:color w:val="000000"/>
          <w:kern w:val="0"/>
          <w:sz w:val="24"/>
        </w:rPr>
        <w:t>。</w:t>
      </w: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3.</w:t>
      </w:r>
      <w:r>
        <w:rPr>
          <w:rFonts w:ascii="仿宋" w:hAnsi="仿宋" w:eastAsia="仿宋" w:cs="宋体"/>
          <w:kern w:val="0"/>
          <w:sz w:val="24"/>
        </w:rPr>
        <w:t>管理人</w:t>
      </w:r>
      <w:r>
        <w:rPr>
          <w:rFonts w:hint="eastAsia" w:ascii="仿宋" w:hAnsi="仿宋" w:eastAsia="仿宋" w:cs="宋体"/>
          <w:kern w:val="0"/>
          <w:sz w:val="24"/>
        </w:rPr>
        <w:t>有权调整管理费（含</w:t>
      </w:r>
      <w:r>
        <w:rPr>
          <w:rFonts w:ascii="仿宋" w:hAnsi="仿宋" w:eastAsia="仿宋" w:cs="宋体"/>
          <w:kern w:val="0"/>
          <w:sz w:val="24"/>
        </w:rPr>
        <w:t>固定管理费、</w:t>
      </w:r>
      <w:r>
        <w:rPr>
          <w:rFonts w:hint="eastAsia" w:ascii="仿宋" w:hAnsi="仿宋" w:eastAsia="仿宋"/>
          <w:sz w:val="24"/>
        </w:rPr>
        <w:t>超额管理费</w:t>
      </w:r>
      <w:r>
        <w:rPr>
          <w:rFonts w:hint="eastAsia" w:ascii="仿宋" w:hAnsi="仿宋" w:eastAsia="仿宋" w:cs="宋体"/>
          <w:kern w:val="0"/>
          <w:sz w:val="24"/>
        </w:rPr>
        <w:t>）</w:t>
      </w:r>
      <w:r>
        <w:rPr>
          <w:rFonts w:ascii="仿宋" w:hAnsi="仿宋" w:eastAsia="仿宋" w:cs="宋体"/>
          <w:kern w:val="0"/>
          <w:sz w:val="24"/>
        </w:rPr>
        <w:t>、托管费、销售</w:t>
      </w:r>
      <w:r>
        <w:rPr>
          <w:rFonts w:hint="eastAsia" w:ascii="仿宋" w:hAnsi="仿宋" w:eastAsia="仿宋" w:cs="宋体"/>
          <w:kern w:val="0"/>
          <w:sz w:val="24"/>
        </w:rPr>
        <w:t>手续</w:t>
      </w:r>
      <w:r>
        <w:rPr>
          <w:rFonts w:ascii="仿宋" w:hAnsi="仿宋" w:eastAsia="仿宋" w:cs="宋体"/>
          <w:kern w:val="0"/>
          <w:sz w:val="24"/>
        </w:rPr>
        <w:t>费</w:t>
      </w:r>
      <w:r>
        <w:rPr>
          <w:rFonts w:hint="eastAsia" w:ascii="仿宋" w:hAnsi="仿宋" w:eastAsia="仿宋"/>
          <w:sz w:val="24"/>
        </w:rPr>
        <w:t>等费用</w:t>
      </w:r>
      <w:r>
        <w:rPr>
          <w:rFonts w:ascii="仿宋" w:hAnsi="仿宋" w:eastAsia="仿宋" w:cs="宋体"/>
          <w:kern w:val="0"/>
          <w:sz w:val="24"/>
        </w:rPr>
        <w:t>的</w:t>
      </w:r>
      <w:r>
        <w:rPr>
          <w:rFonts w:hint="eastAsia" w:ascii="仿宋" w:hAnsi="仿宋" w:eastAsia="仿宋" w:cs="宋体"/>
          <w:kern w:val="0"/>
          <w:sz w:val="24"/>
        </w:rPr>
        <w:t>收费项目、条件、标准和方式，并</w:t>
      </w:r>
      <w:r>
        <w:rPr>
          <w:rFonts w:ascii="仿宋" w:hAnsi="仿宋" w:eastAsia="仿宋" w:cs="宋体"/>
          <w:color w:val="000000"/>
          <w:kern w:val="0"/>
          <w:sz w:val="24"/>
        </w:rPr>
        <w:t>将于</w:t>
      </w:r>
      <w:r>
        <w:rPr>
          <w:rFonts w:hint="eastAsia" w:ascii="仿宋" w:hAnsi="仿宋" w:eastAsia="仿宋" w:cs="宋体"/>
          <w:color w:val="000000"/>
          <w:kern w:val="0"/>
          <w:sz w:val="24"/>
        </w:rPr>
        <w:t>上述调整生效</w:t>
      </w:r>
      <w:r>
        <w:rPr>
          <w:rFonts w:ascii="仿宋" w:hAnsi="仿宋" w:eastAsia="仿宋" w:cs="宋体"/>
          <w:color w:val="000000"/>
          <w:kern w:val="0"/>
          <w:sz w:val="24"/>
        </w:rPr>
        <w:t>日的前3个工作日</w:t>
      </w:r>
      <w:r>
        <w:rPr>
          <w:rFonts w:hint="eastAsia" w:ascii="仿宋" w:hAnsi="仿宋" w:eastAsia="仿宋" w:cs="宋体"/>
          <w:kern w:val="0"/>
          <w:sz w:val="24"/>
        </w:rPr>
        <w:t>通过</w:t>
      </w:r>
      <w:r>
        <w:rPr>
          <w:rFonts w:hint="eastAsia" w:ascii="仿宋" w:hAnsi="仿宋" w:eastAsia="仿宋" w:cs="宋体"/>
          <w:color w:val="000000"/>
          <w:kern w:val="0"/>
          <w:sz w:val="24"/>
        </w:rPr>
        <w:t>本产品说明书约定的信息披露渠道予以公告</w:t>
      </w:r>
      <w:r>
        <w:rPr>
          <w:rFonts w:hint="eastAsia" w:ascii="仿宋" w:hAnsi="仿宋" w:eastAsia="仿宋" w:cs="宋体"/>
          <w:kern w:val="0"/>
          <w:sz w:val="24"/>
        </w:rPr>
        <w:t>；其中，对于华夏理财增加费用名目、提高收费标准等对投资者利益产生实质不利影响的情形，投资者如不接受，可按</w:t>
      </w:r>
      <w:r>
        <w:rPr>
          <w:rFonts w:ascii="仿宋" w:hAnsi="仿宋" w:eastAsia="仿宋" w:cs="宋体"/>
          <w:kern w:val="0"/>
          <w:sz w:val="24"/>
        </w:rPr>
        <w:t>信息披露中确定的方式</w:t>
      </w:r>
      <w:r>
        <w:rPr>
          <w:rFonts w:hint="eastAsia" w:ascii="仿宋" w:hAnsi="仿宋" w:eastAsia="仿宋" w:cs="宋体"/>
          <w:kern w:val="0"/>
          <w:sz w:val="24"/>
        </w:rPr>
        <w:t>和</w:t>
      </w:r>
      <w:r>
        <w:rPr>
          <w:rFonts w:ascii="仿宋" w:hAnsi="仿宋" w:eastAsia="仿宋" w:cs="宋体"/>
          <w:kern w:val="0"/>
          <w:sz w:val="24"/>
        </w:rPr>
        <w:t>时限</w:t>
      </w:r>
      <w:r>
        <w:rPr>
          <w:rFonts w:hint="eastAsia" w:ascii="仿宋" w:hAnsi="仿宋" w:eastAsia="仿宋" w:cs="宋体"/>
          <w:kern w:val="0"/>
          <w:sz w:val="24"/>
        </w:rPr>
        <w:t>提前赎回本理财产品。</w:t>
      </w: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4</w:t>
      </w:r>
      <w:r>
        <w:rPr>
          <w:rFonts w:hint="eastAsia" w:ascii="仿宋" w:hAnsi="仿宋" w:eastAsia="仿宋" w:cs="宋体"/>
          <w:kern w:val="0"/>
          <w:sz w:val="24"/>
        </w:rPr>
        <w:t>.</w:t>
      </w:r>
      <w:r>
        <w:rPr>
          <w:rFonts w:ascii="仿宋" w:hAnsi="仿宋" w:eastAsia="仿宋" w:cs="宋体"/>
          <w:kern w:val="0"/>
          <w:sz w:val="24"/>
        </w:rPr>
        <w:t>管理人</w:t>
      </w:r>
      <w:r>
        <w:rPr>
          <w:rFonts w:hint="eastAsia" w:ascii="仿宋" w:hAnsi="仿宋" w:eastAsia="仿宋" w:cs="宋体"/>
          <w:kern w:val="0"/>
          <w:sz w:val="24"/>
        </w:rPr>
        <w:t>有权根据市场情况调整本理财产品</w:t>
      </w:r>
      <w:r>
        <w:rPr>
          <w:rFonts w:ascii="仿宋" w:hAnsi="仿宋" w:eastAsia="仿宋" w:cs="宋体"/>
          <w:kern w:val="0"/>
          <w:sz w:val="24"/>
        </w:rPr>
        <w:t>的</w:t>
      </w:r>
      <w:r>
        <w:rPr>
          <w:rFonts w:hint="eastAsia" w:ascii="仿宋" w:hAnsi="仿宋" w:eastAsia="仿宋" w:cs="宋体"/>
          <w:kern w:val="0"/>
          <w:sz w:val="24"/>
        </w:rPr>
        <w:t>投资范围、投资资产种类或投资比例，并通过</w:t>
      </w:r>
      <w:r>
        <w:rPr>
          <w:rFonts w:hint="eastAsia" w:ascii="仿宋" w:hAnsi="仿宋" w:eastAsia="仿宋" w:cs="宋体"/>
          <w:color w:val="000000"/>
          <w:kern w:val="0"/>
          <w:sz w:val="24"/>
        </w:rPr>
        <w:t>本产品说明书约定的信息披露渠道予以公告</w:t>
      </w:r>
      <w:r>
        <w:rPr>
          <w:rFonts w:hint="eastAsia" w:ascii="仿宋" w:hAnsi="仿宋" w:eastAsia="仿宋" w:cs="宋体"/>
          <w:kern w:val="0"/>
          <w:sz w:val="24"/>
        </w:rPr>
        <w:t>。具体</w:t>
      </w:r>
      <w:r>
        <w:rPr>
          <w:rFonts w:ascii="仿宋" w:hAnsi="仿宋" w:eastAsia="仿宋" w:cs="宋体"/>
          <w:kern w:val="0"/>
          <w:sz w:val="24"/>
        </w:rPr>
        <w:t>规则详见</w:t>
      </w:r>
      <w:r>
        <w:rPr>
          <w:rFonts w:hint="eastAsia" w:ascii="仿宋" w:hAnsi="仿宋" w:eastAsia="仿宋" w:cs="宋体"/>
          <w:kern w:val="0"/>
          <w:sz w:val="24"/>
        </w:rPr>
        <w:t>“二</w:t>
      </w:r>
      <w:r>
        <w:rPr>
          <w:rFonts w:ascii="仿宋" w:hAnsi="仿宋" w:eastAsia="仿宋" w:cs="宋体"/>
          <w:kern w:val="0"/>
          <w:sz w:val="24"/>
        </w:rPr>
        <w:t>、投资对象</w:t>
      </w:r>
      <w:r>
        <w:rPr>
          <w:rFonts w:hint="eastAsia" w:ascii="仿宋" w:hAnsi="仿宋" w:eastAsia="仿宋" w:cs="宋体"/>
          <w:kern w:val="0"/>
          <w:sz w:val="24"/>
        </w:rPr>
        <w:t>”。</w:t>
      </w:r>
    </w:p>
    <w:p>
      <w:pPr>
        <w:pStyle w:val="1"/>
        <w:autoSpaceDE w:val="0"/>
        <w:autoSpaceDN w:val="0"/>
        <w:adjustRightInd w:val="0"/>
        <w:snapToGrid w:val="0"/>
        <w:spacing w:line="276" w:lineRule="auto"/>
        <w:ind w:firstLine="480" w:firstLineChars="200"/>
        <w:contextualSpacing/>
        <w:rPr>
          <w:rFonts w:ascii="仿宋" w:hAnsi="仿宋" w:eastAsia="仿宋" w:cs="仿宋"/>
          <w:b/>
          <w:kern w:val="0"/>
          <w:sz w:val="24"/>
        </w:rPr>
      </w:pPr>
      <w:r>
        <w:rPr>
          <w:rFonts w:ascii="仿宋" w:hAnsi="仿宋" w:eastAsia="仿宋" w:cs="宋体"/>
          <w:kern w:val="0"/>
          <w:sz w:val="24"/>
        </w:rPr>
        <w:t>5</w:t>
      </w:r>
      <w:r>
        <w:rPr>
          <w:rFonts w:hint="eastAsia" w:ascii="仿宋" w:hAnsi="仿宋" w:eastAsia="仿宋" w:cs="宋体"/>
          <w:kern w:val="0"/>
          <w:sz w:val="24"/>
        </w:rPr>
        <w:t>.</w:t>
      </w:r>
      <w:r>
        <w:rPr>
          <w:rFonts w:hint="eastAsia" w:ascii="仿宋" w:hAnsi="仿宋" w:eastAsia="仿宋" w:cs="仿宋"/>
          <w:kern w:val="0"/>
          <w:sz w:val="24"/>
        </w:rPr>
        <w:t>在发生涉及理财产品认（申）购、赎回事项调整或潜在影响投资者赎回等事项时，</w:t>
      </w:r>
      <w:r>
        <w:rPr>
          <w:rFonts w:ascii="仿宋" w:hAnsi="仿宋" w:eastAsia="仿宋" w:cs="宋体"/>
          <w:kern w:val="0"/>
          <w:sz w:val="24"/>
        </w:rPr>
        <w:t>管理人</w:t>
      </w:r>
      <w:r>
        <w:rPr>
          <w:rFonts w:hint="eastAsia" w:ascii="仿宋" w:hAnsi="仿宋" w:eastAsia="仿宋" w:cs="仿宋"/>
          <w:kern w:val="0"/>
          <w:sz w:val="24"/>
        </w:rPr>
        <w:t>将通过</w:t>
      </w:r>
      <w:r>
        <w:rPr>
          <w:rFonts w:hint="eastAsia" w:ascii="仿宋" w:hAnsi="仿宋" w:eastAsia="仿宋" w:cs="宋体"/>
          <w:color w:val="000000"/>
          <w:kern w:val="0"/>
          <w:sz w:val="24"/>
        </w:rPr>
        <w:t>本产品说明书约定的信息披露渠道</w:t>
      </w:r>
      <w:r>
        <w:rPr>
          <w:rFonts w:hint="eastAsia" w:ascii="仿宋" w:hAnsi="仿宋" w:eastAsia="仿宋" w:cs="仿宋"/>
          <w:kern w:val="0"/>
          <w:sz w:val="24"/>
        </w:rPr>
        <w:t>发布临时公告。</w:t>
      </w:r>
    </w:p>
    <w:p>
      <w:pPr>
        <w:pStyle w:val="1"/>
        <w:autoSpaceDE w:val="0"/>
        <w:autoSpaceDN w:val="0"/>
        <w:adjustRightInd w:val="0"/>
        <w:snapToGrid w:val="0"/>
        <w:spacing w:line="276" w:lineRule="auto"/>
        <w:ind w:firstLine="480" w:firstLineChars="200"/>
        <w:rPr>
          <w:rFonts w:ascii="仿宋" w:hAnsi="仿宋" w:eastAsia="仿宋" w:cs="仿宋"/>
          <w:kern w:val="0"/>
          <w:sz w:val="24"/>
        </w:rPr>
      </w:pPr>
      <w:r>
        <w:rPr>
          <w:rFonts w:ascii="仿宋" w:hAnsi="仿宋" w:eastAsia="仿宋" w:cs="宋体"/>
          <w:kern w:val="0"/>
          <w:sz w:val="24"/>
        </w:rPr>
        <w:t>6</w:t>
      </w:r>
      <w:r>
        <w:rPr>
          <w:rFonts w:hint="eastAsia" w:ascii="仿宋" w:hAnsi="仿宋" w:eastAsia="仿宋" w:cs="宋体"/>
          <w:kern w:val="0"/>
          <w:sz w:val="24"/>
        </w:rPr>
        <w:t>.</w:t>
      </w:r>
      <w:r>
        <w:rPr>
          <w:rFonts w:hint="eastAsia" w:ascii="仿宋" w:hAnsi="仿宋" w:eastAsia="仿宋" w:cs="仿宋"/>
          <w:kern w:val="0"/>
          <w:sz w:val="24"/>
        </w:rPr>
        <w:t>在运用收取短期赎回费、摆动定价等措施后，</w:t>
      </w:r>
      <w:r>
        <w:rPr>
          <w:rFonts w:hint="eastAsia" w:ascii="仿宋" w:hAnsi="仿宋" w:eastAsia="仿宋" w:cs="宋体"/>
          <w:kern w:val="0"/>
          <w:sz w:val="24"/>
        </w:rPr>
        <w:t>管理人将</w:t>
      </w:r>
      <w:r>
        <w:rPr>
          <w:rFonts w:hint="eastAsia" w:ascii="仿宋" w:hAnsi="仿宋" w:eastAsia="仿宋" w:cs="仿宋"/>
          <w:kern w:val="0"/>
          <w:sz w:val="24"/>
        </w:rPr>
        <w:t>在3个工作日内，通过</w:t>
      </w:r>
      <w:r>
        <w:rPr>
          <w:rFonts w:hint="eastAsia" w:ascii="仿宋" w:hAnsi="仿宋" w:eastAsia="仿宋" w:cs="宋体"/>
          <w:kern w:val="0"/>
          <w:sz w:val="24"/>
        </w:rPr>
        <w:t>本产品说明书约定的信息披露渠道披露</w:t>
      </w:r>
      <w:r>
        <w:rPr>
          <w:rFonts w:hint="eastAsia" w:ascii="仿宋" w:hAnsi="仿宋" w:eastAsia="仿宋" w:cs="仿宋"/>
          <w:kern w:val="0"/>
          <w:sz w:val="24"/>
        </w:rPr>
        <w:t>相关信息。</w:t>
      </w:r>
    </w:p>
    <w:p>
      <w:pPr>
        <w:pStyle w:val="1"/>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kern w:val="0"/>
          <w:sz w:val="24"/>
        </w:rPr>
        <w:t>7．</w:t>
      </w:r>
      <w:r>
        <w:rPr>
          <w:rFonts w:hint="eastAsia" w:ascii="仿宋" w:hAnsi="仿宋" w:eastAsia="仿宋" w:cs="仿宋"/>
          <w:kern w:val="0"/>
          <w:sz w:val="24"/>
        </w:rPr>
        <w:t>在运用暂停认（申）购、延期办理巨额赎回申请、暂停接受赎回申请、延缓支付赎回款项、暂停理财产品估值等措施后，</w:t>
      </w:r>
      <w:r>
        <w:rPr>
          <w:rFonts w:hint="eastAsia" w:ascii="仿宋" w:hAnsi="仿宋" w:eastAsia="仿宋" w:cs="宋体"/>
          <w:kern w:val="0"/>
          <w:sz w:val="24"/>
        </w:rPr>
        <w:t>管理人</w:t>
      </w:r>
      <w:r>
        <w:rPr>
          <w:rFonts w:hint="eastAsia" w:ascii="仿宋" w:hAnsi="仿宋" w:eastAsia="仿宋" w:cs="仿宋"/>
          <w:kern w:val="0"/>
          <w:sz w:val="24"/>
        </w:rPr>
        <w:t>将在3个工作日内，通过</w:t>
      </w:r>
      <w:r>
        <w:rPr>
          <w:rFonts w:hint="eastAsia" w:ascii="仿宋" w:hAnsi="仿宋" w:eastAsia="仿宋" w:cs="宋体"/>
          <w:kern w:val="0"/>
          <w:sz w:val="24"/>
        </w:rPr>
        <w:t>本产品说明书约定的信息披露渠道披露</w:t>
      </w:r>
      <w:r>
        <w:rPr>
          <w:rFonts w:hint="eastAsia" w:ascii="仿宋" w:hAnsi="仿宋" w:eastAsia="仿宋" w:cs="仿宋"/>
          <w:kern w:val="0"/>
          <w:sz w:val="24"/>
        </w:rPr>
        <w:t>相关信息，并说明运用相关措施的原因、拟采取的应对安排等。</w:t>
      </w:r>
    </w:p>
    <w:p>
      <w:pPr>
        <w:pStyle w:val="1"/>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w:t>
      </w:r>
      <w:r>
        <w:rPr>
          <w:rFonts w:hint="eastAsia" w:ascii="仿宋" w:hAnsi="仿宋" w:eastAsia="仿宋" w:cs="宋体"/>
          <w:kern w:val="0"/>
          <w:sz w:val="24"/>
        </w:rPr>
        <w:t>三</w:t>
      </w:r>
      <w:r>
        <w:rPr>
          <w:rFonts w:ascii="仿宋" w:hAnsi="仿宋" w:eastAsia="仿宋" w:cs="宋体"/>
          <w:kern w:val="0"/>
          <w:sz w:val="24"/>
        </w:rPr>
        <w:t>）</w:t>
      </w:r>
      <w:r>
        <w:rPr>
          <w:rFonts w:hint="eastAsia" w:ascii="仿宋" w:hAnsi="仿宋" w:eastAsia="仿宋" w:cs="宋体"/>
          <w:kern w:val="0"/>
          <w:sz w:val="24"/>
        </w:rPr>
        <w:t>管理人</w:t>
      </w:r>
      <w:r>
        <w:rPr>
          <w:rFonts w:ascii="仿宋" w:hAnsi="仿宋" w:eastAsia="仿宋" w:cs="宋体"/>
          <w:kern w:val="0"/>
          <w:sz w:val="24"/>
        </w:rPr>
        <w:t>信息披露</w:t>
      </w:r>
      <w:r>
        <w:rPr>
          <w:rFonts w:hint="eastAsia" w:ascii="仿宋" w:hAnsi="仿宋" w:eastAsia="仿宋" w:cs="宋体"/>
          <w:kern w:val="0"/>
          <w:sz w:val="24"/>
        </w:rPr>
        <w:t>的方式</w:t>
      </w:r>
      <w:r>
        <w:rPr>
          <w:rFonts w:ascii="仿宋" w:hAnsi="仿宋" w:eastAsia="仿宋" w:cs="宋体"/>
          <w:kern w:val="0"/>
          <w:sz w:val="24"/>
        </w:rPr>
        <w:t>及披露渠道</w:t>
      </w:r>
    </w:p>
    <w:p>
      <w:pPr>
        <w:pStyle w:val="1"/>
        <w:autoSpaceDE w:val="0"/>
        <w:autoSpaceDN w:val="0"/>
        <w:adjustRightInd w:val="0"/>
        <w:snapToGrid w:val="0"/>
        <w:spacing w:line="276" w:lineRule="auto"/>
        <w:ind w:firstLine="482" w:firstLineChars="200"/>
        <w:contextualSpacing/>
        <w:rPr>
          <w:rFonts w:ascii="仿宋" w:hAnsi="仿宋" w:eastAsia="仿宋" w:cs="宋体"/>
          <w:kern w:val="0"/>
          <w:sz w:val="24"/>
        </w:rPr>
      </w:pPr>
      <w:r>
        <w:rPr>
          <w:rFonts w:hint="eastAsia" w:ascii="仿宋" w:hAnsi="仿宋" w:eastAsia="仿宋" w:cs="宋体"/>
          <w:b/>
          <w:kern w:val="0"/>
          <w:sz w:val="24"/>
        </w:rPr>
        <w:t>管理人将通过华夏理财有限责任公司官方网站（www.hxwm.com.cn）、</w:t>
      </w:r>
      <w:r>
        <w:rPr>
          <w:rFonts w:ascii="仿宋" w:hAnsi="仿宋" w:eastAsia="仿宋" w:cs="宋体"/>
          <w:b/>
          <w:kern w:val="0"/>
          <w:sz w:val="24"/>
        </w:rPr>
        <w:t>华夏银行</w:t>
      </w:r>
      <w:r>
        <w:rPr>
          <w:rFonts w:hint="eastAsia" w:ascii="仿宋" w:hAnsi="仿宋" w:eastAsia="仿宋" w:cs="宋体"/>
          <w:b/>
          <w:kern w:val="0"/>
          <w:sz w:val="24"/>
        </w:rPr>
        <w:t>官方</w:t>
      </w:r>
      <w:r>
        <w:rPr>
          <w:rFonts w:ascii="仿宋" w:hAnsi="仿宋" w:eastAsia="仿宋" w:cs="宋体"/>
          <w:b/>
          <w:kern w:val="0"/>
          <w:sz w:val="24"/>
        </w:rPr>
        <w:t>网站、</w:t>
      </w:r>
      <w:r>
        <w:rPr>
          <w:rFonts w:hint="eastAsia" w:ascii="仿宋" w:hAnsi="仿宋" w:eastAsia="仿宋" w:cs="宋体"/>
          <w:b/>
          <w:kern w:val="0"/>
          <w:sz w:val="24"/>
        </w:rPr>
        <w:t>代销</w:t>
      </w:r>
      <w:r>
        <w:rPr>
          <w:rFonts w:ascii="仿宋" w:hAnsi="仿宋" w:eastAsia="仿宋" w:cs="宋体"/>
          <w:b/>
          <w:kern w:val="0"/>
          <w:sz w:val="24"/>
        </w:rPr>
        <w:t>机构（如有）信息披露渠道</w:t>
      </w:r>
      <w:r>
        <w:rPr>
          <w:rFonts w:hint="eastAsia" w:ascii="仿宋" w:hAnsi="仿宋" w:eastAsia="仿宋" w:cs="宋体"/>
          <w:b/>
          <w:kern w:val="0"/>
          <w:sz w:val="24"/>
        </w:rPr>
        <w:t>等进行</w:t>
      </w:r>
      <w:r>
        <w:rPr>
          <w:rFonts w:ascii="仿宋" w:hAnsi="仿宋" w:eastAsia="仿宋" w:cs="宋体"/>
          <w:b/>
          <w:kern w:val="0"/>
          <w:sz w:val="24"/>
        </w:rPr>
        <w:t>上述信息的披露。投资者应</w:t>
      </w:r>
      <w:r>
        <w:rPr>
          <w:rFonts w:hint="eastAsia" w:ascii="仿宋" w:hAnsi="仿宋" w:eastAsia="仿宋" w:cs="宋体"/>
          <w:b/>
          <w:kern w:val="0"/>
          <w:sz w:val="24"/>
        </w:rPr>
        <w:t>持续</w:t>
      </w:r>
      <w:r>
        <w:rPr>
          <w:rFonts w:ascii="仿宋" w:hAnsi="仿宋" w:eastAsia="仿宋" w:cs="宋体"/>
          <w:b/>
          <w:kern w:val="0"/>
          <w:sz w:val="24"/>
        </w:rPr>
        <w:t>通过上述渠道获知有关信息或</w:t>
      </w:r>
      <w:r>
        <w:rPr>
          <w:rFonts w:hint="eastAsia" w:ascii="仿宋" w:hAnsi="仿宋" w:eastAsia="仿宋" w:cs="宋体"/>
          <w:b/>
          <w:kern w:val="0"/>
          <w:sz w:val="24"/>
        </w:rPr>
        <w:t>主动</w:t>
      </w:r>
      <w:r>
        <w:rPr>
          <w:rFonts w:ascii="仿宋" w:hAnsi="仿宋" w:eastAsia="仿宋" w:cs="宋体"/>
          <w:b/>
          <w:kern w:val="0"/>
          <w:sz w:val="24"/>
        </w:rPr>
        <w:t>致电</w:t>
      </w:r>
      <w:r>
        <w:rPr>
          <w:rFonts w:hint="eastAsia" w:ascii="仿宋" w:hAnsi="仿宋" w:eastAsia="仿宋" w:cs="宋体"/>
          <w:b/>
          <w:kern w:val="0"/>
          <w:sz w:val="24"/>
        </w:rPr>
        <w:t>华夏理财客户服务热线</w:t>
      </w:r>
      <w:r>
        <w:rPr>
          <w:rFonts w:hint="eastAsia" w:ascii="仿宋" w:hAnsi="仿宋" w:eastAsia="仿宋" w:cs="宋体"/>
          <w:b/>
          <w:kern w:val="0"/>
          <w:sz w:val="24"/>
          <w:lang w:eastAsia="zh-CN"/>
        </w:rPr>
        <w:t>（</w:t>
      </w:r>
      <w:r>
        <w:rPr>
          <w:rFonts w:hint="eastAsia" w:ascii="仿宋" w:hAnsi="仿宋" w:eastAsia="仿宋" w:cs="宋体"/>
          <w:b/>
          <w:kern w:val="0"/>
          <w:sz w:val="24"/>
        </w:rPr>
        <w:t>4001795577</w:t>
      </w:r>
      <w:r>
        <w:rPr>
          <w:rFonts w:hint="eastAsia" w:ascii="仿宋" w:hAnsi="仿宋" w:eastAsia="仿宋" w:cs="宋体"/>
          <w:b/>
          <w:kern w:val="0"/>
          <w:sz w:val="24"/>
          <w:lang w:eastAsia="zh-CN"/>
        </w:rPr>
        <w:t>）</w:t>
      </w:r>
      <w:r>
        <w:rPr>
          <w:rFonts w:hint="eastAsia" w:ascii="仿宋" w:hAnsi="仿宋" w:eastAsia="仿宋" w:cs="宋体"/>
          <w:b/>
          <w:kern w:val="0"/>
          <w:sz w:val="24"/>
        </w:rPr>
        <w:t>、</w:t>
      </w:r>
      <w:r>
        <w:rPr>
          <w:rFonts w:ascii="仿宋" w:hAnsi="仿宋" w:eastAsia="仿宋" w:cs="宋体"/>
          <w:b/>
          <w:kern w:val="0"/>
          <w:sz w:val="24"/>
        </w:rPr>
        <w:t>华夏银行全国统一投资者服务热线（</w:t>
      </w:r>
      <w:r>
        <w:rPr>
          <w:rFonts w:hint="eastAsia" w:ascii="仿宋" w:hAnsi="仿宋" w:eastAsia="仿宋" w:cs="宋体"/>
          <w:b/>
          <w:kern w:val="0"/>
          <w:sz w:val="24"/>
        </w:rPr>
        <w:t>95</w:t>
      </w:r>
      <w:r>
        <w:rPr>
          <w:rFonts w:ascii="仿宋" w:hAnsi="仿宋" w:eastAsia="仿宋" w:cs="宋体"/>
          <w:b/>
          <w:kern w:val="0"/>
          <w:sz w:val="24"/>
        </w:rPr>
        <w:t>577）查询</w:t>
      </w:r>
      <w:r>
        <w:rPr>
          <w:rFonts w:hint="eastAsia" w:ascii="仿宋" w:hAnsi="仿宋" w:eastAsia="仿宋" w:cs="宋体"/>
          <w:kern w:val="0"/>
          <w:sz w:val="24"/>
        </w:rPr>
        <w:t>。</w:t>
      </w:r>
    </w:p>
    <w:p>
      <w:pPr>
        <w:pStyle w:val="1"/>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hint="eastAsia" w:ascii="仿宋" w:hAnsi="仿宋" w:eastAsia="仿宋" w:cs="宋体"/>
          <w:kern w:val="0"/>
          <w:sz w:val="24"/>
        </w:rPr>
        <w:t>（四）投资者关于信息披露的确认</w:t>
      </w:r>
    </w:p>
    <w:p>
      <w:pPr>
        <w:pStyle w:val="1"/>
        <w:spacing w:after="156" w:afterLines="50" w:line="276" w:lineRule="auto"/>
        <w:ind w:firstLine="480"/>
        <w:contextualSpacing/>
        <w:rPr>
          <w:rFonts w:ascii="仿宋" w:hAnsi="仿宋" w:eastAsia="仿宋"/>
        </w:rPr>
      </w:pPr>
      <w:r>
        <w:rPr>
          <w:rFonts w:hint="eastAsia" w:ascii="仿宋" w:hAnsi="仿宋" w:eastAsia="仿宋" w:cs="宋体"/>
          <w:kern w:val="0"/>
          <w:sz w:val="24"/>
        </w:rPr>
        <w:t>投资者确认并同意管理人可以通过上述方式披露理财</w:t>
      </w:r>
      <w:r>
        <w:rPr>
          <w:rFonts w:ascii="仿宋" w:hAnsi="仿宋" w:eastAsia="仿宋" w:cs="宋体"/>
          <w:kern w:val="0"/>
          <w:sz w:val="24"/>
        </w:rPr>
        <w:t>产品</w:t>
      </w:r>
      <w:r>
        <w:rPr>
          <w:rFonts w:hint="eastAsia" w:ascii="仿宋" w:hAnsi="仿宋" w:eastAsia="仿宋" w:cs="宋体"/>
          <w:kern w:val="0"/>
          <w:sz w:val="24"/>
        </w:rPr>
        <w:t>信息。投资者应及时、主动通过上述信息披露渠道浏览并阅读理财</w:t>
      </w:r>
      <w:r>
        <w:rPr>
          <w:rFonts w:ascii="仿宋" w:hAnsi="仿宋" w:eastAsia="仿宋" w:cs="宋体"/>
          <w:kern w:val="0"/>
          <w:sz w:val="24"/>
        </w:rPr>
        <w:t>产品</w:t>
      </w:r>
      <w:r>
        <w:rPr>
          <w:rFonts w:hint="eastAsia" w:ascii="仿宋" w:hAnsi="仿宋" w:eastAsia="仿宋" w:cs="宋体"/>
          <w:kern w:val="0"/>
          <w:sz w:val="24"/>
        </w:rPr>
        <w:t>信息及公告。</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w:t>
      </w:r>
      <w:r>
        <w:rPr>
          <w:rFonts w:ascii="Times New Roman" w:eastAsia="黑体" w:cs="Times New Roman"/>
          <w:b/>
          <w:color w:val="auto"/>
        </w:rPr>
        <w:t>特别提示</w:t>
      </w:r>
    </w:p>
    <w:p>
      <w:pPr>
        <w:pStyle w:val="1"/>
        <w:autoSpaceDE w:val="0"/>
        <w:autoSpaceDN w:val="0"/>
        <w:adjustRightInd w:val="0"/>
        <w:snapToGrid w:val="0"/>
        <w:spacing w:line="276" w:lineRule="auto"/>
        <w:ind w:firstLine="482" w:firstLineChars="200"/>
        <w:contextualSpacing/>
        <w:rPr>
          <w:rFonts w:ascii="黑体" w:hAnsi="黑体" w:eastAsia="黑体" w:cs="黑体"/>
          <w:b/>
          <w:bCs/>
          <w:color w:val="000000"/>
          <w:kern w:val="0"/>
          <w:sz w:val="24"/>
        </w:rPr>
      </w:pPr>
      <w:r>
        <w:rPr>
          <w:rFonts w:hint="eastAsia" w:ascii="黑体" w:hAnsi="黑体" w:eastAsia="黑体" w:cs="黑体"/>
          <w:b/>
          <w:bCs/>
          <w:color w:val="000000"/>
          <w:kern w:val="0"/>
          <w:sz w:val="24"/>
        </w:rPr>
        <w:t>本理财产品存续期内，如出于维持本产品正常运营的需要且在不损害投资者利益的前提下，或因国家法律法规、监管规定发生变化，华夏理财有权在法律允许的范围内单方修订本产品说明书。华夏理财决定修订产品说明书的，将提前3个工作日以在华夏理财有限责任公司官方网站（www.hxwm.com.cn）、华夏银行官方网站公告的方式通知投资者。</w:t>
      </w:r>
    </w:p>
    <w:p>
      <w:pPr>
        <w:pStyle w:val="1"/>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本</w:t>
      </w:r>
      <w:r>
        <w:rPr>
          <w:rFonts w:hint="eastAsia" w:ascii="仿宋" w:hAnsi="仿宋" w:eastAsia="仿宋" w:cs="宋体"/>
          <w:color w:val="000000"/>
          <w:kern w:val="0"/>
          <w:sz w:val="24"/>
        </w:rPr>
        <w:t>理财</w:t>
      </w:r>
      <w:r>
        <w:rPr>
          <w:rFonts w:ascii="仿宋" w:hAnsi="仿宋" w:eastAsia="仿宋" w:cs="宋体"/>
          <w:color w:val="000000"/>
          <w:kern w:val="0"/>
          <w:sz w:val="24"/>
        </w:rPr>
        <w:t>产品说明书</w:t>
      </w:r>
      <w:r>
        <w:rPr>
          <w:rFonts w:hint="eastAsia" w:ascii="仿宋" w:hAnsi="仿宋" w:eastAsia="仿宋" w:cs="宋体"/>
          <w:color w:val="000000"/>
          <w:kern w:val="0"/>
          <w:sz w:val="24"/>
        </w:rPr>
        <w:t>与理财产品销售/代理销售协议书、理财产品投资协议书、理财产品风险揭示书和投资者权益须知共同组成投资者与华夏理财之间理财产品合同的不可分割之组成部分</w:t>
      </w:r>
      <w:r>
        <w:rPr>
          <w:rFonts w:ascii="仿宋" w:hAnsi="仿宋" w:eastAsia="仿宋" w:cs="宋体"/>
          <w:color w:val="000000"/>
          <w:kern w:val="0"/>
          <w:sz w:val="24"/>
        </w:rPr>
        <w:t>。若投资者对本产品说明书的内容有任何疑问，请向华夏</w:t>
      </w:r>
      <w:r>
        <w:rPr>
          <w:rFonts w:hint="eastAsia" w:ascii="仿宋" w:hAnsi="仿宋" w:eastAsia="仿宋" w:cs="宋体"/>
          <w:color w:val="000000"/>
          <w:kern w:val="0"/>
          <w:sz w:val="24"/>
        </w:rPr>
        <w:t>理财/代销机构</w:t>
      </w:r>
      <w:r>
        <w:rPr>
          <w:rFonts w:ascii="仿宋" w:hAnsi="仿宋" w:eastAsia="仿宋" w:cs="宋体"/>
          <w:color w:val="000000"/>
          <w:kern w:val="0"/>
          <w:sz w:val="24"/>
        </w:rPr>
        <w:t>咨询。</w:t>
      </w:r>
    </w:p>
    <w:p>
      <w:pPr>
        <w:pStyle w:val="1"/>
        <w:widowControl/>
        <w:adjustRightInd w:val="0"/>
        <w:snapToGrid w:val="0"/>
        <w:spacing w:line="276" w:lineRule="auto"/>
        <w:ind w:firstLine="482" w:firstLineChars="200"/>
        <w:contextualSpacing/>
        <w:rPr>
          <w:rFonts w:eastAsia="黑体"/>
          <w:b/>
        </w:rPr>
      </w:pPr>
      <w:r>
        <w:rPr>
          <w:rFonts w:eastAsia="黑体"/>
          <w:b/>
          <w:bCs/>
          <w:sz w:val="24"/>
        </w:rPr>
        <w:t>投资者在</w:t>
      </w:r>
      <w:r>
        <w:rPr>
          <w:rFonts w:hint="eastAsia" w:eastAsia="黑体"/>
          <w:b/>
          <w:bCs/>
          <w:sz w:val="24"/>
        </w:rPr>
        <w:t>购买</w:t>
      </w:r>
      <w:r>
        <w:rPr>
          <w:rFonts w:eastAsia="黑体"/>
          <w:b/>
          <w:bCs/>
          <w:sz w:val="24"/>
        </w:rPr>
        <w:t>理财产品前已阅读本理财产品风险</w:t>
      </w:r>
      <w:r>
        <w:rPr>
          <w:rFonts w:hint="eastAsia" w:eastAsia="黑体"/>
          <w:b/>
          <w:bCs/>
          <w:sz w:val="24"/>
        </w:rPr>
        <w:t>揭示内容</w:t>
      </w:r>
      <w:r>
        <w:rPr>
          <w:rFonts w:eastAsia="黑体"/>
          <w:b/>
          <w:bCs/>
          <w:sz w:val="24"/>
        </w:rPr>
        <w:t>，充分了解并知晓本理财产品的风险，自愿承担</w:t>
      </w:r>
      <w:r>
        <w:rPr>
          <w:rFonts w:hint="eastAsia" w:eastAsia="黑体"/>
          <w:b/>
          <w:bCs/>
          <w:sz w:val="24"/>
        </w:rPr>
        <w:t>相应</w:t>
      </w:r>
      <w:r>
        <w:rPr>
          <w:rFonts w:eastAsia="黑体"/>
          <w:b/>
          <w:bCs/>
          <w:sz w:val="24"/>
        </w:rPr>
        <w:t>风险，并授权华夏</w:t>
      </w:r>
      <w:r>
        <w:rPr>
          <w:rFonts w:hint="eastAsia" w:eastAsia="黑体"/>
          <w:b/>
          <w:bCs/>
          <w:sz w:val="24"/>
        </w:rPr>
        <w:t>理财</w:t>
      </w:r>
      <w:r>
        <w:rPr>
          <w:rFonts w:eastAsia="黑体"/>
          <w:b/>
          <w:bCs/>
          <w:sz w:val="24"/>
        </w:rPr>
        <w:t>根据本</w:t>
      </w:r>
      <w:r>
        <w:rPr>
          <w:rFonts w:hint="eastAsia" w:eastAsia="黑体"/>
          <w:b/>
          <w:bCs/>
          <w:sz w:val="24"/>
        </w:rPr>
        <w:t>产品说明书约定</w:t>
      </w:r>
      <w:r>
        <w:rPr>
          <w:rFonts w:eastAsia="黑体"/>
          <w:b/>
          <w:bCs/>
          <w:sz w:val="24"/>
        </w:rPr>
        <w:t>投资。</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十一、说明书签署及生效</w:t>
      </w: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如客户通过</w:t>
      </w:r>
      <w:bookmarkStart w:id="3" w:name="_Hlk76384810"/>
      <w:r>
        <w:rPr>
          <w:rFonts w:hint="eastAsia" w:ascii="仿宋" w:hAnsi="仿宋" w:eastAsia="仿宋" w:cs="宋体"/>
          <w:kern w:val="0"/>
          <w:sz w:val="24"/>
        </w:rPr>
        <w:t>华夏理财/代销机构</w:t>
      </w:r>
      <w:bookmarkEnd w:id="3"/>
      <w:r>
        <w:rPr>
          <w:rFonts w:hint="eastAsia" w:ascii="仿宋" w:hAnsi="仿宋" w:eastAsia="仿宋" w:cs="宋体"/>
          <w:kern w:val="0"/>
          <w:sz w:val="24"/>
        </w:rPr>
        <w:t>网点的柜面渠道购买本理财产品，本产品说明书经自然人客户签字/法人或其他组织客户的法定代表人或授权代表签章并加盖公章、成功缴纳购买资金，并经华夏理财系统确认购买份额之日起生效。</w:t>
      </w:r>
    </w:p>
    <w:p>
      <w:pPr>
        <w:pStyle w:val="1"/>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kern w:val="0"/>
          <w:sz w:val="24"/>
        </w:rPr>
        <w:t>如客户通过华夏理财/代销机构电子渠道购买本理财产品，本产品说明书自客户通过电子渠道确认同意，完成购买资金划付，并经华夏理财系统确认购买份额之日起生效。</w:t>
      </w:r>
    </w:p>
    <w:p>
      <w:pPr>
        <w:pStyle w:val="1"/>
        <w:autoSpaceDE w:val="0"/>
        <w:autoSpaceDN w:val="0"/>
        <w:adjustRightInd w:val="0"/>
        <w:snapToGrid w:val="0"/>
        <w:spacing w:line="276" w:lineRule="auto"/>
        <w:contextualSpacing/>
        <w:jc w:val="left"/>
        <w:rPr>
          <w:rFonts w:ascii="仿宋" w:hAnsi="仿宋" w:eastAsia="仿宋" w:cs="宋体"/>
          <w:color w:val="000000"/>
          <w:kern w:val="0"/>
          <w:sz w:val="24"/>
        </w:rPr>
      </w:pPr>
    </w:p>
    <w:p>
      <w:pPr>
        <w:pStyle w:val="1"/>
        <w:autoSpaceDE w:val="0"/>
        <w:autoSpaceDN w:val="0"/>
        <w:adjustRightInd w:val="0"/>
        <w:snapToGrid w:val="0"/>
        <w:spacing w:line="276" w:lineRule="auto"/>
        <w:contextualSpacing/>
        <w:jc w:val="left"/>
        <w:rPr>
          <w:rFonts w:ascii="仿宋" w:hAnsi="仿宋" w:eastAsia="仿宋" w:cs="宋体"/>
          <w:color w:val="000000"/>
          <w:kern w:val="0"/>
          <w:sz w:val="24"/>
        </w:rPr>
      </w:pPr>
    </w:p>
    <w:p>
      <w:pPr>
        <w:pStyle w:val="1"/>
        <w:autoSpaceDE w:val="0"/>
        <w:autoSpaceDN w:val="0"/>
        <w:adjustRightInd w:val="0"/>
        <w:snapToGrid w:val="0"/>
        <w:spacing w:line="276" w:lineRule="auto"/>
        <w:contextualSpacing/>
        <w:jc w:val="left"/>
        <w:rPr>
          <w:rFonts w:ascii="仿宋" w:hAnsi="仿宋" w:eastAsia="仿宋" w:cs="宋体"/>
          <w:color w:val="000000"/>
          <w:kern w:val="0"/>
          <w:sz w:val="24"/>
        </w:rPr>
      </w:pPr>
    </w:p>
    <w:p>
      <w:pPr>
        <w:pStyle w:val="1"/>
        <w:autoSpaceDE w:val="0"/>
        <w:autoSpaceDN w:val="0"/>
        <w:adjustRightInd w:val="0"/>
        <w:snapToGrid w:val="0"/>
        <w:spacing w:line="276" w:lineRule="auto"/>
        <w:contextualSpacing/>
        <w:jc w:val="left"/>
        <w:rPr>
          <w:rFonts w:hint="eastAsia" w:ascii="仿宋" w:hAnsi="仿宋" w:eastAsia="仿宋" w:cs="宋体"/>
          <w:color w:val="000000"/>
          <w:kern w:val="0"/>
          <w:sz w:val="24"/>
        </w:rPr>
      </w:pPr>
      <w:r>
        <w:rPr>
          <w:rFonts w:hint="eastAsia" w:ascii="仿宋" w:hAnsi="仿宋" w:eastAsia="仿宋" w:cs="宋体"/>
          <w:color w:val="000000"/>
          <w:kern w:val="0"/>
          <w:sz w:val="24"/>
        </w:rPr>
        <w:t xml:space="preserve">   </w:t>
      </w:r>
    </w:p>
    <w:p>
      <w:pPr>
        <w:pStyle w:val="1"/>
        <w:autoSpaceDE w:val="0"/>
        <w:autoSpaceDN w:val="0"/>
        <w:adjustRightInd w:val="0"/>
        <w:snapToGrid w:val="0"/>
        <w:spacing w:line="276" w:lineRule="auto"/>
        <w:contextualSpacing/>
        <w:jc w:val="left"/>
        <w:rPr>
          <w:rFonts w:hint="eastAsia" w:ascii="仿宋" w:hAnsi="仿宋" w:eastAsia="仿宋" w:cs="宋体"/>
          <w:color w:val="000000"/>
          <w:kern w:val="0"/>
          <w:sz w:val="24"/>
        </w:rPr>
      </w:pPr>
    </w:p>
    <w:p>
      <w:pPr>
        <w:pStyle w:val="1"/>
        <w:autoSpaceDE w:val="0"/>
        <w:autoSpaceDN w:val="0"/>
        <w:adjustRightInd w:val="0"/>
        <w:snapToGrid w:val="0"/>
        <w:spacing w:line="276" w:lineRule="auto"/>
        <w:contextualSpacing/>
        <w:jc w:val="left"/>
        <w:rPr>
          <w:rFonts w:hint="eastAsia" w:ascii="仿宋" w:hAnsi="仿宋" w:eastAsia="仿宋" w:cs="宋体"/>
          <w:color w:val="000000"/>
          <w:kern w:val="0"/>
          <w:sz w:val="24"/>
        </w:rPr>
      </w:pPr>
    </w:p>
    <w:p>
      <w:pPr>
        <w:pStyle w:val="1"/>
        <w:autoSpaceDE w:val="0"/>
        <w:autoSpaceDN w:val="0"/>
        <w:adjustRightInd w:val="0"/>
        <w:snapToGrid w:val="0"/>
        <w:spacing w:line="276" w:lineRule="auto"/>
        <w:contextualSpacing/>
        <w:jc w:val="left"/>
        <w:rPr>
          <w:rFonts w:hint="eastAsia" w:ascii="仿宋" w:hAnsi="仿宋" w:eastAsia="仿宋" w:cs="宋体"/>
          <w:color w:val="000000"/>
          <w:kern w:val="0"/>
          <w:sz w:val="24"/>
        </w:rPr>
      </w:pPr>
    </w:p>
    <w:p>
      <w:pPr>
        <w:pStyle w:val="1"/>
        <w:autoSpaceDE w:val="0"/>
        <w:autoSpaceDN w:val="0"/>
        <w:adjustRightInd w:val="0"/>
        <w:snapToGrid w:val="0"/>
        <w:spacing w:line="276" w:lineRule="auto"/>
        <w:contextualSpacing/>
        <w:jc w:val="left"/>
        <w:rPr>
          <w:rFonts w:hint="eastAsia" w:ascii="仿宋" w:hAnsi="仿宋" w:eastAsia="仿宋" w:cs="宋体"/>
          <w:color w:val="000000"/>
          <w:kern w:val="0"/>
          <w:sz w:val="24"/>
        </w:rPr>
      </w:pPr>
    </w:p>
    <w:p>
      <w:pPr>
        <w:pStyle w:val="1"/>
        <w:autoSpaceDE w:val="0"/>
        <w:autoSpaceDN w:val="0"/>
        <w:adjustRightInd w:val="0"/>
        <w:snapToGrid w:val="0"/>
        <w:spacing w:line="276" w:lineRule="auto"/>
        <w:contextualSpacing/>
        <w:jc w:val="left"/>
        <w:rPr>
          <w:rFonts w:hint="eastAsia" w:ascii="仿宋" w:hAnsi="仿宋" w:eastAsia="仿宋" w:cs="宋体"/>
          <w:color w:val="000000"/>
          <w:kern w:val="0"/>
          <w:sz w:val="24"/>
        </w:rPr>
      </w:pPr>
    </w:p>
    <w:p>
      <w:pPr>
        <w:pStyle w:val="1"/>
        <w:autoSpaceDE w:val="0"/>
        <w:autoSpaceDN w:val="0"/>
        <w:adjustRightInd w:val="0"/>
        <w:snapToGrid w:val="0"/>
        <w:spacing w:line="276" w:lineRule="auto"/>
        <w:contextualSpacing/>
        <w:jc w:val="left"/>
        <w:rPr>
          <w:rFonts w:hint="eastAsia" w:ascii="仿宋" w:hAnsi="仿宋" w:eastAsia="仿宋" w:cs="宋体"/>
          <w:color w:val="000000"/>
          <w:kern w:val="0"/>
          <w:sz w:val="24"/>
        </w:rPr>
      </w:pPr>
    </w:p>
    <w:p>
      <w:pPr>
        <w:pStyle w:val="1"/>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p>
    <w:p>
      <w:pPr>
        <w:pStyle w:val="1"/>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投资者自然人</w:t>
      </w:r>
      <w:r>
        <w:rPr>
          <w:rFonts w:ascii="仿宋" w:hAnsi="仿宋" w:eastAsia="仿宋" w:cs="宋体"/>
          <w:color w:val="000000"/>
          <w:kern w:val="0"/>
          <w:sz w:val="24"/>
        </w:rPr>
        <w:t>（</w:t>
      </w:r>
      <w:r>
        <w:rPr>
          <w:rFonts w:hint="eastAsia" w:ascii="仿宋" w:hAnsi="仿宋" w:eastAsia="仿宋" w:cs="宋体"/>
          <w:color w:val="000000"/>
          <w:kern w:val="0"/>
          <w:sz w:val="24"/>
        </w:rPr>
        <w:t>签字或线上确认同意</w:t>
      </w:r>
      <w:r>
        <w:rPr>
          <w:rFonts w:ascii="仿宋" w:hAnsi="仿宋" w:eastAsia="仿宋" w:cs="宋体"/>
          <w:color w:val="000000"/>
          <w:kern w:val="0"/>
          <w:sz w:val="24"/>
        </w:rPr>
        <w:t xml:space="preserve">）：   </w:t>
      </w:r>
      <w:r>
        <w:rPr>
          <w:rFonts w:hint="eastAsia" w:ascii="仿宋" w:hAnsi="仿宋" w:eastAsia="仿宋" w:cs="宋体"/>
          <w:color w:val="000000"/>
          <w:kern w:val="0"/>
          <w:sz w:val="24"/>
        </w:rPr>
        <w:t xml:space="preserve">             </w:t>
      </w:r>
    </w:p>
    <w:p>
      <w:pPr>
        <w:pStyle w:val="1"/>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pStyle w:val="1"/>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（或）法人或其他组织（盖章或线上确认同意）：        </w:t>
      </w:r>
    </w:p>
    <w:p>
      <w:pPr>
        <w:pStyle w:val="1"/>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法定代表人或授权代表（签章或线上确认同意）：</w:t>
      </w:r>
      <w:r>
        <w:rPr>
          <w:rFonts w:ascii="仿宋" w:hAnsi="仿宋" w:eastAsia="仿宋" w:cs="宋体"/>
          <w:color w:val="000000"/>
          <w:kern w:val="0"/>
          <w:sz w:val="24"/>
        </w:rPr>
        <w:t xml:space="preserve">   </w:t>
      </w:r>
      <w:r>
        <w:rPr>
          <w:rFonts w:hint="eastAsia" w:ascii="仿宋" w:hAnsi="仿宋" w:eastAsia="仿宋" w:cs="宋体"/>
          <w:color w:val="000000"/>
          <w:kern w:val="0"/>
          <w:sz w:val="24"/>
        </w:rPr>
        <w:t xml:space="preserve">           </w:t>
      </w:r>
    </w:p>
    <w:p>
      <w:pPr>
        <w:pStyle w:val="1"/>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r>
        <w:rPr>
          <w:rFonts w:ascii="仿宋" w:hAnsi="仿宋" w:eastAsia="仿宋" w:cs="宋体"/>
          <w:color w:val="000000"/>
          <w:kern w:val="0"/>
          <w:sz w:val="24"/>
        </w:rPr>
        <w:t xml:space="preserve">               </w:t>
      </w:r>
    </w:p>
    <w:p>
      <w:pPr>
        <w:pStyle w:val="1"/>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管理人：华夏理财有限责任公司 </w:t>
      </w:r>
    </w:p>
    <w:p>
      <w:pPr>
        <w:pStyle w:val="1"/>
        <w:autoSpaceDE w:val="0"/>
        <w:autoSpaceDN w:val="0"/>
        <w:adjustRightInd w:val="0"/>
        <w:snapToGrid w:val="0"/>
        <w:spacing w:line="276" w:lineRule="auto"/>
        <w:contextualSpacing/>
        <w:jc w:val="left"/>
        <w:rPr>
          <w:rFonts w:ascii="仿宋" w:hAnsi="仿宋" w:eastAsia="仿宋" w:cs="宋体"/>
          <w:color w:val="000000"/>
          <w:kern w:val="0"/>
          <w:sz w:val="24"/>
        </w:rPr>
      </w:pPr>
    </w:p>
    <w:p>
      <w:pPr>
        <w:pStyle w:val="1"/>
        <w:autoSpaceDE w:val="0"/>
        <w:autoSpaceDN w:val="0"/>
        <w:adjustRightInd w:val="0"/>
        <w:snapToGrid w:val="0"/>
        <w:spacing w:line="276" w:lineRule="auto"/>
        <w:contextualSpacing/>
        <w:jc w:val="left"/>
      </w:pPr>
      <w:r>
        <w:rPr>
          <w:rFonts w:hint="eastAsia" w:ascii="仿宋" w:hAnsi="仿宋" w:eastAsia="仿宋" w:cs="宋体"/>
          <w:color w:val="000000"/>
          <w:kern w:val="0"/>
          <w:sz w:val="24"/>
        </w:rPr>
        <w:t>日期：     年     月    日</w:t>
      </w:r>
      <w:r>
        <w:rPr>
          <w:rFonts w:ascii="仿宋" w:hAnsi="仿宋" w:eastAsia="仿宋" w:cs="宋体"/>
          <w:color w:val="000000"/>
        </w:rPr>
        <w:t xml:space="preserve">            </w:t>
      </w:r>
      <w:r>
        <w:rPr>
          <w:rFonts w:hint="eastAsia" w:ascii="仿宋" w:hAnsi="仿宋" w:eastAsia="仿宋" w:cs="宋体"/>
          <w:color w:val="000000"/>
          <w:kern w:val="0"/>
          <w:sz w:val="24"/>
        </w:rPr>
        <w:t xml:space="preserve">              </w:t>
      </w:r>
    </w:p>
    <w:p>
      <w:pPr>
        <w:pStyle w:val="1"/>
        <w:pageBreakBefore w:val="true"/>
      </w:pPr>
    </w:p>
    <w:p w14:paraId="15AD1C30" w14:textId="3D567609" w:rsidR="00000000" w:rsidRDefault="00A80ECA">
      <w:pPr>
        <w:pStyle w:val="a"/>
        <w:rPr>
          <w:rFonts w:ascii="微软简标宋" w:eastAsia="微软简标宋" w:hint="eastAsia"/>
          <w:sz w:val="28"/>
          <w:szCs w:val="28"/>
        </w:rPr>
      </w:pPr>
      <w:r>
        <w:rPr>
          <w:rFonts w:ascii="微软简仿宋" w:eastAsia="微软简仿宋"/>
          <w:noProof/>
          <w:sz w:val="32"/>
          <w:szCs w:val="32"/>
        </w:rPr>
        <w:drawing>
          <wp:inline distT="0" distB="0" distL="0" distR="0" wp14:anchorId="7760118B" wp14:editId="294EC303">
            <wp:extent cx="2767330" cy="467360"/>
            <wp:effectExtent l="0" t="0" r="0" b="0"/>
            <wp:docPr id="2"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767330" cy="467360"/>
                    </a:xfrm>
                    <a:prstGeom prst="rect">
                      <a:avLst/>
                    </a:prstGeom>
                    <a:noFill/>
                    <a:ln>
                      <a:noFill/>
                    </a:ln>
                  </pic:spPr>
                </pic:pic>
              </a:graphicData>
            </a:graphic>
          </wp:inline>
        </w:drawing>
      </w:r>
    </w:p>
    <w:p w14:paraId="2D1F0992" w14:textId="77777777" w:rsidR="00000000" w:rsidRDefault="00000000">
      <w:pPr>
        <w:pStyle w:val="a"/>
        <w:spacing w:line="360" w:lineRule="exact"/>
        <w:jc w:val="center"/>
        <w:rPr>
          <w:rFonts w:ascii="微软简标宋" w:eastAsia="微软简标宋" w:hAnsi="宋体" w:cs="宋体" w:hint="eastAsia"/>
          <w:sz w:val="28"/>
          <w:szCs w:val="28"/>
        </w:rPr>
      </w:pPr>
      <w:r>
        <w:rPr>
          <w:rFonts w:ascii="微软简标宋" w:eastAsia="微软简标宋" w:hint="eastAsia"/>
          <w:sz w:val="28"/>
          <w:szCs w:val="28"/>
        </w:rPr>
        <w:t>华夏理财有限责任公司个人理财产品风险揭示书</w:t>
      </w:r>
    </w:p>
    <w:p w14:paraId="1ABEFF5B" w14:textId="77777777" w:rsidR="00000000" w:rsidRDefault="00000000">
      <w:pPr>
        <w:pStyle w:val="a"/>
        <w:spacing w:line="360" w:lineRule="exact"/>
        <w:jc w:val="center"/>
        <w:rPr>
          <w:rFonts w:ascii="微软简标宋" w:eastAsia="微软简标宋" w:hAnsi="宋体" w:cs="宋体" w:hint="eastAsia"/>
          <w:sz w:val="28"/>
          <w:szCs w:val="28"/>
        </w:rPr>
      </w:pPr>
    </w:p>
    <w:p w14:paraId="2C570D51" w14:textId="77777777" w:rsidR="00000000" w:rsidRDefault="00000000">
      <w:pPr>
        <w:pStyle w:val="a"/>
        <w:spacing w:line="360" w:lineRule="exact"/>
        <w:ind w:left="180"/>
        <w:rPr>
          <w:rFonts w:ascii="微软简仿宋" w:eastAsia="微软简仿宋" w:hint="eastAsia"/>
          <w:szCs w:val="21"/>
        </w:rPr>
      </w:pPr>
      <w:r>
        <w:rPr>
          <w:rFonts w:ascii="微软简仿宋" w:eastAsia="微软简仿宋" w:hint="eastAsia"/>
          <w:szCs w:val="21"/>
        </w:rPr>
        <w:t>尊敬的投资者：</w:t>
      </w:r>
    </w:p>
    <w:p w14:paraId="22A6AC4D"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b/>
          <w:szCs w:val="21"/>
        </w:rPr>
        <w:t>理财非存款、产品有风险、投资须谨慎。</w:t>
      </w:r>
      <w:r>
        <w:rPr>
          <w:rFonts w:ascii="微软简仿宋" w:eastAsia="微软简仿宋" w:hint="eastAsia"/>
          <w:szCs w:val="21"/>
        </w:rPr>
        <w:t>由于理财资金在管理运用过程中，可能会面临多种风险因素，根据</w:t>
      </w:r>
      <w:r>
        <w:rPr>
          <w:rFonts w:ascii="微软简仿宋" w:eastAsia="微软简仿宋" w:hint="eastAsia"/>
          <w:color w:val="000000"/>
          <w:szCs w:val="21"/>
        </w:rPr>
        <w:t>中国银行保险监督管理委员会</w:t>
      </w:r>
      <w:r>
        <w:rPr>
          <w:rFonts w:ascii="微软简仿宋" w:eastAsia="微软简仿宋" w:hint="eastAsia"/>
          <w:szCs w:val="21"/>
        </w:rPr>
        <w:t>相关监管规定，在您选择购买华夏理财有限责任公司（以下简称：华夏理财/本公司）理财产品前，请仔细阅读以下重要内容：</w:t>
      </w:r>
    </w:p>
    <w:p w14:paraId="6F2CD193"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一、风险揭示</w:t>
      </w:r>
    </w:p>
    <w:p w14:paraId="2570D8CF" w14:textId="77777777" w:rsidR="00000000" w:rsidRDefault="00000000">
      <w:pPr>
        <w:pStyle w:val="a"/>
        <w:spacing w:line="360" w:lineRule="exact"/>
        <w:ind w:left="180" w:firstLineChars="200" w:firstLine="420"/>
        <w:rPr>
          <w:rFonts w:ascii="微软简仿宋" w:eastAsia="微软简仿宋" w:hint="eastAsia"/>
          <w:b/>
          <w:bCs/>
          <w:szCs w:val="21"/>
        </w:rPr>
      </w:pPr>
      <w:r>
        <w:rPr>
          <w:rFonts w:ascii="微软简仿宋" w:eastAsia="微软简仿宋" w:hint="eastAsia"/>
          <w:b/>
          <w:bCs/>
          <w:szCs w:val="21"/>
        </w:rPr>
        <w:t>1.关联关系风险：理财产品的代理销售机构</w:t>
      </w:r>
      <w:bookmarkStart w:id="0" w:name="_Hlk76301827"/>
      <w:r>
        <w:rPr>
          <w:rFonts w:ascii="微软简仿宋" w:eastAsia="微软简仿宋" w:hint="eastAsia"/>
          <w:b/>
          <w:bCs/>
          <w:szCs w:val="21"/>
        </w:rPr>
        <w:t>（以下简称“代销机构”）</w:t>
      </w:r>
      <w:bookmarkEnd w:id="0"/>
      <w:r>
        <w:rPr>
          <w:rFonts w:ascii="微软简仿宋" w:eastAsia="微软简仿宋" w:hint="eastAsia"/>
          <w:b/>
          <w:bCs/>
          <w:szCs w:val="21"/>
        </w:rPr>
        <w:t>与托管人可能为产品管理人的关联方，华夏理财已履行了现行法律法规和监管规定的必要程序。理财产品可能涉及的关联交易类型包括但不限于投资于管理人的主要股东或与管理人有重大利害关系的机构发行或承销的证券，以及与关联方之间开展的资金融通、存款、金融产品投资等，上述情形可能带来交易定价不合理从而影响理财产品净值。本理财产品的代销机构可能包含华夏银行股份有限公司，其为华夏理财的控股股东，二者存在关联关系。如因存在关联关系，导致代销机构对本理财产品未能进行独立、审慎判断或放松准入管理，可能会给投资者造成潜在风险。</w:t>
      </w:r>
    </w:p>
    <w:p w14:paraId="753A3FF5"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2.本金及理财收益风险：理财产品不保证本金及理财收益，理财收益来源于理财产品项下投资组合的回报，容易受到企业信用状况变化、市场利率变化、汇率变化、投资组合运作情况以及投资管理方投资能力等因素的影响，在最不利的情况下，理财产品的收益率可能为零，并有可能损失本金，由此产生的风险由投资者自行承担。</w:t>
      </w:r>
    </w:p>
    <w:p w14:paraId="56B49423"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3.信用风险：如理财产品所投资的资产发行人、资产管理计划管理人、信托受托人、债务人、担保人（如有）等相关主体发生违约，可能导致无法按时支付本金及理财收益，进而导致理财产品收益为零甚至本金遭受损失。</w:t>
      </w:r>
    </w:p>
    <w:p w14:paraId="68A3DF8D"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4.市场风险：本理财产品为非保本浮动收益净值型理财产品，不排除因资产价格、利率、信用、汇率以及国家政策等的变动导致理财产品净值遭受损失的可能。</w:t>
      </w:r>
    </w:p>
    <w:p w14:paraId="71C40015"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5.流动性风险：除非出现理财产品说明书约定的情况，投资者无权随时提前赎回或终止理财产品，可能导致投资者需要资金时不能随时变现，并可能丧失其他投资机会。</w:t>
      </w:r>
    </w:p>
    <w:p w14:paraId="074419FF"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6.投资风险：理财产品的实际收益取决于所投资金融工具的收益，投资者应对此有充分的认识。本风险揭示书中任何业绩基准、收益示例或类似表述均不具有法律约束力，不代表投资者可能获得的实际收益，亦不构成华夏理财/代销机构对理财产品的任何收益承诺。</w:t>
      </w:r>
    </w:p>
    <w:p w14:paraId="5AA6028F"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7.汇率风险：投资境外资产时，以非本币计价的各类资产受汇率波动影响而引起本币估值下的委托财产的价格波动的风险。若理财产品的投资及收益币种是人民币，在以人民币投资外汇计价资产时，除了投资资产本身的收益/损失外，汇率变化会带来额外的损失或收益，从而对投资者收益产生影响；反之亦然。</w:t>
      </w:r>
    </w:p>
    <w:p w14:paraId="2DBD0742"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8.法律及政策风险：理财产品是针对当前的相关法规和政策设计的。如国家宏观政策以及市场相关法规政策发生变化，可能影响理财产品的销售规则、投资运作和产品收益，甚至造成本金损失；</w:t>
      </w:r>
    </w:p>
    <w:p w14:paraId="47CC4A9D"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9.理财产品不成立风险：募集期结束，如理财产品募集总金额未达到发行规模下限；或者市场发生重大变化，华夏理财无法或者经其合理判断难以按照产品说明书向投资者提供理财产品；或者法律法规、监管规定、国家政策发生变化导致无法按照产品说明书向投资者提供理财产品，华夏理财有权宣布理财产品不成立。</w:t>
      </w:r>
    </w:p>
    <w:p w14:paraId="0357487F"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10.提前终止风险：如遇理财产品说明书中提前终止权条款中约定的情形，华夏理财有权提前终止理财产品，投资者可能无法实现期初预计的收益、收益为零甚至损失理财本金。</w:t>
      </w:r>
    </w:p>
    <w:p w14:paraId="4684F359"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11.延期风险：如因理财产品投资的资产发行人、资产管理计划管理人、信托受托人、债务人、担</w:t>
      </w:r>
      <w:r>
        <w:rPr>
          <w:rFonts w:ascii="微软简仿宋" w:eastAsia="微软简仿宋" w:hint="eastAsia"/>
          <w:szCs w:val="21"/>
        </w:rPr>
        <w:lastRenderedPageBreak/>
        <w:t>保人（如有）等主体发生违约，导致理财产品不能按时偿付本金及理财收益；或因市场成交量不足、资产限制赎回、暂停交易、缺乏意愿交易对手等原因，管理人未能及时完成资产变现，则理财产品期限将相应延长。</w:t>
      </w:r>
    </w:p>
    <w:p w14:paraId="7578748C"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12.信息传递风险：华夏理财按照产品说明书有关信息披露的约定，发布理财产品的信息。投资者应根据信息披露的约定及时查询。如果投资者因未及时查询而未能及时了解理财产品信息，并由此影响投资者的投资决策，因此产生的责任和风险由投资者自行承担。另外，投资者预留在华夏理财/代销机构的有效联系方式变更的，应及时通知华夏理财/代销机构。因投资者未及时告知导致的信息传递风险由投资者自行承担。</w:t>
      </w:r>
    </w:p>
    <w:p w14:paraId="291C092F"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13.其他风险：指由于自然灾害、战争或国家政策变化等不能预见、不能避免、不能克服的不可抗力或非华夏理财原因发生的计算机系统故障、网络故障、通讯故障、电力故障等导致理财资产收益降低或损失，进而影响理财产品收益和本金安全。</w:t>
      </w:r>
    </w:p>
    <w:p w14:paraId="33992053"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二、投资者提示</w:t>
      </w:r>
    </w:p>
    <w:p w14:paraId="1479D83D" w14:textId="77777777" w:rsidR="00000000" w:rsidRDefault="00000000">
      <w:pPr>
        <w:pStyle w:val="a"/>
        <w:autoSpaceDE w:val="0"/>
        <w:autoSpaceDN w:val="0"/>
        <w:adjustRightInd w:val="0"/>
        <w:spacing w:line="360" w:lineRule="exact"/>
        <w:ind w:leftChars="103" w:left="216" w:firstLineChars="200" w:firstLine="420"/>
        <w:rPr>
          <w:rFonts w:ascii="微软简仿宋" w:eastAsia="微软简仿宋" w:hint="eastAsia"/>
          <w:szCs w:val="21"/>
        </w:rPr>
      </w:pPr>
      <w:r>
        <w:rPr>
          <w:rFonts w:ascii="微软简仿宋" w:eastAsia="微软简仿宋" w:hint="eastAsia"/>
          <w:szCs w:val="21"/>
        </w:rPr>
        <w:t>在购买本公司理财产品前，请仔细阅读理财产品销售文件的全部内容，</w:t>
      </w:r>
      <w:r>
        <w:rPr>
          <w:rFonts w:ascii="微软简仿宋" w:eastAsia="微软简仿宋"/>
          <w:szCs w:val="21"/>
        </w:rPr>
        <w:t>其中</w:t>
      </w:r>
      <w:r>
        <w:rPr>
          <w:rFonts w:ascii="微软简仿宋" w:eastAsia="微软简仿宋" w:hint="eastAsia"/>
          <w:szCs w:val="21"/>
        </w:rPr>
        <w:t>理财产品销售文件包含本</w:t>
      </w:r>
      <w:r>
        <w:rPr>
          <w:rFonts w:ascii="微软简仿宋" w:eastAsia="微软简仿宋"/>
          <w:szCs w:val="21"/>
        </w:rPr>
        <w:t>风险揭示书、理财产品投资协议书、</w:t>
      </w:r>
      <w:r>
        <w:rPr>
          <w:rFonts w:ascii="微软简仿宋" w:eastAsia="微软简仿宋" w:hint="eastAsia"/>
          <w:color w:val="000000"/>
          <w:szCs w:val="21"/>
        </w:rPr>
        <w:t>销售（代理销售）协议书、理财</w:t>
      </w:r>
      <w:r>
        <w:rPr>
          <w:rFonts w:ascii="微软简仿宋" w:eastAsia="微软简仿宋"/>
          <w:color w:val="000000"/>
          <w:szCs w:val="21"/>
        </w:rPr>
        <w:t>产品说明书、</w:t>
      </w:r>
      <w:r>
        <w:rPr>
          <w:rFonts w:ascii="微软简仿宋" w:eastAsia="微软简仿宋" w:hint="eastAsia"/>
          <w:color w:val="000000"/>
          <w:szCs w:val="21"/>
        </w:rPr>
        <w:t>投资者权益须知</w:t>
      </w:r>
      <w:r>
        <w:rPr>
          <w:rFonts w:ascii="微软简仿宋" w:eastAsia="微软简仿宋"/>
          <w:color w:val="000000"/>
          <w:szCs w:val="21"/>
        </w:rPr>
        <w:t>及</w:t>
      </w:r>
      <w:r>
        <w:rPr>
          <w:rFonts w:ascii="微软简仿宋" w:eastAsia="微软简仿宋" w:hint="eastAsia"/>
          <w:color w:val="000000"/>
          <w:szCs w:val="21"/>
        </w:rPr>
        <w:t>后续对</w:t>
      </w:r>
      <w:r>
        <w:rPr>
          <w:rFonts w:ascii="微软简仿宋" w:eastAsia="微软简仿宋"/>
          <w:color w:val="000000"/>
          <w:szCs w:val="21"/>
        </w:rPr>
        <w:t>上述文件的</w:t>
      </w:r>
      <w:r>
        <w:rPr>
          <w:rFonts w:ascii="微软简仿宋" w:eastAsia="微软简仿宋" w:hint="eastAsia"/>
          <w:color w:val="000000"/>
          <w:szCs w:val="21"/>
        </w:rPr>
        <w:t>有效修订及补充；</w:t>
      </w:r>
      <w:r>
        <w:rPr>
          <w:rFonts w:ascii="Cambria" w:eastAsia="微软简仿宋" w:hAnsi="Cambria" w:hint="eastAsia"/>
          <w:color w:val="000000"/>
          <w:szCs w:val="21"/>
        </w:rPr>
        <w:t>销售机构提供的经投资</w:t>
      </w:r>
      <w:r>
        <w:rPr>
          <w:rFonts w:ascii="Cambria" w:eastAsia="微软简仿宋" w:hAnsi="Cambria"/>
          <w:color w:val="000000"/>
          <w:szCs w:val="21"/>
        </w:rPr>
        <w:t>者</w:t>
      </w:r>
      <w:r>
        <w:rPr>
          <w:rFonts w:ascii="Cambria" w:eastAsia="微软简仿宋" w:hAnsi="Cambria" w:hint="eastAsia"/>
          <w:color w:val="000000"/>
          <w:szCs w:val="21"/>
        </w:rPr>
        <w:t>确认的交易申请单（如有）及回单（如有）为理财产品销售文件的有效构成</w:t>
      </w:r>
      <w:r>
        <w:rPr>
          <w:rFonts w:ascii="微软简仿宋" w:eastAsia="微软简仿宋" w:hint="eastAsia"/>
          <w:szCs w:val="21"/>
        </w:rPr>
        <w:t>。请了解理财产品的所有相关情况，</w:t>
      </w:r>
      <w:r>
        <w:rPr>
          <w:rFonts w:ascii="微软简仿宋" w:eastAsia="微软简仿宋" w:hint="eastAsia"/>
          <w:b/>
          <w:szCs w:val="21"/>
        </w:rPr>
        <w:t>尤其是理财产品说明书中的风险揭示内容</w:t>
      </w:r>
      <w:r>
        <w:rPr>
          <w:rFonts w:ascii="微软简仿宋" w:eastAsia="微软简仿宋" w:hint="eastAsia"/>
          <w:szCs w:val="21"/>
        </w:rPr>
        <w:t>。此外，还请了解所购买理财产品的类型特点和存在的最不利投资情形：</w:t>
      </w:r>
    </w:p>
    <w:p w14:paraId="21694599" w14:textId="77777777" w:rsidR="00000000" w:rsidRDefault="00000000">
      <w:pPr>
        <w:pStyle w:val="a"/>
        <w:spacing w:line="360" w:lineRule="exact"/>
        <w:ind w:left="180" w:firstLineChars="200" w:firstLine="420"/>
        <w:rPr>
          <w:rFonts w:ascii="微软简仿宋" w:eastAsia="微软简仿宋" w:hAnsi="宋体" w:cs="宋体" w:hint="eastAsia"/>
          <w:kern w:val="0"/>
          <w:szCs w:val="21"/>
        </w:rPr>
      </w:pPr>
      <w:r>
        <w:rPr>
          <w:rFonts w:ascii="微软简仿宋" w:eastAsia="微软简仿宋" w:hint="eastAsia"/>
          <w:szCs w:val="21"/>
        </w:rPr>
        <w:t>1.</w:t>
      </w:r>
      <w:r>
        <w:rPr>
          <w:rFonts w:ascii="微软简仿宋" w:eastAsia="微软简仿宋" w:hint="eastAsia"/>
          <w:b/>
          <w:bCs/>
          <w:szCs w:val="21"/>
        </w:rPr>
        <w:t>产品特点确认：</w:t>
      </w:r>
      <w:r>
        <w:rPr>
          <w:rFonts w:ascii="微软简仿宋" w:eastAsia="微软简仿宋" w:hAnsi="宋体" w:cs="宋体" w:hint="eastAsia"/>
          <w:kern w:val="0"/>
          <w:szCs w:val="21"/>
        </w:rPr>
        <w:t>请您注意投资风险，仔细阅读理财产品销售文件，了解理财产品具体情况：</w:t>
      </w:r>
    </w:p>
    <w:p w14:paraId="5E9FC337" w14:textId="77777777" w:rsidR="00000000" w:rsidRDefault="00000000">
      <w:pPr>
        <w:pStyle w:val="a"/>
        <w:spacing w:line="360" w:lineRule="exact"/>
        <w:ind w:left="180" w:firstLineChars="200" w:firstLine="420"/>
        <w:rPr>
          <w:rFonts w:ascii="微软简仿宋" w:eastAsia="微软简仿宋" w:hAnsi="宋体" w:cs="宋体" w:hint="eastAsia"/>
          <w:kern w:val="0"/>
          <w:szCs w:val="21"/>
        </w:rPr>
      </w:pPr>
      <w:r>
        <w:rPr>
          <w:rFonts w:ascii="微软简仿宋" w:eastAsia="微软简仿宋" w:hAnsi="宋体" w:cs="宋体" w:hint="eastAsia"/>
          <w:kern w:val="0"/>
          <w:szCs w:val="21"/>
        </w:rPr>
        <w:t>（1）确认已经了解产品的特点，包括收益类型、投资期限、风险要素、投资范围</w:t>
      </w:r>
      <w:r>
        <w:rPr>
          <w:rFonts w:ascii="宋体" w:hAnsi="宋体" w:cs="宋体" w:hint="eastAsia"/>
          <w:kern w:val="0"/>
          <w:szCs w:val="21"/>
        </w:rPr>
        <w:t>、</w:t>
      </w:r>
      <w:r>
        <w:rPr>
          <w:rFonts w:ascii="微软简仿宋" w:eastAsia="微软简仿宋" w:hAnsi="宋体" w:cs="宋体" w:hint="eastAsia"/>
          <w:kern w:val="0"/>
          <w:szCs w:val="21"/>
        </w:rPr>
        <w:t>适合投资者范围等；</w:t>
      </w:r>
    </w:p>
    <w:p w14:paraId="3210FD82" w14:textId="77777777" w:rsidR="00000000" w:rsidRDefault="00000000">
      <w:pPr>
        <w:pStyle w:val="a"/>
        <w:spacing w:line="360" w:lineRule="exact"/>
        <w:ind w:left="180" w:firstLineChars="200" w:firstLine="420"/>
        <w:rPr>
          <w:rFonts w:ascii="微软简仿宋" w:eastAsia="微软简仿宋" w:hAnsi="宋体" w:cs="宋体" w:hint="eastAsia"/>
          <w:kern w:val="0"/>
          <w:szCs w:val="21"/>
        </w:rPr>
      </w:pPr>
      <w:r>
        <w:rPr>
          <w:rFonts w:ascii="微软简仿宋" w:eastAsia="微软简仿宋" w:hAnsi="宋体" w:cs="宋体" w:hint="eastAsia"/>
          <w:kern w:val="0"/>
          <w:szCs w:val="21"/>
        </w:rPr>
        <w:t>（2）确认已经了解产品的业绩基准及募集/开放期购买、赎回、撤销交易申请、资金扣划及到账相关规则；</w:t>
      </w:r>
    </w:p>
    <w:p w14:paraId="50DA269D" w14:textId="77777777" w:rsidR="00000000" w:rsidRDefault="00000000">
      <w:pPr>
        <w:pStyle w:val="a"/>
        <w:spacing w:line="360" w:lineRule="exact"/>
        <w:ind w:left="180" w:firstLineChars="200" w:firstLine="420"/>
        <w:rPr>
          <w:rFonts w:ascii="微软简仿宋" w:eastAsia="微软简仿宋" w:hAnsi="宋体" w:cs="宋体" w:hint="eastAsia"/>
          <w:kern w:val="0"/>
          <w:szCs w:val="21"/>
        </w:rPr>
      </w:pPr>
      <w:r>
        <w:rPr>
          <w:rFonts w:ascii="微软简仿宋" w:eastAsia="微软简仿宋" w:hAnsi="宋体" w:cs="宋体" w:hint="eastAsia"/>
          <w:kern w:val="0"/>
          <w:szCs w:val="21"/>
        </w:rPr>
        <w:t>（3）确认已经了解产品流动性，包括产品是否允许客户撤销申请、是否允许客户提前赎回、管理人是否有权提前终止、产品交易日、交易时间、收益计算依据等要点。</w:t>
      </w:r>
    </w:p>
    <w:p w14:paraId="5C082C53"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Ansi="宋体" w:cs="宋体" w:hint="eastAsia"/>
          <w:kern w:val="0"/>
          <w:szCs w:val="21"/>
        </w:rPr>
        <w:t>2.</w:t>
      </w:r>
      <w:r>
        <w:rPr>
          <w:rFonts w:ascii="微软简仿宋" w:eastAsia="微软简仿宋" w:hint="eastAsia"/>
          <w:b/>
          <w:bCs/>
          <w:szCs w:val="21"/>
        </w:rPr>
        <w:t>产品类型风险告知：</w:t>
      </w:r>
      <w:r>
        <w:rPr>
          <w:rFonts w:ascii="微软简仿宋" w:eastAsia="微软简仿宋" w:hint="eastAsia"/>
          <w:szCs w:val="21"/>
        </w:rPr>
        <w:t>本理财产品为</w:t>
      </w:r>
      <w:r>
        <w:rPr>
          <w:rFonts w:ascii="微软简仿宋" w:hAnsi="宋体" w:cs="宋体" w:hint="eastAsia"/>
          <w:color w:val="000000"/>
          <w:szCs w:val="21"/>
          <w:u w:val="single"/>
        </w:rPr>
        <w:t xml:space="preserve">　</w:t>
      </w:r>
      <w:r w:rsidR="00857E2C">
        <w:rPr>
          <w:rFonts w:ascii="微软简仿宋" w:eastAsia="微软简仿宋" w:hint="eastAsia"/>
          <w:color w:val="000000"/>
          <w:szCs w:val="21"/>
          <w:u w:val="single"/>
        </w:rPr>
        <w:t>净值型</w:t>
      </w:r>
      <w:r>
        <w:rPr>
          <w:rFonts w:ascii="微软简仿宋" w:eastAsia="微软简仿宋" w:hint="eastAsia"/>
          <w:color w:val="000000"/>
          <w:szCs w:val="21"/>
          <w:u w:val="single"/>
        </w:rPr>
        <w:t xml:space="preserve">    </w:t>
      </w:r>
      <w:r>
        <w:rPr>
          <w:rFonts w:ascii="微软简仿宋" w:eastAsia="微软简仿宋" w:hAnsi="宋体" w:cs="宋体" w:hint="eastAsia"/>
          <w:kern w:val="0"/>
          <w:szCs w:val="21"/>
        </w:rPr>
        <w:t>产品，产品代码为</w:t>
      </w:r>
      <w:r>
        <w:rPr>
          <w:rFonts w:ascii="微软简仿宋" w:hAnsi="宋体" w:cs="宋体" w:hint="eastAsia"/>
          <w:color w:val="000000"/>
          <w:szCs w:val="21"/>
          <w:u w:val="single"/>
        </w:rPr>
        <w:t xml:space="preserve">　</w:t>
      </w:r>
      <w:r>
        <w:rPr>
          <w:rFonts w:ascii="微软简仿宋" w:eastAsia="微软简仿宋" w:hint="eastAsia"/>
          <w:color w:val="000000"/>
          <w:szCs w:val="21"/>
          <w:u w:val="single"/>
        </w:rPr>
        <w:t xml:space="preserve">  </w:t>
      </w:r>
      <w:r w:rsidR="00857E2C">
        <w:rPr>
          <w:rFonts w:ascii="微软简仿宋" w:eastAsia="微软简仿宋" w:hint="eastAsia"/>
          <w:color w:val="000000"/>
          <w:szCs w:val="21"/>
          <w:u w:val="single"/>
        </w:rPr>
        <w:t>208212401101</w:t>
      </w:r>
      <w:r w:rsidR="00857E2C">
        <w:rPr>
          <w:rFonts w:ascii="微软简仿宋" w:eastAsia="微软简仿宋" w:hint="eastAsia"/>
          <w:szCs w:val="21"/>
        </w:rPr>
        <w:t/>
      </w:r>
      <w:r w:rsidR="00857E2C">
        <w:rPr>
          <w:rFonts w:ascii="微软简仿宋" w:eastAsia="微软简仿宋" w:hint="eastAsia"/>
          <w:color w:val="000000"/>
          <w:szCs w:val="21"/>
          <w:u w:val="single"/>
        </w:rPr>
        <w:t/>
      </w:r>
      <w:r>
        <w:rPr>
          <w:rFonts w:ascii="微软简仿宋" w:eastAsia="微软简仿宋" w:hint="eastAsia"/>
          <w:color w:val="000000"/>
          <w:szCs w:val="21"/>
          <w:u w:val="single"/>
        </w:rPr>
        <w:t xml:space="preserve">     </w:t>
      </w:r>
      <w:r>
        <w:rPr>
          <w:rFonts w:ascii="微软简仿宋" w:eastAsia="微软简仿宋" w:hint="eastAsia"/>
          <w:color w:val="000000"/>
          <w:szCs w:val="21"/>
        </w:rPr>
        <w:t>，期限为</w:t>
      </w:r>
      <w:r>
        <w:rPr>
          <w:rFonts w:ascii="微软简仿宋" w:eastAsia="微软简仿宋" w:hint="eastAsia"/>
          <w:color w:val="000000"/>
          <w:szCs w:val="21"/>
          <w:u w:val="single"/>
        </w:rPr>
        <w:t xml:space="preserve"> </w:t>
      </w:r>
      <w:r w:rsidR="00857E2C">
        <w:rPr>
          <w:rFonts w:ascii="微软简仿宋" w:eastAsia="微软简仿宋" w:hint="eastAsia"/>
          <w:color w:val="000000"/>
          <w:szCs w:val="21"/>
          <w:u w:val="single"/>
        </w:rPr>
        <w:t>90天</w:t>
      </w:r>
      <w:r w:rsidR="00857E2C">
        <w:rPr>
          <w:rFonts w:ascii="微软简仿宋" w:eastAsia="微软简仿宋" w:hint="eastAsia"/>
          <w:color w:val="000000"/>
          <w:szCs w:val="21"/>
        </w:rPr>
        <w:t/>
      </w:r>
      <w:r w:rsidR="00857E2C">
        <w:rPr>
          <w:rFonts w:ascii="微软简仿宋" w:eastAsia="微软简仿宋" w:hint="eastAsia"/>
          <w:color w:val="000000"/>
          <w:szCs w:val="21"/>
          <w:u w:val="single"/>
        </w:rPr>
        <w:t/>
      </w:r>
      <w:r>
        <w:rPr>
          <w:rFonts w:ascii="微软简仿宋" w:eastAsia="微软简仿宋" w:hint="eastAsia"/>
          <w:color w:val="000000"/>
          <w:szCs w:val="21"/>
          <w:u w:val="single"/>
        </w:rPr>
        <w:t xml:space="preserve"> ，</w:t>
      </w:r>
      <w:r>
        <w:rPr>
          <w:rFonts w:ascii="微软简仿宋" w:eastAsia="微软简仿宋" w:hint="eastAsia"/>
          <w:color w:val="000000"/>
          <w:szCs w:val="21"/>
        </w:rPr>
        <w:t>具体信息详见产品说明书，风</w:t>
      </w:r>
      <w:r>
        <w:rPr>
          <w:rFonts w:ascii="微软简仿宋" w:eastAsia="微软简仿宋" w:hAnsi="宋体" w:cs="宋体" w:hint="eastAsia"/>
          <w:kern w:val="0"/>
          <w:szCs w:val="21"/>
        </w:rPr>
        <w:t>险评级为</w:t>
      </w:r>
      <w:r>
        <w:rPr>
          <w:rFonts w:ascii="微软简仿宋" w:hAnsi="宋体" w:cs="宋体" w:hint="eastAsia"/>
          <w:color w:val="000000"/>
          <w:szCs w:val="21"/>
          <w:u w:val="single"/>
        </w:rPr>
        <w:t xml:space="preserve">　</w:t>
      </w:r>
      <w:r>
        <w:rPr>
          <w:rFonts w:ascii="微软简仿宋" w:eastAsia="微软简仿宋" w:hint="eastAsia"/>
          <w:color w:val="000000"/>
          <w:szCs w:val="21"/>
          <w:u w:val="single"/>
        </w:rPr>
        <w:t xml:space="preserve"> </w:t>
      </w:r>
      <w:r w:rsidR="00857E2C">
        <w:rPr>
          <w:rFonts w:ascii="微软简仿宋" w:eastAsia="微软简仿宋" w:hint="eastAsia"/>
          <w:color w:val="000000"/>
          <w:szCs w:val="21"/>
          <w:u w:val="single"/>
        </w:rPr>
        <w:t>PR2级（中低风险）</w:t>
      </w:r>
      <w:r w:rsidR="00857E2C">
        <w:rPr>
          <w:rFonts w:ascii="微软简仿宋" w:eastAsia="微软简仿宋" w:hAnsi="宋体" w:cs="宋体" w:hint="eastAsia"/>
          <w:kern w:val="0"/>
          <w:szCs w:val="21"/>
        </w:rPr>
        <w:t/>
      </w:r>
      <w:r w:rsidR="00857E2C">
        <w:rPr>
          <w:rFonts w:ascii="微软简仿宋" w:eastAsia="微软简仿宋" w:hint="eastAsia"/>
          <w:color w:val="000000"/>
          <w:szCs w:val="21"/>
          <w:u w:val="single"/>
        </w:rPr>
        <w:t/>
      </w:r>
      <w:r>
        <w:rPr>
          <w:rFonts w:ascii="微软简仿宋" w:eastAsia="微软简仿宋" w:hint="eastAsia"/>
          <w:color w:val="000000"/>
          <w:szCs w:val="21"/>
          <w:u w:val="single"/>
        </w:rPr>
        <w:t xml:space="preserve">  </w:t>
      </w:r>
      <w:r>
        <w:rPr>
          <w:rFonts w:ascii="微软简仿宋" w:eastAsia="微软简仿宋" w:hAnsi="宋体" w:cs="宋体" w:hint="eastAsia"/>
          <w:kern w:val="0"/>
          <w:szCs w:val="21"/>
        </w:rPr>
        <w:t>，</w:t>
      </w:r>
      <w:r>
        <w:rPr>
          <w:rFonts w:ascii="微软简仿宋" w:eastAsia="微软简仿宋" w:hAnsi="Calibri" w:hint="eastAsia"/>
          <w:color w:val="000000"/>
          <w:szCs w:val="21"/>
        </w:rPr>
        <w:t>发行方式</w:t>
      </w:r>
      <w:r>
        <w:rPr>
          <w:rFonts w:ascii="宋体" w:hAnsi="宋体" w:cs="宋体" w:hint="eastAsia"/>
          <w:color w:val="000000"/>
          <w:szCs w:val="21"/>
          <w:u w:val="single"/>
        </w:rPr>
        <w:t xml:space="preserve"> </w:t>
      </w:r>
      <w:r w:rsidR="00857E2C">
        <w:rPr>
          <w:rFonts w:ascii="宋体" w:hAnsi="宋体" w:cs="宋体" w:hint="eastAsia"/>
          <w:color w:val="000000"/>
          <w:szCs w:val="21"/>
          <w:u w:val="single"/>
        </w:rPr>
        <w:t>公募</w:t>
      </w:r>
      <w:r w:rsidR="00857E2C">
        <w:rPr>
          <w:rFonts w:ascii="微软简仿宋" w:eastAsia="微软简仿宋" w:hint="eastAsia"/>
          <w:color w:val="000000"/>
          <w:szCs w:val="21"/>
        </w:rPr>
        <w:t/>
      </w:r>
      <w:r w:rsidR="00857E2C">
        <w:rPr>
          <w:rFonts w:ascii="宋体" w:hAnsi="宋体" w:cs="宋体" w:hint="eastAsia"/>
          <w:color w:val="000000"/>
          <w:szCs w:val="21"/>
          <w:u w:val="single"/>
        </w:rPr>
        <w:t/>
      </w:r>
      <w:r>
        <w:rPr>
          <w:rFonts w:ascii="宋体" w:hAnsi="宋体" w:cs="宋体" w:hint="eastAsia"/>
          <w:color w:val="000000"/>
          <w:szCs w:val="21"/>
          <w:u w:val="single"/>
        </w:rPr>
        <w:t xml:space="preserve">  </w:t>
      </w:r>
      <w:r>
        <w:rPr>
          <w:rFonts w:ascii="宋体" w:hAnsi="宋体" w:cs="宋体" w:hint="eastAsia"/>
          <w:color w:val="000000"/>
          <w:szCs w:val="21"/>
        </w:rPr>
        <w:t>，</w:t>
      </w:r>
      <w:r>
        <w:rPr>
          <w:rFonts w:ascii="微软简仿宋" w:eastAsia="微软简仿宋" w:hAnsi="宋体" w:cs="宋体" w:hint="eastAsia"/>
          <w:kern w:val="0"/>
          <w:szCs w:val="21"/>
        </w:rPr>
        <w:t>适合</w:t>
      </w:r>
      <w:r>
        <w:rPr>
          <w:rFonts w:ascii="微软简仿宋" w:eastAsia="微软简仿宋" w:hAnsi="宋体" w:cs="宋体"/>
          <w:kern w:val="0"/>
          <w:szCs w:val="21"/>
        </w:rPr>
        <w:t>风险评估评定为</w:t>
      </w:r>
      <w:r>
        <w:rPr>
          <w:rFonts w:ascii="微软简仿宋" w:hAnsi="宋体" w:cs="宋体" w:hint="eastAsia"/>
          <w:color w:val="000000"/>
          <w:szCs w:val="21"/>
          <w:u w:val="single"/>
        </w:rPr>
        <w:t xml:space="preserve">　</w:t>
      </w:r>
      <w:r w:rsidR="00857E2C">
        <w:rPr>
          <w:rFonts w:ascii="微软简仿宋" w:eastAsia="微软简仿宋" w:hint="eastAsia"/>
          <w:color w:val="000000"/>
          <w:szCs w:val="21"/>
          <w:u w:val="single"/>
        </w:rPr>
        <w:t>CR2（稳健型）, CR3（平衡型）, CR4（进取型）, CR5（激进型）</w:t>
      </w:r>
      <w:r w:rsidR="00857E2C">
        <w:rPr>
          <w:rFonts w:ascii="微软简仿宋" w:eastAsia="微软简仿宋" w:hint="eastAsia"/>
          <w:color w:val="000000"/>
          <w:szCs w:val="21"/>
        </w:rPr>
        <w:t/>
      </w:r>
      <w:r w:rsidR="00857E2C">
        <w:rPr>
          <w:rFonts w:ascii="微软简仿宋" w:eastAsia="微软简仿宋" w:hint="eastAsia"/>
          <w:color w:val="000000"/>
          <w:szCs w:val="21"/>
          <w:u w:val="single"/>
        </w:rPr>
        <w:t/>
      </w:r>
      <w:r>
        <w:rPr>
          <w:rFonts w:ascii="微软简仿宋" w:eastAsia="微软简仿宋" w:hint="eastAsia"/>
          <w:color w:val="000000"/>
          <w:szCs w:val="21"/>
          <w:u w:val="single"/>
        </w:rPr>
        <w:t xml:space="preserve"> </w:t>
      </w:r>
      <w:r>
        <w:rPr>
          <w:rFonts w:ascii="微软简仿宋" w:eastAsia="微软简仿宋" w:hAnsi="宋体" w:cs="宋体" w:hint="eastAsia"/>
          <w:kern w:val="0"/>
          <w:szCs w:val="21"/>
        </w:rPr>
        <w:t>个人投资者。</w:t>
      </w:r>
    </w:p>
    <w:p w14:paraId="40995D72" w14:textId="77777777" w:rsidR="00000000" w:rsidRDefault="00000000">
      <w:pPr>
        <w:pStyle w:val="a"/>
        <w:spacing w:line="360" w:lineRule="exact"/>
        <w:ind w:left="180" w:firstLineChars="200" w:firstLine="420"/>
        <w:rPr>
          <w:rFonts w:ascii="微软简仿宋" w:eastAsia="微软简仿宋" w:hAnsi="宋体" w:cs="宋体" w:hint="eastAsia"/>
          <w:kern w:val="0"/>
          <w:szCs w:val="21"/>
        </w:rPr>
      </w:pPr>
      <w:r>
        <w:rPr>
          <w:rFonts w:ascii="微软简仿宋" w:eastAsia="微软简仿宋" w:hAnsi="宋体" w:cs="宋体" w:hint="eastAsia"/>
          <w:kern w:val="0"/>
          <w:szCs w:val="21"/>
        </w:rPr>
        <w:t>示例：假设投资者投资本金为10,000元人民币，</w:t>
      </w:r>
      <w:r>
        <w:rPr>
          <w:rFonts w:ascii="微软简仿宋" w:eastAsia="微软简仿宋" w:hAnsi="宋体" w:cs="宋体" w:hint="eastAsia"/>
          <w:b/>
          <w:kern w:val="0"/>
          <w:szCs w:val="21"/>
        </w:rPr>
        <w:t>最不利投资情形</w:t>
      </w:r>
      <w:r>
        <w:rPr>
          <w:rFonts w:ascii="微软简仿宋" w:eastAsia="微软简仿宋" w:hAnsi="宋体" w:cs="宋体" w:hint="eastAsia"/>
          <w:kern w:val="0"/>
          <w:szCs w:val="21"/>
        </w:rPr>
        <w:t>下投资者</w:t>
      </w:r>
      <w:r>
        <w:rPr>
          <w:rFonts w:ascii="微软简仿宋" w:eastAsia="微软简仿宋" w:hint="eastAsia"/>
          <w:szCs w:val="21"/>
        </w:rPr>
        <w:t>将</w:t>
      </w:r>
      <w:r>
        <w:rPr>
          <w:rFonts w:ascii="微软简仿宋" w:eastAsia="微软简仿宋"/>
          <w:szCs w:val="21"/>
        </w:rPr>
        <w:t>无法获得理财收益，甚至损失</w:t>
      </w:r>
      <w:r>
        <w:rPr>
          <w:rFonts w:ascii="微软简仿宋" w:eastAsia="微软简仿宋" w:hint="eastAsia"/>
          <w:szCs w:val="21"/>
        </w:rPr>
        <w:t>全部</w:t>
      </w:r>
      <w:r>
        <w:rPr>
          <w:rFonts w:ascii="微软简仿宋" w:eastAsia="微软简仿宋"/>
          <w:szCs w:val="21"/>
        </w:rPr>
        <w:t>理财本金</w:t>
      </w:r>
      <w:r>
        <w:rPr>
          <w:rFonts w:ascii="微软简仿宋" w:eastAsia="微软简仿宋" w:hint="eastAsia"/>
          <w:szCs w:val="21"/>
        </w:rPr>
        <w:t>。</w:t>
      </w:r>
    </w:p>
    <w:p w14:paraId="56A2AA77"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Ansi="宋体" w:cs="宋体" w:hint="eastAsia"/>
          <w:kern w:val="0"/>
          <w:szCs w:val="21"/>
        </w:rPr>
        <w:t>3.</w:t>
      </w:r>
      <w:r>
        <w:rPr>
          <w:rFonts w:ascii="微软简仿宋" w:eastAsia="微软简仿宋" w:hAnsi="宋体" w:cs="宋体" w:hint="eastAsia"/>
          <w:b/>
          <w:kern w:val="0"/>
          <w:szCs w:val="21"/>
        </w:rPr>
        <w:t>理财产品有投资风险，不保证理财本金和理财收益，您应当充分认识投资风险，谨慎投资。</w:t>
      </w:r>
      <w:r>
        <w:rPr>
          <w:rFonts w:ascii="微软简仿宋" w:eastAsia="微软简仿宋" w:hint="eastAsia"/>
          <w:szCs w:val="21"/>
        </w:rPr>
        <w:t>各风险等级</w:t>
      </w:r>
      <w:r>
        <w:rPr>
          <w:rFonts w:ascii="微软简仿宋" w:eastAsia="微软简仿宋" w:hAnsi="宋体" w:cs="宋体" w:hint="eastAsia"/>
          <w:kern w:val="0"/>
          <w:szCs w:val="21"/>
        </w:rPr>
        <w:t>理财</w:t>
      </w:r>
      <w:r>
        <w:rPr>
          <w:rFonts w:ascii="微软简仿宋" w:eastAsia="微软简仿宋" w:hint="eastAsia"/>
          <w:szCs w:val="21"/>
        </w:rPr>
        <w:t>产品的风险水平告知如下（产品风险等级为内部评级，仅供参考）：</w:t>
      </w:r>
    </w:p>
    <w:tbl>
      <w:tblPr>
        <w:tblW w:w="0" w:type="auto"/>
        <w:jc w:val="center"/>
        <w:tblInd w:w="0" w:type="dxa"/>
        <w:tblLayout w:type="fixed"/>
        <w:tblLook w:val="0000" w:firstRow="0" w:lastRow="0" w:firstColumn="0" w:lastColumn="0" w:noHBand="0" w:noVBand="0"/>
      </w:tblPr>
      <w:tblGrid>
        <w:gridCol w:w="1250"/>
        <w:gridCol w:w="1275"/>
        <w:gridCol w:w="5358"/>
      </w:tblGrid>
      <w:tr w:rsidR="00000000" w14:paraId="505416DE" w14:textId="77777777">
        <w:trPr>
          <w:trHeight w:val="375"/>
          <w:tblHeader/>
          <w:jc w:val="center"/>
        </w:trPr>
        <w:tc>
          <w:tcPr>
            <w:tcW w:w="1250" w:type="dxa"/>
            <w:tcBorders>
              <w:top w:val="single" w:sz="4" w:space="0" w:color="auto"/>
              <w:left w:val="single" w:sz="4" w:space="0" w:color="auto"/>
              <w:bottom w:val="single" w:sz="4" w:space="0" w:color="auto"/>
              <w:right w:val="single" w:sz="4" w:space="0" w:color="auto"/>
            </w:tcBorders>
            <w:vAlign w:val="center"/>
          </w:tcPr>
          <w:p w14:paraId="39727F15"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风险等级</w:t>
            </w:r>
          </w:p>
        </w:tc>
        <w:tc>
          <w:tcPr>
            <w:tcW w:w="1275" w:type="dxa"/>
            <w:tcBorders>
              <w:top w:val="single" w:sz="4" w:space="0" w:color="auto"/>
              <w:left w:val="nil"/>
              <w:bottom w:val="single" w:sz="4" w:space="0" w:color="auto"/>
              <w:right w:val="single" w:sz="4" w:space="0" w:color="auto"/>
            </w:tcBorders>
            <w:vAlign w:val="center"/>
          </w:tcPr>
          <w:p w14:paraId="78821906"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风险水平</w:t>
            </w:r>
          </w:p>
        </w:tc>
        <w:tc>
          <w:tcPr>
            <w:tcW w:w="5358" w:type="dxa"/>
            <w:tcBorders>
              <w:top w:val="single" w:sz="4" w:space="0" w:color="auto"/>
              <w:left w:val="nil"/>
              <w:bottom w:val="single" w:sz="4" w:space="0" w:color="auto"/>
              <w:right w:val="single" w:sz="4" w:space="0" w:color="auto"/>
            </w:tcBorders>
            <w:vAlign w:val="center"/>
          </w:tcPr>
          <w:p w14:paraId="3206F790"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风险说明</w:t>
            </w:r>
          </w:p>
        </w:tc>
      </w:tr>
      <w:tr w:rsidR="00000000" w14:paraId="20AB5281" w14:textId="77777777">
        <w:trPr>
          <w:trHeight w:val="409"/>
          <w:jc w:val="center"/>
        </w:trPr>
        <w:tc>
          <w:tcPr>
            <w:tcW w:w="1250" w:type="dxa"/>
            <w:tcBorders>
              <w:top w:val="nil"/>
              <w:left w:val="single" w:sz="4" w:space="0" w:color="auto"/>
              <w:bottom w:val="single" w:sz="4" w:space="0" w:color="auto"/>
              <w:right w:val="single" w:sz="4" w:space="0" w:color="auto"/>
            </w:tcBorders>
            <w:vAlign w:val="center"/>
          </w:tcPr>
          <w:p w14:paraId="44FE2E65"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PR1级</w:t>
            </w:r>
          </w:p>
        </w:tc>
        <w:tc>
          <w:tcPr>
            <w:tcW w:w="1275" w:type="dxa"/>
            <w:tcBorders>
              <w:top w:val="nil"/>
              <w:left w:val="nil"/>
              <w:bottom w:val="single" w:sz="4" w:space="0" w:color="auto"/>
              <w:right w:val="single" w:sz="4" w:space="0" w:color="auto"/>
            </w:tcBorders>
            <w:vAlign w:val="center"/>
          </w:tcPr>
          <w:p w14:paraId="6646BA2C"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很低</w:t>
            </w:r>
          </w:p>
        </w:tc>
        <w:tc>
          <w:tcPr>
            <w:tcW w:w="5358" w:type="dxa"/>
            <w:tcBorders>
              <w:top w:val="nil"/>
              <w:left w:val="nil"/>
              <w:bottom w:val="single" w:sz="4" w:space="0" w:color="auto"/>
              <w:right w:val="single" w:sz="4" w:space="0" w:color="auto"/>
            </w:tcBorders>
            <w:vAlign w:val="center"/>
          </w:tcPr>
          <w:p w14:paraId="42610FE3" w14:textId="77777777" w:rsidR="00000000" w:rsidRDefault="00000000">
            <w:pPr>
              <w:widowControl/>
              <w:ind w:firstLineChars="200" w:firstLine="420"/>
              <w:jc w:val="left"/>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产品不保障本金。产品结构简单，业绩及净值的波动率低，投资标的流动性很好，本金损失概率很低。</w:t>
            </w:r>
          </w:p>
        </w:tc>
      </w:tr>
      <w:tr w:rsidR="00000000" w14:paraId="44B58748" w14:textId="77777777">
        <w:trPr>
          <w:trHeight w:val="402"/>
          <w:jc w:val="center"/>
        </w:trPr>
        <w:tc>
          <w:tcPr>
            <w:tcW w:w="1250" w:type="dxa"/>
            <w:tcBorders>
              <w:top w:val="nil"/>
              <w:left w:val="single" w:sz="4" w:space="0" w:color="auto"/>
              <w:bottom w:val="single" w:sz="4" w:space="0" w:color="auto"/>
              <w:right w:val="single" w:sz="4" w:space="0" w:color="auto"/>
            </w:tcBorders>
            <w:vAlign w:val="center"/>
          </w:tcPr>
          <w:p w14:paraId="6788ECF0"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PR2级</w:t>
            </w:r>
          </w:p>
        </w:tc>
        <w:tc>
          <w:tcPr>
            <w:tcW w:w="1275" w:type="dxa"/>
            <w:tcBorders>
              <w:top w:val="nil"/>
              <w:left w:val="nil"/>
              <w:bottom w:val="single" w:sz="4" w:space="0" w:color="auto"/>
              <w:right w:val="single" w:sz="4" w:space="0" w:color="auto"/>
            </w:tcBorders>
            <w:vAlign w:val="center"/>
          </w:tcPr>
          <w:p w14:paraId="0AF6975F"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较低</w:t>
            </w:r>
          </w:p>
        </w:tc>
        <w:tc>
          <w:tcPr>
            <w:tcW w:w="5358" w:type="dxa"/>
            <w:tcBorders>
              <w:top w:val="nil"/>
              <w:left w:val="nil"/>
              <w:bottom w:val="single" w:sz="4" w:space="0" w:color="auto"/>
              <w:right w:val="single" w:sz="4" w:space="0" w:color="auto"/>
            </w:tcBorders>
            <w:vAlign w:val="center"/>
          </w:tcPr>
          <w:p w14:paraId="3119C55E" w14:textId="77777777" w:rsidR="00000000" w:rsidRDefault="00000000">
            <w:pPr>
              <w:widowControl/>
              <w:ind w:firstLineChars="200" w:firstLine="420"/>
              <w:jc w:val="left"/>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产品不保障本金。产品结构较简单，业绩及净值的波动率较低，投资标的流动性好，本金损失概率较低。</w:t>
            </w:r>
          </w:p>
        </w:tc>
      </w:tr>
      <w:tr w:rsidR="00000000" w14:paraId="424F2A3F" w14:textId="77777777">
        <w:trPr>
          <w:trHeight w:val="436"/>
          <w:jc w:val="center"/>
        </w:trPr>
        <w:tc>
          <w:tcPr>
            <w:tcW w:w="1250" w:type="dxa"/>
            <w:tcBorders>
              <w:top w:val="nil"/>
              <w:left w:val="single" w:sz="4" w:space="0" w:color="auto"/>
              <w:bottom w:val="single" w:sz="4" w:space="0" w:color="auto"/>
              <w:right w:val="single" w:sz="4" w:space="0" w:color="auto"/>
            </w:tcBorders>
            <w:vAlign w:val="center"/>
          </w:tcPr>
          <w:p w14:paraId="0313B0B9" w14:textId="77777777" w:rsidR="00000000" w:rsidRDefault="00000000">
            <w:pPr>
              <w:keepNext/>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lastRenderedPageBreak/>
              <w:t>PR3级</w:t>
            </w:r>
          </w:p>
        </w:tc>
        <w:tc>
          <w:tcPr>
            <w:tcW w:w="1275" w:type="dxa"/>
            <w:tcBorders>
              <w:top w:val="nil"/>
              <w:left w:val="nil"/>
              <w:bottom w:val="single" w:sz="4" w:space="0" w:color="auto"/>
              <w:right w:val="single" w:sz="4" w:space="0" w:color="auto"/>
            </w:tcBorders>
            <w:vAlign w:val="center"/>
          </w:tcPr>
          <w:p w14:paraId="256F5B56" w14:textId="77777777" w:rsidR="00000000" w:rsidRDefault="00000000">
            <w:pPr>
              <w:keepNext/>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适中</w:t>
            </w:r>
          </w:p>
        </w:tc>
        <w:tc>
          <w:tcPr>
            <w:tcW w:w="5358" w:type="dxa"/>
            <w:tcBorders>
              <w:top w:val="nil"/>
              <w:left w:val="nil"/>
              <w:bottom w:val="single" w:sz="4" w:space="0" w:color="auto"/>
              <w:right w:val="single" w:sz="4" w:space="0" w:color="auto"/>
            </w:tcBorders>
            <w:vAlign w:val="center"/>
          </w:tcPr>
          <w:p w14:paraId="3C0FB994" w14:textId="77777777" w:rsidR="00000000" w:rsidRDefault="00000000">
            <w:pPr>
              <w:keepNext/>
              <w:widowControl/>
              <w:ind w:firstLineChars="200" w:firstLine="420"/>
              <w:jc w:val="left"/>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产品不保障本金。产品结构一般，业绩及净值的波动率较高，投资标的流动性较好，本金存在一定的损失概率。</w:t>
            </w:r>
          </w:p>
        </w:tc>
      </w:tr>
      <w:tr w:rsidR="00000000" w14:paraId="355908D6" w14:textId="77777777">
        <w:trPr>
          <w:trHeight w:val="643"/>
          <w:jc w:val="center"/>
        </w:trPr>
        <w:tc>
          <w:tcPr>
            <w:tcW w:w="1250" w:type="dxa"/>
            <w:tcBorders>
              <w:top w:val="nil"/>
              <w:left w:val="single" w:sz="4" w:space="0" w:color="auto"/>
              <w:bottom w:val="single" w:sz="4" w:space="0" w:color="auto"/>
              <w:right w:val="single" w:sz="4" w:space="0" w:color="auto"/>
            </w:tcBorders>
            <w:vAlign w:val="center"/>
          </w:tcPr>
          <w:p w14:paraId="721497AA"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PR4级</w:t>
            </w:r>
          </w:p>
        </w:tc>
        <w:tc>
          <w:tcPr>
            <w:tcW w:w="1275" w:type="dxa"/>
            <w:tcBorders>
              <w:top w:val="nil"/>
              <w:left w:val="nil"/>
              <w:bottom w:val="single" w:sz="4" w:space="0" w:color="auto"/>
              <w:right w:val="single" w:sz="4" w:space="0" w:color="auto"/>
            </w:tcBorders>
            <w:vAlign w:val="center"/>
          </w:tcPr>
          <w:p w14:paraId="1B0B3A5D"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较高</w:t>
            </w:r>
          </w:p>
        </w:tc>
        <w:tc>
          <w:tcPr>
            <w:tcW w:w="5358" w:type="dxa"/>
            <w:tcBorders>
              <w:top w:val="nil"/>
              <w:left w:val="nil"/>
              <w:bottom w:val="single" w:sz="4" w:space="0" w:color="auto"/>
              <w:right w:val="single" w:sz="4" w:space="0" w:color="auto"/>
            </w:tcBorders>
            <w:vAlign w:val="center"/>
          </w:tcPr>
          <w:p w14:paraId="18CAC0F4" w14:textId="77777777" w:rsidR="00000000" w:rsidRDefault="00000000">
            <w:pPr>
              <w:widowControl/>
              <w:ind w:firstLineChars="200" w:firstLine="420"/>
              <w:jc w:val="left"/>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产品不保障本金。产品结构较复杂，业绩及净值的波动率高，投资标的流动性较差，本金损失的概率较高。</w:t>
            </w:r>
          </w:p>
        </w:tc>
      </w:tr>
      <w:tr w:rsidR="00000000" w14:paraId="02FDBD71" w14:textId="77777777">
        <w:trPr>
          <w:trHeight w:val="646"/>
          <w:jc w:val="center"/>
        </w:trPr>
        <w:tc>
          <w:tcPr>
            <w:tcW w:w="1250" w:type="dxa"/>
            <w:tcBorders>
              <w:top w:val="nil"/>
              <w:left w:val="single" w:sz="4" w:space="0" w:color="auto"/>
              <w:bottom w:val="single" w:sz="4" w:space="0" w:color="auto"/>
              <w:right w:val="single" w:sz="4" w:space="0" w:color="auto"/>
            </w:tcBorders>
            <w:vAlign w:val="center"/>
          </w:tcPr>
          <w:p w14:paraId="33B4DC6C"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PR5级</w:t>
            </w:r>
          </w:p>
        </w:tc>
        <w:tc>
          <w:tcPr>
            <w:tcW w:w="1275" w:type="dxa"/>
            <w:tcBorders>
              <w:top w:val="nil"/>
              <w:left w:val="nil"/>
              <w:bottom w:val="single" w:sz="4" w:space="0" w:color="auto"/>
              <w:right w:val="single" w:sz="4" w:space="0" w:color="auto"/>
            </w:tcBorders>
            <w:vAlign w:val="center"/>
          </w:tcPr>
          <w:p w14:paraId="3C78FD8A"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高</w:t>
            </w:r>
          </w:p>
        </w:tc>
        <w:tc>
          <w:tcPr>
            <w:tcW w:w="5358" w:type="dxa"/>
            <w:tcBorders>
              <w:top w:val="nil"/>
              <w:left w:val="nil"/>
              <w:bottom w:val="single" w:sz="4" w:space="0" w:color="auto"/>
              <w:right w:val="single" w:sz="4" w:space="0" w:color="auto"/>
            </w:tcBorders>
            <w:vAlign w:val="center"/>
          </w:tcPr>
          <w:p w14:paraId="08A37CF7" w14:textId="77777777" w:rsidR="00000000" w:rsidRDefault="00000000">
            <w:pPr>
              <w:ind w:firstLineChars="200" w:firstLine="420"/>
              <w:jc w:val="left"/>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产品不保障本金。产品结构复杂，业绩及净值的波动率很高，投资标的流动性差，本金损失概率高。</w:t>
            </w:r>
          </w:p>
        </w:tc>
      </w:tr>
    </w:tbl>
    <w:p w14:paraId="5B5943E2" w14:textId="77777777" w:rsidR="00000000" w:rsidRDefault="00000000">
      <w:pPr>
        <w:pStyle w:val="a"/>
        <w:spacing w:line="360" w:lineRule="exact"/>
        <w:ind w:left="180" w:firstLineChars="200" w:firstLine="420"/>
        <w:rPr>
          <w:rFonts w:ascii="微软简仿宋" w:eastAsia="微软简仿宋" w:hAnsi="宋体" w:cs="宋体" w:hint="eastAsia"/>
          <w:kern w:val="0"/>
          <w:szCs w:val="21"/>
        </w:rPr>
      </w:pPr>
    </w:p>
    <w:p w14:paraId="0A8E18E9" w14:textId="77777777" w:rsidR="00000000" w:rsidRDefault="00000000">
      <w:pPr>
        <w:pStyle w:val="a"/>
        <w:spacing w:line="360" w:lineRule="exact"/>
        <w:ind w:left="180" w:firstLineChars="200" w:firstLine="420"/>
        <w:rPr>
          <w:rFonts w:ascii="微软简仿宋" w:eastAsia="微软简仿宋" w:hAnsi="宋体" w:cs="宋体" w:hint="eastAsia"/>
          <w:kern w:val="0"/>
          <w:szCs w:val="21"/>
        </w:rPr>
      </w:pPr>
      <w:r>
        <w:rPr>
          <w:rFonts w:ascii="微软简仿宋" w:eastAsia="微软简仿宋" w:hAnsi="宋体" w:cs="宋体" w:hint="eastAsia"/>
          <w:kern w:val="0"/>
          <w:szCs w:val="21"/>
        </w:rPr>
        <w:t>您的风险承受能力评估结果为</w:t>
      </w:r>
      <w:r>
        <w:rPr>
          <w:rFonts w:ascii="微软简仿宋" w:hAnsi="宋体" w:cs="宋体" w:hint="eastAsia"/>
          <w:color w:val="000000"/>
          <w:szCs w:val="21"/>
          <w:u w:val="single"/>
        </w:rPr>
        <w:t xml:space="preserve">　</w:t>
      </w:r>
      <w:r>
        <w:rPr>
          <w:rFonts w:ascii="微软简仿宋" w:eastAsia="微软简仿宋" w:hint="eastAsia"/>
          <w:color w:val="000000"/>
          <w:szCs w:val="21"/>
          <w:u w:val="single"/>
        </w:rPr>
        <w:t xml:space="preserve">      </w:t>
      </w:r>
      <w:r>
        <w:rPr>
          <w:rFonts w:ascii="微软简仿宋" w:eastAsia="微软简仿宋" w:hAnsi="宋体" w:cs="宋体" w:hint="eastAsia"/>
          <w:kern w:val="0"/>
          <w:szCs w:val="21"/>
        </w:rPr>
        <w:t>，</w:t>
      </w:r>
      <w:r>
        <w:rPr>
          <w:rFonts w:ascii="微软简仿宋" w:eastAsia="微软简仿宋" w:hAnsi="宋体" w:cs="宋体"/>
          <w:b/>
          <w:bCs/>
          <w:kern w:val="0"/>
          <w:szCs w:val="21"/>
        </w:rPr>
        <w:t>如影响您风险承受能力的因素发生变化，请及时完成风险承受能力评估</w:t>
      </w:r>
      <w:r>
        <w:rPr>
          <w:rFonts w:ascii="微软简仿宋" w:eastAsia="微软简仿宋" w:hAnsi="宋体" w:cs="宋体"/>
          <w:kern w:val="0"/>
          <w:szCs w:val="21"/>
        </w:rPr>
        <w:t>。</w:t>
      </w:r>
    </w:p>
    <w:p w14:paraId="085E6B07" w14:textId="77777777" w:rsidR="00000000" w:rsidRDefault="00000000">
      <w:pPr>
        <w:pStyle w:val="a"/>
        <w:spacing w:line="360" w:lineRule="exact"/>
        <w:ind w:left="180" w:firstLineChars="200" w:firstLine="400"/>
        <w:rPr>
          <w:rFonts w:ascii="微软简仿宋" w:eastAsia="微软简仿宋" w:hAnsi="宋体" w:cs="宋体" w:hint="eastAsia"/>
          <w:kern w:val="0"/>
          <w:sz w:val="20"/>
          <w:szCs w:val="20"/>
        </w:rPr>
      </w:pPr>
      <w:r>
        <w:rPr>
          <w:rFonts w:ascii="微软简仿宋" w:eastAsia="微软简仿宋" w:hAnsi="宋体" w:cs="宋体" w:hint="eastAsia"/>
          <w:kern w:val="0"/>
          <w:sz w:val="20"/>
          <w:szCs w:val="20"/>
        </w:rPr>
        <w:t>4.</w:t>
      </w:r>
      <w:r>
        <w:rPr>
          <w:rFonts w:ascii="微软简仿宋" w:eastAsia="微软简仿宋" w:hAnsi="宋体" w:cs="宋体" w:hint="eastAsia"/>
          <w:b/>
          <w:bCs/>
          <w:kern w:val="0"/>
          <w:sz w:val="20"/>
          <w:szCs w:val="20"/>
        </w:rPr>
        <w:t>独立投资决定：</w:t>
      </w:r>
      <w:bookmarkStart w:id="1" w:name="_Hlk76302160"/>
      <w:r>
        <w:rPr>
          <w:rFonts w:ascii="微软简仿宋" w:eastAsia="微软简仿宋" w:hAnsi="宋体" w:cs="宋体" w:hint="eastAsia"/>
          <w:kern w:val="0"/>
          <w:sz w:val="20"/>
          <w:szCs w:val="20"/>
        </w:rPr>
        <w:t>华夏理财及</w:t>
      </w:r>
      <w:r>
        <w:rPr>
          <w:rFonts w:ascii="微软简仿宋" w:eastAsia="微软简仿宋" w:hint="eastAsia"/>
          <w:szCs w:val="21"/>
        </w:rPr>
        <w:t>代销机构</w:t>
      </w:r>
      <w:r>
        <w:rPr>
          <w:rFonts w:ascii="微软简仿宋" w:eastAsia="微软简仿宋" w:hAnsi="宋体" w:cs="宋体" w:hint="eastAsia"/>
          <w:kern w:val="0"/>
          <w:sz w:val="20"/>
          <w:szCs w:val="20"/>
        </w:rPr>
        <w:t>仅向您提供产品信息和投资建议</w:t>
      </w:r>
      <w:bookmarkEnd w:id="1"/>
      <w:r>
        <w:rPr>
          <w:rFonts w:ascii="微软简仿宋" w:eastAsia="微软简仿宋" w:hAnsi="宋体" w:cs="宋体" w:hint="eastAsia"/>
          <w:kern w:val="0"/>
          <w:sz w:val="20"/>
          <w:szCs w:val="20"/>
        </w:rPr>
        <w:t>，请您确定本次购买是自行判断并独立做出投资决定</w:t>
      </w:r>
      <w:r>
        <w:rPr>
          <w:rFonts w:ascii="微软简仿宋" w:eastAsia="微软简仿宋" w:hAnsi="宋体" w:cs="宋体" w:hint="eastAsia"/>
          <w:kern w:val="0"/>
          <w:szCs w:val="21"/>
        </w:rPr>
        <w:t>，</w:t>
      </w:r>
      <w:r>
        <w:rPr>
          <w:rFonts w:ascii="微软简仿宋" w:eastAsia="微软简仿宋" w:hint="eastAsia"/>
          <w:szCs w:val="21"/>
        </w:rPr>
        <w:t>将资金委托给产品管理人运作是</w:t>
      </w:r>
      <w:r>
        <w:rPr>
          <w:rFonts w:ascii="微软简仿宋" w:eastAsia="微软简仿宋" w:hAnsi="宋体" w:cs="宋体" w:hint="eastAsia"/>
          <w:kern w:val="0"/>
          <w:szCs w:val="21"/>
        </w:rPr>
        <w:t>您</w:t>
      </w:r>
      <w:r>
        <w:rPr>
          <w:rFonts w:ascii="微软简仿宋" w:eastAsia="微软简仿宋" w:hint="eastAsia"/>
          <w:szCs w:val="21"/>
        </w:rPr>
        <w:t>真实的意思表示</w:t>
      </w:r>
      <w:r>
        <w:rPr>
          <w:rFonts w:ascii="微软简仿宋" w:eastAsia="微软简仿宋" w:hAnsi="宋体" w:cs="宋体" w:hint="eastAsia"/>
          <w:kern w:val="0"/>
          <w:sz w:val="20"/>
          <w:szCs w:val="20"/>
        </w:rPr>
        <w:t>。</w:t>
      </w:r>
    </w:p>
    <w:p w14:paraId="293CB0DA" w14:textId="77777777" w:rsidR="00000000" w:rsidRDefault="00000000">
      <w:pPr>
        <w:pStyle w:val="a"/>
        <w:spacing w:line="360" w:lineRule="exact"/>
        <w:ind w:right="420" w:firstLineChars="588" w:firstLine="1235"/>
        <w:jc w:val="right"/>
        <w:rPr>
          <w:rFonts w:ascii="微软简仿宋" w:eastAsia="微软简仿宋" w:hint="eastAsia"/>
          <w:b/>
          <w:szCs w:val="21"/>
        </w:rPr>
      </w:pPr>
    </w:p>
    <w:p w14:paraId="185975B6" w14:textId="77777777" w:rsidR="00000000" w:rsidRDefault="00000000">
      <w:pPr>
        <w:pStyle w:val="a"/>
        <w:spacing w:line="360" w:lineRule="exact"/>
        <w:ind w:right="420" w:firstLineChars="588" w:firstLine="1235"/>
        <w:jc w:val="right"/>
        <w:rPr>
          <w:rFonts w:ascii="微软简仿宋" w:eastAsia="微软简仿宋" w:hint="eastAsia"/>
          <w:b/>
          <w:szCs w:val="21"/>
        </w:rPr>
      </w:pPr>
    </w:p>
    <w:p w14:paraId="3B058AC7" w14:textId="77777777" w:rsidR="00000000" w:rsidRDefault="00000000">
      <w:pPr>
        <w:pStyle w:val="a"/>
        <w:spacing w:line="360" w:lineRule="exact"/>
        <w:ind w:right="420" w:firstLineChars="588" w:firstLine="1235"/>
        <w:jc w:val="right"/>
        <w:rPr>
          <w:rFonts w:ascii="微软简仿宋" w:eastAsia="微软简仿宋" w:hint="eastAsia"/>
          <w:b/>
          <w:szCs w:val="21"/>
        </w:rPr>
      </w:pPr>
      <w:r>
        <w:rPr>
          <w:rFonts w:ascii="微软简仿宋" w:eastAsia="微软简仿宋" w:hint="eastAsia"/>
          <w:b/>
          <w:szCs w:val="21"/>
        </w:rPr>
        <w:t>风险揭示方：华夏理财有限责任公司</w:t>
      </w:r>
    </w:p>
    <w:p w14:paraId="5EA9CEF4" w14:textId="77777777" w:rsidR="00000000" w:rsidRDefault="00000000">
      <w:pPr>
        <w:pStyle w:val="a"/>
        <w:spacing w:line="360" w:lineRule="exact"/>
        <w:ind w:right="420" w:firstLineChars="588" w:firstLine="1235"/>
        <w:jc w:val="right"/>
        <w:rPr>
          <w:rFonts w:ascii="微软简仿宋" w:eastAsia="微软简仿宋" w:hint="eastAsia"/>
          <w:b/>
          <w:szCs w:val="21"/>
        </w:rPr>
      </w:pPr>
    </w:p>
    <w:p w14:paraId="33755E9A" w14:textId="77777777" w:rsidR="00000000" w:rsidRDefault="00000000">
      <w:pPr>
        <w:pStyle w:val="a"/>
        <w:spacing w:line="360" w:lineRule="exact"/>
        <w:ind w:right="420" w:firstLineChars="588" w:firstLine="1235"/>
        <w:jc w:val="right"/>
        <w:rPr>
          <w:rFonts w:ascii="微软简仿宋" w:eastAsia="微软简仿宋"/>
          <w:b/>
          <w:szCs w:val="21"/>
        </w:rPr>
      </w:pPr>
    </w:p>
    <w:p w14:paraId="38BB0C5E" w14:textId="77777777" w:rsidR="00000000" w:rsidRDefault="00000000">
      <w:pPr>
        <w:pStyle w:val="a"/>
        <w:spacing w:line="360" w:lineRule="exact"/>
        <w:ind w:right="420" w:firstLineChars="588" w:firstLine="1235"/>
        <w:jc w:val="right"/>
        <w:rPr>
          <w:rFonts w:ascii="微软简仿宋" w:eastAsia="微软简仿宋" w:hint="eastAsia"/>
          <w:b/>
          <w:szCs w:val="21"/>
        </w:rPr>
      </w:pPr>
    </w:p>
    <w:p w14:paraId="7AD6447E" w14:textId="77777777" w:rsidR="00000000" w:rsidRDefault="00000000">
      <w:pPr>
        <w:pStyle w:val="a"/>
        <w:spacing w:line="360" w:lineRule="exact"/>
        <w:jc w:val="center"/>
        <w:rPr>
          <w:rFonts w:ascii="微软简标宋" w:eastAsia="微软简标宋" w:hint="eastAsia"/>
          <w:sz w:val="28"/>
          <w:szCs w:val="28"/>
        </w:rPr>
      </w:pPr>
      <w:r>
        <w:rPr>
          <w:rFonts w:ascii="微软简标宋" w:eastAsia="微软简标宋" w:hint="eastAsia"/>
          <w:sz w:val="28"/>
          <w:szCs w:val="28"/>
        </w:rPr>
        <w:t>客户风险确认栏</w:t>
      </w:r>
    </w:p>
    <w:p w14:paraId="090E8785" w14:textId="77777777" w:rsidR="00000000" w:rsidRDefault="00000000">
      <w:pPr>
        <w:pStyle w:val="a"/>
        <w:spacing w:line="360" w:lineRule="exact"/>
        <w:ind w:firstLineChars="200" w:firstLine="420"/>
        <w:rPr>
          <w:rFonts w:ascii="宋体" w:hAnsi="宋体" w:cs="宋体" w:hint="eastAsia"/>
          <w:szCs w:val="21"/>
        </w:rPr>
      </w:pPr>
      <w:r>
        <w:rPr>
          <w:rFonts w:ascii="微软简仿宋" w:eastAsia="微软简仿宋" w:hint="eastAsia"/>
          <w:szCs w:val="21"/>
        </w:rPr>
        <w:t>本人收到并详细阅读了理财产品说明书、投资协议书、销售（代理销售）协议书、风险揭示书和投资者权益须知等销售文件，产品销售人员已根据文件内容，清楚解释有关产品的特点、投资风险和最不利的投资情形，本人已清楚了解产品的特点和理财风险，独立做出投资决策</w:t>
      </w:r>
      <w:r>
        <w:rPr>
          <w:rFonts w:ascii="宋体" w:hAnsi="宋体" w:cs="宋体" w:hint="eastAsia"/>
          <w:szCs w:val="21"/>
        </w:rPr>
        <w:t>。</w:t>
      </w:r>
    </w:p>
    <w:p w14:paraId="0D71A29B" w14:textId="77777777" w:rsidR="00000000" w:rsidRDefault="00000000">
      <w:pPr>
        <w:pStyle w:val="a"/>
        <w:spacing w:line="360" w:lineRule="exact"/>
        <w:ind w:firstLineChars="200" w:firstLine="420"/>
        <w:rPr>
          <w:rFonts w:ascii="微软简仿宋" w:eastAsia="微软简仿宋"/>
          <w:szCs w:val="21"/>
        </w:rPr>
      </w:pPr>
      <w:r>
        <w:rPr>
          <w:rFonts w:ascii="微软简仿宋" w:eastAsia="微软简仿宋"/>
          <w:szCs w:val="21"/>
        </w:rPr>
        <w:t>本人承诺投资理财产品使用的资金</w:t>
      </w:r>
      <w:r>
        <w:rPr>
          <w:rFonts w:ascii="微软简仿宋" w:eastAsia="微软简仿宋" w:hint="eastAsia"/>
          <w:szCs w:val="21"/>
        </w:rPr>
        <w:t>为自有资金，</w:t>
      </w:r>
      <w:r>
        <w:rPr>
          <w:rFonts w:ascii="微软简仿宋" w:eastAsia="微软简仿宋"/>
          <w:szCs w:val="21"/>
        </w:rPr>
        <w:t>来源合法合规，并且系为合法之目的投资本理财产品，而非为洗钱等违法犯罪之目的，本人将配合</w:t>
      </w:r>
      <w:r>
        <w:rPr>
          <w:rFonts w:ascii="微软简仿宋" w:eastAsia="微软简仿宋" w:hint="eastAsia"/>
          <w:szCs w:val="21"/>
        </w:rPr>
        <w:t>华夏</w:t>
      </w:r>
      <w:r>
        <w:rPr>
          <w:rFonts w:ascii="微软简仿宋" w:eastAsia="微软简仿宋"/>
          <w:szCs w:val="21"/>
        </w:rPr>
        <w:t>理财</w:t>
      </w:r>
      <w:r>
        <w:rPr>
          <w:rFonts w:ascii="微软简仿宋" w:eastAsia="微软简仿宋" w:hint="eastAsia"/>
          <w:szCs w:val="21"/>
        </w:rPr>
        <w:t>、</w:t>
      </w:r>
      <w:r>
        <w:rPr>
          <w:rFonts w:ascii="微软简仿宋" w:eastAsia="微软简仿宋"/>
          <w:szCs w:val="21"/>
        </w:rPr>
        <w:t>代销机构开展客户身份识别</w:t>
      </w:r>
      <w:r>
        <w:rPr>
          <w:rFonts w:ascii="微软简仿宋" w:eastAsia="微软简仿宋" w:hint="eastAsia"/>
          <w:szCs w:val="21"/>
        </w:rPr>
        <w:t>、</w:t>
      </w:r>
      <w:r>
        <w:rPr>
          <w:rFonts w:ascii="微软简仿宋" w:eastAsia="微软简仿宋"/>
          <w:szCs w:val="21"/>
        </w:rPr>
        <w:t>尽职调查等反洗钱活动及其他法律法规规定事项</w:t>
      </w:r>
      <w:r>
        <w:rPr>
          <w:rFonts w:ascii="微软简仿宋" w:eastAsia="微软简仿宋" w:hint="eastAsia"/>
          <w:szCs w:val="21"/>
        </w:rPr>
        <w:t>，</w:t>
      </w:r>
      <w:r>
        <w:rPr>
          <w:rFonts w:ascii="微软简仿宋" w:eastAsia="微软简仿宋"/>
          <w:szCs w:val="21"/>
        </w:rPr>
        <w:t>及时、真实、准确、完整提供身份及资金来源等信息</w:t>
      </w:r>
      <w:r>
        <w:rPr>
          <w:rFonts w:ascii="微软简仿宋" w:eastAsia="微软简仿宋" w:hint="eastAsia"/>
          <w:szCs w:val="21"/>
        </w:rPr>
        <w:t>，</w:t>
      </w:r>
      <w:r>
        <w:rPr>
          <w:rFonts w:ascii="微软简仿宋" w:eastAsia="微软简仿宋"/>
          <w:szCs w:val="21"/>
        </w:rPr>
        <w:t>并同意华夏理财</w:t>
      </w:r>
      <w:r>
        <w:rPr>
          <w:rFonts w:ascii="微软简仿宋" w:eastAsia="微软简仿宋" w:hint="eastAsia"/>
          <w:szCs w:val="21"/>
        </w:rPr>
        <w:t>、代销机构根据法律法规、监管规定和销售文件的约定使用本人提供的相关信息</w:t>
      </w:r>
      <w:r>
        <w:rPr>
          <w:rFonts w:ascii="微软简仿宋" w:eastAsia="微软简仿宋"/>
          <w:szCs w:val="21"/>
        </w:rPr>
        <w:t>。</w:t>
      </w:r>
    </w:p>
    <w:p w14:paraId="5B77CB01" w14:textId="77777777" w:rsidR="00000000" w:rsidRDefault="00000000">
      <w:pPr>
        <w:pStyle w:val="a"/>
        <w:spacing w:line="360" w:lineRule="exact"/>
        <w:ind w:firstLineChars="200" w:firstLine="420"/>
        <w:rPr>
          <w:rFonts w:ascii="微软简仿宋" w:eastAsia="微软简仿宋" w:hint="eastAsia"/>
          <w:szCs w:val="21"/>
        </w:rPr>
      </w:pPr>
      <w:r>
        <w:rPr>
          <w:rFonts w:ascii="仿宋" w:eastAsia="仿宋" w:hAnsi="仿宋" w:hint="eastAsia"/>
          <w:bCs/>
          <w:szCs w:val="21"/>
        </w:rPr>
        <w:t>□</w:t>
      </w:r>
      <w:r>
        <w:rPr>
          <w:rFonts w:ascii="微软简仿宋" w:eastAsia="微软简仿宋" w:hint="eastAsia"/>
          <w:szCs w:val="21"/>
        </w:rPr>
        <w:t>本人知悉并确认本理财产品的代销机构可能包含华夏银行股份有限公司，其为华夏理财的控股股东，二者存在关联关系。如因关联关系导致代销机构对本理财产品未能进行独立、审慎判断或放松准入管理，可能存在代销机构未能独立、尽责的风险。</w:t>
      </w:r>
    </w:p>
    <w:p w14:paraId="1DB3D622" w14:textId="77777777" w:rsidR="00000000" w:rsidRDefault="00000000">
      <w:pPr>
        <w:pStyle w:val="a"/>
        <w:spacing w:line="360" w:lineRule="exact"/>
        <w:ind w:firstLineChars="196" w:firstLine="412"/>
        <w:rPr>
          <w:rFonts w:ascii="Cambria" w:eastAsia="微软简仿宋" w:hAnsi="Cambria" w:hint="eastAsia"/>
          <w:b/>
          <w:szCs w:val="21"/>
        </w:rPr>
      </w:pPr>
      <w:r>
        <w:rPr>
          <w:rFonts w:ascii="微软简仿宋" w:eastAsia="微软简仿宋" w:hint="eastAsia"/>
          <w:b/>
          <w:szCs w:val="21"/>
        </w:rPr>
        <w:t>经销售机构的</w:t>
      </w:r>
      <w:r>
        <w:rPr>
          <w:rFonts w:ascii="微软简仿宋" w:eastAsia="微软简仿宋"/>
          <w:b/>
          <w:szCs w:val="21"/>
        </w:rPr>
        <w:t>风险承受能力评估，本人</w:t>
      </w:r>
      <w:r>
        <w:rPr>
          <w:rFonts w:ascii="微软简仿宋" w:eastAsia="微软简仿宋" w:hint="eastAsia"/>
          <w:b/>
          <w:szCs w:val="21"/>
        </w:rPr>
        <w:t>确认</w:t>
      </w:r>
      <w:r>
        <w:rPr>
          <w:rFonts w:ascii="微软简仿宋" w:eastAsia="微软简仿宋"/>
          <w:b/>
          <w:szCs w:val="21"/>
        </w:rPr>
        <w:t>风险承受能力</w:t>
      </w:r>
      <w:r>
        <w:rPr>
          <w:rFonts w:ascii="微软简仿宋" w:eastAsia="微软简仿宋" w:hint="eastAsia"/>
          <w:b/>
          <w:szCs w:val="21"/>
        </w:rPr>
        <w:t>评估结果</w:t>
      </w:r>
      <w:r>
        <w:rPr>
          <w:rFonts w:ascii="微软简仿宋" w:eastAsia="微软简仿宋"/>
          <w:b/>
          <w:szCs w:val="21"/>
        </w:rPr>
        <w:t>为</w:t>
      </w:r>
      <w:r>
        <w:rPr>
          <w:rFonts w:ascii="Cambria" w:eastAsia="微软简仿宋" w:hAnsi="Cambria" w:hint="eastAsia"/>
          <w:b/>
          <w:szCs w:val="21"/>
        </w:rPr>
        <w:t>_______</w:t>
      </w:r>
      <w:r>
        <w:rPr>
          <w:rFonts w:ascii="Cambria" w:eastAsia="微软简仿宋" w:hAnsi="Cambria" w:hint="eastAsia"/>
          <w:b/>
          <w:szCs w:val="21"/>
        </w:rPr>
        <w:t>。</w:t>
      </w:r>
    </w:p>
    <w:p w14:paraId="172A97FE" w14:textId="77777777" w:rsidR="00000000" w:rsidRDefault="00000000">
      <w:pPr>
        <w:pStyle w:val="a"/>
        <w:spacing w:line="360" w:lineRule="exact"/>
        <w:ind w:firstLineChars="200" w:firstLine="420"/>
        <w:rPr>
          <w:rFonts w:ascii="微软简仿宋" w:eastAsia="微软简仿宋" w:hint="eastAsia"/>
          <w:szCs w:val="21"/>
        </w:rPr>
      </w:pPr>
      <w:r>
        <w:rPr>
          <w:rFonts w:ascii="微软简仿宋" w:eastAsia="微软简仿宋" w:hint="eastAsia"/>
          <w:szCs w:val="21"/>
        </w:rPr>
        <w:t>本人同时确认如下：（客户需全文抄录风险确认语句并签字确认）</w:t>
      </w:r>
    </w:p>
    <w:p w14:paraId="5815A33E" w14:textId="77777777" w:rsidR="00000000" w:rsidRDefault="00000000">
      <w:pPr>
        <w:pStyle w:val="a"/>
        <w:spacing w:line="360" w:lineRule="exact"/>
        <w:ind w:firstLineChars="196" w:firstLine="412"/>
        <w:rPr>
          <w:rFonts w:ascii="微软简仿宋" w:eastAsia="微软简仿宋" w:hint="eastAsia"/>
          <w:szCs w:val="21"/>
        </w:rPr>
      </w:pPr>
      <w:r>
        <w:rPr>
          <w:rFonts w:ascii="微软简仿宋" w:eastAsia="微软简仿宋" w:hint="eastAsia"/>
          <w:b/>
          <w:szCs w:val="21"/>
        </w:rPr>
        <w:t>本人已经阅读风险揭示，愿意承担投资风险</w:t>
      </w:r>
      <w:r>
        <w:rPr>
          <w:rFonts w:ascii="微软简仿宋" w:eastAsia="微软简仿宋" w:hint="eastAsia"/>
          <w:szCs w:val="21"/>
        </w:rPr>
        <w:t>。</w:t>
      </w:r>
    </w:p>
    <w:p w14:paraId="512475A9" w14:textId="77777777" w:rsidR="00000000" w:rsidRDefault="00000000">
      <w:pPr>
        <w:pStyle w:val="a"/>
        <w:spacing w:line="360" w:lineRule="exact"/>
        <w:ind w:firstLineChars="104" w:firstLine="333"/>
        <w:rPr>
          <w:rFonts w:ascii="宋体" w:hAnsi="宋体" w:cs="宋体"/>
          <w:sz w:val="32"/>
          <w:szCs w:val="32"/>
        </w:rPr>
      </w:pP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 xml:space="preserve">□。                                                       </w:t>
      </w:r>
    </w:p>
    <w:p w14:paraId="7EC2C30F" w14:textId="77777777" w:rsidR="00000000" w:rsidRDefault="00000000">
      <w:pPr>
        <w:pStyle w:val="a"/>
        <w:spacing w:line="360" w:lineRule="exact"/>
        <w:ind w:firstLineChars="200" w:firstLine="420"/>
        <w:rPr>
          <w:rFonts w:ascii="微软简仿宋" w:eastAsia="微软简仿宋"/>
          <w:szCs w:val="21"/>
        </w:rPr>
      </w:pPr>
      <w:r>
        <w:rPr>
          <w:rFonts w:ascii="微软简仿宋" w:eastAsia="微软简仿宋" w:hint="eastAsia"/>
          <w:szCs w:val="21"/>
        </w:rPr>
        <w:t>客户</w:t>
      </w:r>
      <w:r>
        <w:rPr>
          <w:rFonts w:ascii="微软简仿宋" w:eastAsia="微软简仿宋"/>
          <w:szCs w:val="21"/>
        </w:rPr>
        <w:t>通过</w:t>
      </w:r>
      <w:r>
        <w:rPr>
          <w:rFonts w:ascii="微软简仿宋" w:eastAsia="微软简仿宋" w:hint="eastAsia"/>
          <w:szCs w:val="21"/>
        </w:rPr>
        <w:t>华夏理财/代销机构</w:t>
      </w:r>
      <w:r>
        <w:rPr>
          <w:rFonts w:ascii="微软简仿宋" w:eastAsia="微软简仿宋"/>
          <w:szCs w:val="21"/>
        </w:rPr>
        <w:t>电子渠道自行确认后生效，即视为客户已阅读并</w:t>
      </w:r>
      <w:r>
        <w:rPr>
          <w:rFonts w:ascii="微软简仿宋" w:eastAsia="微软简仿宋" w:hint="eastAsia"/>
          <w:szCs w:val="21"/>
        </w:rPr>
        <w:t>清楚</w:t>
      </w:r>
      <w:r>
        <w:rPr>
          <w:rFonts w:ascii="微软简仿宋" w:eastAsia="微软简仿宋"/>
          <w:szCs w:val="21"/>
        </w:rPr>
        <w:t>风险</w:t>
      </w:r>
      <w:r>
        <w:rPr>
          <w:rFonts w:ascii="微软简仿宋" w:eastAsia="微软简仿宋" w:hint="eastAsia"/>
          <w:szCs w:val="21"/>
        </w:rPr>
        <w:t>揭</w:t>
      </w:r>
      <w:r>
        <w:rPr>
          <w:rFonts w:ascii="微软简仿宋" w:eastAsia="微软简仿宋"/>
          <w:szCs w:val="21"/>
        </w:rPr>
        <w:t>示</w:t>
      </w:r>
      <w:r>
        <w:rPr>
          <w:rFonts w:ascii="微软简仿宋" w:eastAsia="微软简仿宋" w:hint="eastAsia"/>
          <w:szCs w:val="21"/>
        </w:rPr>
        <w:t>，</w:t>
      </w:r>
      <w:r>
        <w:rPr>
          <w:rFonts w:ascii="微软简仿宋" w:eastAsia="微软简仿宋"/>
          <w:szCs w:val="21"/>
        </w:rPr>
        <w:t>愿意承担投资风险</w:t>
      </w:r>
      <w:r>
        <w:rPr>
          <w:rFonts w:ascii="微软简仿宋" w:eastAsia="微软简仿宋" w:hint="eastAsia"/>
          <w:szCs w:val="21"/>
        </w:rPr>
        <w:t>。</w:t>
      </w:r>
    </w:p>
    <w:p w14:paraId="10C22185" w14:textId="77777777" w:rsidR="00000000" w:rsidRDefault="00000000">
      <w:pPr>
        <w:pStyle w:val="a"/>
        <w:spacing w:line="360" w:lineRule="exact"/>
        <w:ind w:firstLineChars="200" w:firstLine="640"/>
        <w:rPr>
          <w:rFonts w:ascii="宋体" w:hAnsi="宋体" w:cs="宋体" w:hint="eastAsia"/>
          <w:sz w:val="32"/>
          <w:szCs w:val="32"/>
          <w:u w:val="single"/>
        </w:rPr>
      </w:pPr>
    </w:p>
    <w:p w14:paraId="028CA397" w14:textId="77777777" w:rsidR="00000000" w:rsidRDefault="00000000">
      <w:pPr>
        <w:pStyle w:val="a"/>
        <w:spacing w:line="360" w:lineRule="exact"/>
        <w:ind w:firstLineChars="3000" w:firstLine="6300"/>
        <w:rPr>
          <w:rFonts w:ascii="微软简仿宋" w:eastAsia="微软简仿宋" w:hint="eastAsia"/>
          <w:szCs w:val="21"/>
        </w:rPr>
      </w:pPr>
      <w:r>
        <w:rPr>
          <w:rFonts w:ascii="微软简仿宋" w:eastAsia="微软简仿宋" w:hint="eastAsia"/>
          <w:szCs w:val="21"/>
        </w:rPr>
        <w:lastRenderedPageBreak/>
        <w:t>客户（签字）：</w:t>
      </w:r>
    </w:p>
    <w:p w14:paraId="686C9B24" w14:textId="77777777" w:rsidR="00000000" w:rsidRDefault="00000000">
      <w:pPr>
        <w:pStyle w:val="a"/>
        <w:spacing w:line="360" w:lineRule="exact"/>
        <w:jc w:val="center"/>
        <w:rPr>
          <w:rFonts w:ascii="微软简标宋" w:eastAsia="微软简标宋" w:hAnsi="宋体" w:cs="宋体" w:hint="eastAsia"/>
          <w:sz w:val="28"/>
          <w:szCs w:val="28"/>
        </w:rPr>
      </w:pPr>
      <w:r>
        <w:rPr>
          <w:rFonts w:ascii="宋体" w:hAnsi="宋体" w:cs="宋体" w:hint="eastAsia"/>
          <w:szCs w:val="21"/>
        </w:rPr>
        <w:t xml:space="preserve">                                                      </w:t>
      </w:r>
      <w:r>
        <w:rPr>
          <w:rFonts w:ascii="微软简仿宋" w:eastAsia="微软简仿宋" w:hint="eastAsia"/>
          <w:szCs w:val="21"/>
        </w:rPr>
        <w:t>日期：</w:t>
      </w:r>
      <w:r>
        <w:rPr>
          <w:rFonts w:ascii="微软简仿宋" w:eastAsia="微软简仿宋" w:hAnsi="宋体" w:cs="宋体" w:hint="eastAsia"/>
          <w:szCs w:val="21"/>
        </w:rPr>
        <w:t xml:space="preserve"> </w:t>
      </w:r>
      <w:r>
        <w:rPr>
          <w:rFonts w:ascii="宋体" w:hAnsi="宋体" w:cs="宋体" w:hint="eastAsia"/>
          <w:szCs w:val="21"/>
        </w:rPr>
        <w:t xml:space="preserve"> </w:t>
      </w:r>
      <w:r>
        <w:rPr>
          <w:rFonts w:ascii="微软简仿宋" w:eastAsia="微软简仿宋" w:hAnsi="宋体" w:cs="宋体" w:hint="eastAsia"/>
          <w:szCs w:val="21"/>
        </w:rPr>
        <w:t xml:space="preserve"> </w:t>
      </w:r>
      <w:r>
        <w:rPr>
          <w:rFonts w:ascii="宋体" w:hAnsi="宋体" w:cs="宋体" w:hint="eastAsia"/>
          <w:szCs w:val="21"/>
        </w:rPr>
        <w:t xml:space="preserve"> </w:t>
      </w:r>
      <w:r>
        <w:rPr>
          <w:rFonts w:ascii="微软简仿宋" w:eastAsia="微软简仿宋" w:hAnsi="宋体" w:cs="宋体" w:hint="eastAsia"/>
          <w:szCs w:val="21"/>
        </w:rPr>
        <w:t xml:space="preserve">年 </w:t>
      </w:r>
      <w:r>
        <w:rPr>
          <w:rFonts w:ascii="宋体" w:hAnsi="宋体" w:cs="宋体" w:hint="eastAsia"/>
          <w:szCs w:val="21"/>
        </w:rPr>
        <w:t xml:space="preserve"> </w:t>
      </w:r>
      <w:r>
        <w:rPr>
          <w:rFonts w:ascii="微软简仿宋" w:eastAsia="微软简仿宋" w:hAnsi="宋体" w:cs="宋体" w:hint="eastAsia"/>
          <w:szCs w:val="21"/>
        </w:rPr>
        <w:t xml:space="preserve">  月    日</w:t>
      </w:r>
    </w:p>
    <w:p w14:paraId="29889244" w14:textId="77777777" w:rsidR="00304DAF" w:rsidRDefault="00304DAF">
      <w:pPr>
        <w:pStyle w:val="a"/>
        <w:jc w:val="right"/>
        <w:rPr>
          <w:rFonts w:ascii="微软简仿宋" w:eastAsia="微软简仿宋" w:hint="eastAsia"/>
          <w:szCs w:val="21"/>
        </w:rPr>
      </w:pPr>
    </w:p>
    <w:p>
      <w:pPr>
        <w:pStyle w:val="a"/>
        <w:pageBreakBefore w:val="true"/>
      </w:pPr>
    </w:p>
    <w:p w14:paraId="761B8F4B" w14:textId="247D75D5" w:rsidR="00000000" w:rsidRDefault="005E287A">
      <w:pPr>
        <w:pStyle w:val="311d08e0"/>
        <w:rPr>
          <w:rFonts w:ascii="微软简标宋" w:eastAsia="微软简标宋" w:hint="eastAsia"/>
          <w:sz w:val="28"/>
          <w:szCs w:val="28"/>
        </w:rPr>
      </w:pPr>
      <w:r>
        <w:rPr>
          <w:rFonts w:ascii="微软简仿宋" w:eastAsia="微软简仿宋"/>
          <w:noProof/>
          <w:sz w:val="32"/>
          <w:szCs w:val="32"/>
        </w:rPr>
        <w:drawing>
          <wp:inline distT="0" distB="0" distL="0" distR="0" wp14:anchorId="638D5AD4" wp14:editId="6841042A">
            <wp:extent cx="2767330" cy="467360"/>
            <wp:effectExtent l="0" t="0" r="0" b="0"/>
            <wp:docPr id="2"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767330" cy="467360"/>
                    </a:xfrm>
                    <a:prstGeom prst="rect">
                      <a:avLst/>
                    </a:prstGeom>
                    <a:noFill/>
                    <a:ln>
                      <a:noFill/>
                    </a:ln>
                  </pic:spPr>
                </pic:pic>
              </a:graphicData>
            </a:graphic>
          </wp:inline>
        </w:drawing>
      </w:r>
    </w:p>
    <w:p w14:paraId="1A551A92" w14:textId="77777777" w:rsidR="00000000" w:rsidRDefault="00000000">
      <w:pPr>
        <w:pStyle w:val="311d08e0"/>
        <w:numPr>
          <w:ins w:id="0" w:author="张晓华" w:date="2021-07-12T15:01:00Z"/>
        </w:numPr>
        <w:spacing w:line="360" w:lineRule="exact"/>
        <w:jc w:val="left"/>
        <w:rPr>
          <w:rFonts w:hint="eastAsia"/>
        </w:rPr>
      </w:pPr>
    </w:p>
    <w:p w14:paraId="4DE92349" w14:textId="77777777" w:rsidR="00000000" w:rsidRDefault="00000000">
      <w:pPr>
        <w:pStyle w:val="311d08e0"/>
        <w:numPr>
          <w:ins w:id="1" w:author="张晓华" w:date="2021-07-12T15:01:00Z"/>
        </w:numPr>
        <w:spacing w:line="360" w:lineRule="exact"/>
        <w:jc w:val="center"/>
        <w:rPr>
          <w:rFonts w:ascii="微软简标宋" w:eastAsia="微软简标宋" w:hint="eastAsia"/>
          <w:sz w:val="32"/>
        </w:rPr>
      </w:pPr>
      <w:r>
        <w:rPr>
          <w:rFonts w:ascii="微软简标宋" w:eastAsia="微软简标宋" w:hint="eastAsia"/>
          <w:sz w:val="32"/>
        </w:rPr>
        <w:t>华夏理财有限责任公司个人理财产品</w:t>
      </w:r>
      <w:r>
        <w:rPr>
          <w:rFonts w:ascii="微软简标宋" w:eastAsia="微软简标宋" w:hint="eastAsia"/>
          <w:sz w:val="32"/>
          <w:szCs w:val="32"/>
        </w:rPr>
        <w:t>投资者</w:t>
      </w:r>
      <w:r>
        <w:rPr>
          <w:rFonts w:ascii="微软简标宋" w:eastAsia="微软简标宋" w:hint="eastAsia"/>
          <w:sz w:val="32"/>
        </w:rPr>
        <w:t>权益须知</w:t>
      </w:r>
    </w:p>
    <w:p w14:paraId="03FB95F8" w14:textId="77777777" w:rsidR="00000000" w:rsidRDefault="00000000">
      <w:pPr>
        <w:pStyle w:val="311d08e0"/>
        <w:numPr>
          <w:ins w:id="2" w:author="张晓华" w:date="2021-07-12T15:01:00Z"/>
        </w:numPr>
        <w:spacing w:line="360" w:lineRule="exact"/>
        <w:jc w:val="center"/>
        <w:rPr>
          <w:rFonts w:ascii="微软简标宋" w:eastAsia="微软简标宋" w:hint="eastAsia"/>
          <w:sz w:val="32"/>
        </w:rPr>
      </w:pPr>
      <w:r>
        <w:rPr>
          <w:rFonts w:ascii="微软简标宋" w:eastAsia="微软简标宋" w:hint="eastAsia"/>
          <w:sz w:val="32"/>
        </w:rPr>
        <w:t>（适用于代销机构）</w:t>
      </w:r>
    </w:p>
    <w:p w14:paraId="65B4F487" w14:textId="77777777" w:rsidR="00000000" w:rsidRDefault="00000000">
      <w:pPr>
        <w:pStyle w:val="311d08e0"/>
        <w:spacing w:line="360" w:lineRule="exact"/>
        <w:rPr>
          <w:rFonts w:ascii="微软简标宋" w:eastAsia="微软简标宋" w:hAnsi="宋体" w:cs="宋体" w:hint="eastAsia"/>
          <w:sz w:val="24"/>
        </w:rPr>
      </w:pPr>
    </w:p>
    <w:p w14:paraId="6A15CA0A" w14:textId="77777777" w:rsidR="00000000" w:rsidRDefault="00000000">
      <w:pPr>
        <w:pStyle w:val="311d08e0"/>
        <w:spacing w:line="360" w:lineRule="exact"/>
        <w:jc w:val="center"/>
        <w:rPr>
          <w:rFonts w:ascii="微软简标宋" w:eastAsia="微软简标宋" w:hAnsi="宋体" w:cs="宋体" w:hint="eastAsia"/>
          <w:sz w:val="24"/>
        </w:rPr>
      </w:pPr>
    </w:p>
    <w:p w14:paraId="60F4CA28" w14:textId="77777777" w:rsidR="00000000" w:rsidRDefault="00000000">
      <w:pPr>
        <w:pStyle w:val="311d08e0"/>
        <w:spacing w:line="360" w:lineRule="exact"/>
        <w:ind w:left="180"/>
        <w:rPr>
          <w:rFonts w:ascii="微软简仿宋" w:eastAsia="微软简仿宋" w:hint="eastAsia"/>
          <w:szCs w:val="21"/>
        </w:rPr>
      </w:pPr>
      <w:r>
        <w:rPr>
          <w:rFonts w:ascii="微软简仿宋" w:eastAsia="微软简仿宋" w:hint="eastAsia"/>
          <w:szCs w:val="21"/>
        </w:rPr>
        <w:t>尊敬的投资者：</w:t>
      </w:r>
    </w:p>
    <w:p w14:paraId="29FC4948" w14:textId="77777777" w:rsidR="00000000" w:rsidRDefault="00000000">
      <w:pPr>
        <w:pStyle w:val="311d08e0"/>
        <w:spacing w:line="360" w:lineRule="exact"/>
        <w:ind w:left="180" w:firstLineChars="200" w:firstLine="420"/>
        <w:rPr>
          <w:rFonts w:ascii="微软简仿宋" w:eastAsia="微软简仿宋" w:hint="eastAsia"/>
          <w:szCs w:val="21"/>
        </w:rPr>
      </w:pPr>
      <w:r>
        <w:rPr>
          <w:rFonts w:ascii="微软简仿宋" w:eastAsia="微软简仿宋" w:hint="eastAsia"/>
          <w:szCs w:val="21"/>
        </w:rPr>
        <w:t>为方便您办理理财业务，请仔细阅读以下内容，如有问题请及时联系</w:t>
      </w:r>
      <w:r>
        <w:rPr>
          <w:rFonts w:ascii="微软简仿宋" w:eastAsia="微软简仿宋" w:hAnsi="宋体" w:hint="eastAsia"/>
          <w:b/>
          <w:szCs w:val="21"/>
        </w:rPr>
        <w:t>□</w:t>
      </w:r>
      <w:r>
        <w:rPr>
          <w:rFonts w:ascii="微软简仿宋" w:eastAsia="微软简仿宋" w:hAnsi="宋体" w:hint="eastAsia"/>
          <w:b/>
          <w:szCs w:val="21"/>
          <w:u w:val="single"/>
        </w:rPr>
        <w:t xml:space="preserve">     </w:t>
      </w:r>
      <w:r>
        <w:rPr>
          <w:rFonts w:ascii="微软简仿宋" w:eastAsia="微软简仿宋" w:hAnsi="宋体" w:hint="eastAsia"/>
          <w:b/>
          <w:szCs w:val="21"/>
        </w:rPr>
        <w:t>、□</w:t>
      </w:r>
      <w:r>
        <w:rPr>
          <w:rFonts w:ascii="微软简仿宋" w:eastAsia="微软简仿宋" w:hAnsi="宋体"/>
          <w:b/>
          <w:szCs w:val="21"/>
        </w:rPr>
        <w:t>华夏银行全国统一投资者服务热线（</w:t>
      </w:r>
      <w:r>
        <w:rPr>
          <w:rFonts w:ascii="微软简仿宋" w:eastAsia="微软简仿宋" w:hAnsi="宋体" w:hint="eastAsia"/>
          <w:b/>
          <w:szCs w:val="21"/>
        </w:rPr>
        <w:t>95</w:t>
      </w:r>
      <w:r>
        <w:rPr>
          <w:rFonts w:ascii="微软简仿宋" w:eastAsia="微软简仿宋" w:hAnsi="宋体"/>
          <w:b/>
          <w:szCs w:val="21"/>
        </w:rPr>
        <w:t>577）</w:t>
      </w:r>
      <w:r>
        <w:rPr>
          <w:rFonts w:ascii="微软简仿宋" w:eastAsia="微软简仿宋" w:hAnsi="宋体" w:hint="eastAsia"/>
          <w:b/>
          <w:szCs w:val="21"/>
        </w:rPr>
        <w:t>□或</w:t>
      </w:r>
      <w:r>
        <w:rPr>
          <w:rFonts w:ascii="微软简仿宋" w:eastAsia="微软简仿宋" w:hAnsi="宋体" w:hint="eastAsia"/>
          <w:b/>
          <w:szCs w:val="21"/>
          <w:u w:val="single"/>
        </w:rPr>
        <w:t xml:space="preserve">  </w:t>
      </w:r>
      <w:r w:rsidR="00975ED0">
        <w:rPr>
          <w:rFonts w:ascii="微软简仿宋" w:eastAsia="微软简仿宋" w:hAnsi="宋体" w:hint="eastAsia"/>
          <w:b/>
          <w:szCs w:val="21"/>
          <w:u w:val="single"/>
        </w:rPr>
        <w:t>南粤银行</w:t>
      </w:r>
      <w:r>
        <w:rPr>
          <w:rFonts w:ascii="微软简仿宋" w:eastAsia="微软简仿宋" w:hAnsi="宋体" w:hint="eastAsia"/>
          <w:b/>
          <w:szCs w:val="21"/>
          <w:u w:val="single"/>
        </w:rPr>
        <w:t xml:space="preserve">  </w:t>
      </w:r>
      <w:r>
        <w:rPr>
          <w:rFonts w:ascii="微软简仿宋" w:eastAsia="微软简仿宋" w:hAnsi="宋体" w:hint="eastAsia"/>
          <w:b/>
          <w:szCs w:val="21"/>
        </w:rPr>
        <w:t>代销机构客户服务热线</w:t>
      </w:r>
      <w:r>
        <w:rPr>
          <w:rFonts w:ascii="微软简仿宋" w:eastAsia="微软简仿宋" w:hint="eastAsia"/>
          <w:szCs w:val="21"/>
        </w:rPr>
        <w:t>。</w:t>
      </w:r>
    </w:p>
    <w:p w14:paraId="4E942672" w14:textId="77777777" w:rsidR="00000000" w:rsidRDefault="00000000">
      <w:pPr>
        <w:pStyle w:val="311d08e0"/>
        <w:spacing w:line="360" w:lineRule="exact"/>
        <w:ind w:left="180" w:firstLineChars="200" w:firstLine="420"/>
        <w:rPr>
          <w:rFonts w:ascii="微软简仿宋" w:eastAsia="微软简仿宋" w:hint="eastAsia"/>
          <w:b/>
          <w:szCs w:val="21"/>
        </w:rPr>
      </w:pPr>
      <w:r>
        <w:rPr>
          <w:rFonts w:ascii="微软简仿宋" w:eastAsia="微软简仿宋" w:hint="eastAsia"/>
          <w:b/>
          <w:szCs w:val="21"/>
        </w:rPr>
        <w:t>本理财产品的发行人为华夏理财有限责任公司</w:t>
      </w:r>
      <w:r>
        <w:rPr>
          <w:rFonts w:ascii="微软简仿宋" w:eastAsia="微软简仿宋" w:hAnsi="Calibri" w:hint="eastAsia"/>
          <w:b/>
          <w:szCs w:val="21"/>
        </w:rPr>
        <w:t>（以下简称：华夏理财/本公司）</w:t>
      </w:r>
      <w:r>
        <w:rPr>
          <w:rFonts w:ascii="微软简仿宋" w:eastAsia="微软简仿宋" w:hint="eastAsia"/>
          <w:b/>
          <w:szCs w:val="21"/>
        </w:rPr>
        <w:t>，代销机构仅为本理财产品的代理销售人，非理财产品的发行机构与管理机构。</w:t>
      </w:r>
    </w:p>
    <w:p w14:paraId="2493D4B5" w14:textId="77777777" w:rsidR="00000000" w:rsidRDefault="00000000">
      <w:pPr>
        <w:pStyle w:val="311d08e0"/>
        <w:spacing w:line="360" w:lineRule="exact"/>
        <w:ind w:left="180" w:firstLineChars="200" w:firstLine="420"/>
        <w:rPr>
          <w:rFonts w:ascii="微软简仿宋" w:eastAsia="微软简仿宋" w:hint="eastAsia"/>
          <w:szCs w:val="21"/>
        </w:rPr>
      </w:pPr>
      <w:r>
        <w:rPr>
          <w:rFonts w:ascii="微软简仿宋" w:eastAsia="微软简仿宋" w:hint="eastAsia"/>
          <w:szCs w:val="21"/>
        </w:rPr>
        <w:t>一、理财业务的办理</w:t>
      </w:r>
    </w:p>
    <w:p w14:paraId="5653EFCE" w14:textId="77777777" w:rsidR="00000000" w:rsidRDefault="00000000">
      <w:pPr>
        <w:pStyle w:val="311d08e0"/>
        <w:spacing w:line="360" w:lineRule="exact"/>
        <w:ind w:left="180" w:firstLineChars="200" w:firstLine="420"/>
        <w:rPr>
          <w:rFonts w:ascii="微软简仿宋" w:eastAsia="微软简仿宋" w:hint="eastAsia"/>
          <w:szCs w:val="21"/>
        </w:rPr>
      </w:pPr>
      <w:r>
        <w:rPr>
          <w:rFonts w:ascii="微软简仿宋" w:eastAsia="微软简仿宋" w:hint="eastAsia"/>
          <w:szCs w:val="21"/>
        </w:rPr>
        <w:t>（1）投资者办理理财业务时，须指定一个银行账户作为理财资金账户（具体账户开户行须满足理财代销机构业务要求）。理财产品认/申购资金、兑付、赎回、分红等款项将通过该账户扣缴和收付。</w:t>
      </w:r>
    </w:p>
    <w:p w14:paraId="6D2399AF" w14:textId="77777777" w:rsidR="00000000" w:rsidRDefault="00000000">
      <w:pPr>
        <w:pStyle w:val="311d08e0"/>
        <w:spacing w:line="360" w:lineRule="exact"/>
        <w:ind w:left="180" w:firstLineChars="200" w:firstLine="420"/>
        <w:rPr>
          <w:rFonts w:ascii="微软简仿宋" w:eastAsia="微软简仿宋" w:hint="eastAsia"/>
          <w:szCs w:val="21"/>
        </w:rPr>
      </w:pPr>
      <w:r>
        <w:rPr>
          <w:rFonts w:ascii="微软简仿宋" w:eastAsia="微软简仿宋" w:hint="eastAsia"/>
          <w:szCs w:val="21"/>
        </w:rPr>
        <w:t>（2）投资者可通过代销机构营业网点、电子银行、APP等渠道办理理财业务，具体交易时间及办理流程以代销机构的业务规则为准。</w:t>
      </w:r>
    </w:p>
    <w:p w14:paraId="09CBC557" w14:textId="77777777" w:rsidR="00000000" w:rsidRDefault="00000000">
      <w:pPr>
        <w:pStyle w:val="311d08e0"/>
        <w:spacing w:line="360" w:lineRule="exact"/>
        <w:ind w:left="180" w:firstLineChars="200" w:firstLine="420"/>
        <w:rPr>
          <w:rFonts w:ascii="微软简仿宋" w:eastAsia="微软简仿宋" w:hint="eastAsia"/>
          <w:szCs w:val="21"/>
        </w:rPr>
      </w:pPr>
      <w:r>
        <w:rPr>
          <w:rFonts w:ascii="微软简仿宋" w:eastAsia="微软简仿宋" w:hint="eastAsia"/>
          <w:szCs w:val="21"/>
        </w:rPr>
        <w:t>（3）投资者选择投资符合自身需求及风险承受能力的理财产品后，须阅读并签署投资协议书、销售（代理销售）协议书、产品说明书、风险揭示书和投资者权益须知等文件。</w:t>
      </w:r>
    </w:p>
    <w:p w14:paraId="695E4A55" w14:textId="77777777" w:rsidR="00000000" w:rsidRDefault="00000000">
      <w:pPr>
        <w:pStyle w:val="311d08e0"/>
        <w:spacing w:line="360" w:lineRule="exact"/>
        <w:ind w:left="180" w:firstLineChars="200" w:firstLine="420"/>
        <w:rPr>
          <w:rFonts w:ascii="微软简仿宋" w:eastAsia="微软简仿宋" w:hint="eastAsia"/>
          <w:szCs w:val="21"/>
        </w:rPr>
      </w:pPr>
      <w:r>
        <w:rPr>
          <w:rFonts w:ascii="微软简仿宋" w:eastAsia="微软简仿宋" w:hint="eastAsia"/>
          <w:szCs w:val="21"/>
        </w:rPr>
        <w:t>（4）投资者提交认购/申购/预约认购/预约申购交易后，代销机构依据销售文件约定划款时间划款。</w:t>
      </w:r>
    </w:p>
    <w:p w14:paraId="615693C4" w14:textId="77777777" w:rsidR="00000000" w:rsidRDefault="00000000">
      <w:pPr>
        <w:pStyle w:val="311d08e0"/>
        <w:spacing w:line="360" w:lineRule="exact"/>
        <w:ind w:left="180" w:firstLineChars="200" w:firstLine="420"/>
        <w:rPr>
          <w:rFonts w:ascii="微软简仿宋" w:eastAsia="微软简仿宋" w:hint="eastAsia"/>
          <w:szCs w:val="21"/>
        </w:rPr>
      </w:pPr>
      <w:r>
        <w:rPr>
          <w:rFonts w:ascii="微软简仿宋" w:eastAsia="微软简仿宋" w:hint="eastAsia"/>
          <w:szCs w:val="21"/>
        </w:rPr>
        <w:t>（5）华夏理财按照销售文件约定的业务规则，受理交易申请并进行交易确认。投资者应及时查询确认结果。</w:t>
      </w:r>
    </w:p>
    <w:p w14:paraId="516FADD4" w14:textId="77777777" w:rsidR="00000000" w:rsidRDefault="00000000">
      <w:pPr>
        <w:pStyle w:val="311d08e0"/>
        <w:spacing w:line="360" w:lineRule="exact"/>
        <w:ind w:left="180" w:firstLineChars="200" w:firstLine="420"/>
        <w:rPr>
          <w:rFonts w:ascii="微软简仿宋" w:eastAsia="微软简仿宋" w:hint="eastAsia"/>
          <w:szCs w:val="21"/>
        </w:rPr>
      </w:pPr>
      <w:r>
        <w:rPr>
          <w:rFonts w:ascii="微软简仿宋" w:eastAsia="微软简仿宋" w:hint="eastAsia"/>
          <w:szCs w:val="21"/>
        </w:rPr>
        <w:t>（6）代销机构对业务办理流程另有约定的，以代销机构约定为准。</w:t>
      </w:r>
    </w:p>
    <w:p w14:paraId="446C7FDF" w14:textId="77777777" w:rsidR="00000000" w:rsidRDefault="00000000">
      <w:pPr>
        <w:pStyle w:val="311d08e0"/>
        <w:spacing w:line="360" w:lineRule="exact"/>
        <w:ind w:left="180" w:firstLineChars="200" w:firstLine="420"/>
        <w:rPr>
          <w:rFonts w:ascii="微软简仿宋" w:eastAsia="微软简仿宋" w:hint="eastAsia"/>
          <w:szCs w:val="21"/>
        </w:rPr>
      </w:pPr>
      <w:r>
        <w:rPr>
          <w:rFonts w:ascii="微软简仿宋" w:eastAsia="微软简仿宋" w:hint="eastAsia"/>
          <w:szCs w:val="21"/>
        </w:rPr>
        <w:t>二、风险</w:t>
      </w:r>
      <w:r>
        <w:rPr>
          <w:rFonts w:ascii="微软简仿宋" w:eastAsia="微软简仿宋"/>
          <w:szCs w:val="21"/>
        </w:rPr>
        <w:t>承受能力评估流程</w:t>
      </w:r>
    </w:p>
    <w:p w14:paraId="11727065" w14:textId="77777777" w:rsidR="00000000" w:rsidRDefault="00000000">
      <w:pPr>
        <w:pStyle w:val="311d08e0"/>
        <w:spacing w:line="360" w:lineRule="exact"/>
        <w:ind w:left="180" w:firstLineChars="200" w:firstLine="420"/>
        <w:rPr>
          <w:rFonts w:ascii="微软简仿宋" w:eastAsia="微软简仿宋" w:hint="eastAsia"/>
          <w:szCs w:val="21"/>
        </w:rPr>
      </w:pPr>
      <w:r>
        <w:rPr>
          <w:rFonts w:ascii="微软简仿宋" w:eastAsia="微软简仿宋" w:hint="eastAsia"/>
          <w:szCs w:val="21"/>
        </w:rPr>
        <w:t>您首次购买理财产品前，需要在理财代销机构营业网点或其他指定方式完成风险承受能力评估。该评估结果有效期一年，并将作为评价您是否适合购买相应理财产品的重要因素，您可以通过理财代销机构营业网点或网上银行、手机银行进行风险承受能力持续评估。您的评估结果超过一年后再次购买理财产品时，必须重新评估风险承受能力；如您发生可能影响自身风险承受能力的情形，再次购买理财产品时应当主动要求重新评估风险承受能力。</w:t>
      </w:r>
      <w:r>
        <w:rPr>
          <w:rFonts w:ascii="微软简仿宋" w:eastAsia="微软简仿宋" w:hint="eastAsia"/>
          <w:b/>
          <w:bCs/>
          <w:szCs w:val="21"/>
        </w:rPr>
        <w:t>未准确、如实进行风险承受能力评估可能对产品购买带来不利影响，华夏理财及理财代销机构对因此产生的后果不承担任何责任。</w:t>
      </w:r>
    </w:p>
    <w:p w14:paraId="6E4E991F" w14:textId="77777777" w:rsidR="00000000" w:rsidRDefault="00000000">
      <w:pPr>
        <w:pStyle w:val="311d08e0"/>
        <w:spacing w:line="360" w:lineRule="exact"/>
        <w:ind w:left="180" w:firstLineChars="200" w:firstLine="420"/>
        <w:rPr>
          <w:rFonts w:ascii="微软简仿宋" w:eastAsia="微软简仿宋" w:hint="eastAsia"/>
          <w:szCs w:val="21"/>
        </w:rPr>
      </w:pPr>
      <w:r>
        <w:rPr>
          <w:rFonts w:ascii="微软简仿宋" w:eastAsia="微软简仿宋" w:hint="eastAsia"/>
          <w:szCs w:val="21"/>
        </w:rPr>
        <w:t>华夏理财客户风险承受能力评级及风险特征描述、适合的产品风险等级告知如下：</w:t>
      </w:r>
    </w:p>
    <w:tbl>
      <w:tblPr>
        <w:tblW w:w="0" w:type="auto"/>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70"/>
        <w:gridCol w:w="5734"/>
        <w:gridCol w:w="1967"/>
      </w:tblGrid>
      <w:tr w:rsidR="00000000" w14:paraId="2486670D" w14:textId="77777777">
        <w:trPr>
          <w:trHeight w:val="309"/>
          <w:tblHeader/>
          <w:jc w:val="center"/>
        </w:trPr>
        <w:tc>
          <w:tcPr>
            <w:tcW w:w="1370" w:type="dxa"/>
            <w:vAlign w:val="center"/>
          </w:tcPr>
          <w:p w14:paraId="58553093" w14:textId="77777777" w:rsidR="00000000" w:rsidRDefault="00000000">
            <w:pPr>
              <w:adjustRightInd w:val="0"/>
              <w:snapToGrid w:val="0"/>
              <w:spacing w:line="300" w:lineRule="exact"/>
              <w:jc w:val="center"/>
              <w:rPr>
                <w:rFonts w:ascii="微软简仿宋" w:eastAsia="微软简仿宋" w:hint="eastAsia"/>
                <w:b/>
                <w:color w:val="000000"/>
                <w:kern w:val="0"/>
                <w:sz w:val="18"/>
                <w:szCs w:val="18"/>
              </w:rPr>
            </w:pPr>
            <w:r>
              <w:rPr>
                <w:rFonts w:ascii="微软简仿宋" w:eastAsia="微软简仿宋" w:hint="eastAsia"/>
                <w:b/>
                <w:color w:val="000000"/>
                <w:kern w:val="0"/>
                <w:sz w:val="18"/>
                <w:szCs w:val="18"/>
              </w:rPr>
              <w:t>评级类型</w:t>
            </w:r>
          </w:p>
        </w:tc>
        <w:tc>
          <w:tcPr>
            <w:tcW w:w="5734" w:type="dxa"/>
            <w:vAlign w:val="center"/>
          </w:tcPr>
          <w:p w14:paraId="57354A0C" w14:textId="77777777" w:rsidR="00000000" w:rsidRDefault="00000000">
            <w:pPr>
              <w:adjustRightInd w:val="0"/>
              <w:snapToGrid w:val="0"/>
              <w:spacing w:line="300" w:lineRule="exact"/>
              <w:jc w:val="center"/>
              <w:rPr>
                <w:rFonts w:ascii="微软简仿宋" w:eastAsia="微软简仿宋" w:hint="eastAsia"/>
                <w:b/>
                <w:color w:val="000000"/>
                <w:kern w:val="0"/>
                <w:sz w:val="18"/>
                <w:szCs w:val="18"/>
              </w:rPr>
            </w:pPr>
            <w:r>
              <w:rPr>
                <w:rFonts w:ascii="微软简仿宋" w:eastAsia="微软简仿宋" w:hint="eastAsia"/>
                <w:b/>
                <w:color w:val="000000"/>
                <w:kern w:val="0"/>
                <w:sz w:val="18"/>
                <w:szCs w:val="18"/>
              </w:rPr>
              <w:t>评级具体含义</w:t>
            </w:r>
          </w:p>
        </w:tc>
        <w:tc>
          <w:tcPr>
            <w:tcW w:w="1967" w:type="dxa"/>
            <w:vAlign w:val="center"/>
          </w:tcPr>
          <w:p w14:paraId="3266959D" w14:textId="77777777" w:rsidR="00000000" w:rsidRDefault="00000000">
            <w:pPr>
              <w:adjustRightInd w:val="0"/>
              <w:snapToGrid w:val="0"/>
              <w:spacing w:line="300" w:lineRule="exact"/>
              <w:jc w:val="center"/>
              <w:rPr>
                <w:rFonts w:ascii="微软简仿宋" w:eastAsia="微软简仿宋" w:hint="eastAsia"/>
                <w:b/>
                <w:color w:val="000000"/>
                <w:kern w:val="0"/>
                <w:sz w:val="18"/>
                <w:szCs w:val="18"/>
              </w:rPr>
            </w:pPr>
            <w:r>
              <w:rPr>
                <w:rFonts w:ascii="微软简仿宋" w:eastAsia="微软简仿宋" w:hint="eastAsia"/>
                <w:b/>
                <w:color w:val="000000"/>
                <w:kern w:val="0"/>
                <w:sz w:val="18"/>
                <w:szCs w:val="18"/>
              </w:rPr>
              <w:t>适合的产品风险等级（华夏理财内部评级）</w:t>
            </w:r>
          </w:p>
        </w:tc>
      </w:tr>
      <w:tr w:rsidR="00000000" w14:paraId="77784878" w14:textId="77777777">
        <w:trPr>
          <w:trHeight w:val="526"/>
          <w:jc w:val="center"/>
        </w:trPr>
        <w:tc>
          <w:tcPr>
            <w:tcW w:w="1370" w:type="dxa"/>
            <w:vAlign w:val="center"/>
          </w:tcPr>
          <w:p w14:paraId="532C2E58"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int="eastAsia"/>
                <w:color w:val="000000"/>
                <w:kern w:val="0"/>
                <w:sz w:val="18"/>
                <w:szCs w:val="18"/>
              </w:rPr>
              <w:t>CR1（谨慎型）</w:t>
            </w:r>
          </w:p>
        </w:tc>
        <w:tc>
          <w:tcPr>
            <w:tcW w:w="5734" w:type="dxa"/>
          </w:tcPr>
          <w:p w14:paraId="60FAD0E4" w14:textId="77777777" w:rsidR="00000000" w:rsidRDefault="00000000">
            <w:pPr>
              <w:adjustRightInd w:val="0"/>
              <w:snapToGrid w:val="0"/>
              <w:spacing w:line="260" w:lineRule="exact"/>
              <w:ind w:firstLineChars="200" w:firstLine="360"/>
              <w:rPr>
                <w:rFonts w:ascii="微软简仿宋" w:eastAsia="微软简仿宋" w:hint="eastAsia"/>
                <w:color w:val="000000"/>
                <w:kern w:val="0"/>
                <w:sz w:val="18"/>
                <w:szCs w:val="18"/>
              </w:rPr>
            </w:pPr>
            <w:r>
              <w:rPr>
                <w:rFonts w:ascii="微软简仿宋" w:eastAsia="微软简仿宋" w:hint="eastAsia"/>
                <w:color w:val="000000"/>
                <w:kern w:val="0"/>
                <w:sz w:val="18"/>
                <w:szCs w:val="18"/>
              </w:rPr>
              <w:t>低风险承受能力：您只能承受低程度的本金损失风险和收益波动，适合投资于本金损失概率低的投资工具。</w:t>
            </w:r>
          </w:p>
        </w:tc>
        <w:tc>
          <w:tcPr>
            <w:tcW w:w="1967" w:type="dxa"/>
            <w:vAlign w:val="center"/>
          </w:tcPr>
          <w:p w14:paraId="112C9C63"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int="eastAsia"/>
                <w:color w:val="000000"/>
                <w:kern w:val="0"/>
                <w:sz w:val="18"/>
                <w:szCs w:val="18"/>
              </w:rPr>
              <w:t>PR1级</w:t>
            </w:r>
          </w:p>
        </w:tc>
      </w:tr>
      <w:tr w:rsidR="00000000" w14:paraId="192E16AE" w14:textId="77777777">
        <w:trPr>
          <w:trHeight w:val="526"/>
          <w:jc w:val="center"/>
        </w:trPr>
        <w:tc>
          <w:tcPr>
            <w:tcW w:w="1370" w:type="dxa"/>
            <w:vAlign w:val="center"/>
          </w:tcPr>
          <w:p w14:paraId="5C8120DF"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int="eastAsia"/>
                <w:color w:val="000000"/>
                <w:kern w:val="0"/>
                <w:sz w:val="18"/>
                <w:szCs w:val="18"/>
              </w:rPr>
              <w:t>CR2（稳健型）</w:t>
            </w:r>
          </w:p>
        </w:tc>
        <w:tc>
          <w:tcPr>
            <w:tcW w:w="5734" w:type="dxa"/>
          </w:tcPr>
          <w:p w14:paraId="60D6FFD3" w14:textId="77777777" w:rsidR="00000000" w:rsidRDefault="00000000">
            <w:pPr>
              <w:adjustRightInd w:val="0"/>
              <w:snapToGrid w:val="0"/>
              <w:spacing w:line="260" w:lineRule="exact"/>
              <w:ind w:firstLineChars="200" w:firstLine="360"/>
              <w:rPr>
                <w:rFonts w:ascii="微软简仿宋" w:eastAsia="微软简仿宋" w:hint="eastAsia"/>
                <w:color w:val="000000"/>
                <w:kern w:val="0"/>
                <w:sz w:val="18"/>
                <w:szCs w:val="18"/>
              </w:rPr>
            </w:pPr>
            <w:r>
              <w:rPr>
                <w:rFonts w:ascii="微软简仿宋" w:eastAsia="微软简仿宋" w:hint="eastAsia"/>
                <w:color w:val="000000"/>
                <w:kern w:val="0"/>
                <w:sz w:val="18"/>
                <w:szCs w:val="18"/>
              </w:rPr>
              <w:t>中低风险承受能力：您愿意承受较低程度的本金损失风险和收益波动，以获取稳健的投资收益，适合投资于本金损失概率较低、具有一定升值潜力的投资工具。</w:t>
            </w:r>
          </w:p>
        </w:tc>
        <w:tc>
          <w:tcPr>
            <w:tcW w:w="1967" w:type="dxa"/>
            <w:vAlign w:val="center"/>
          </w:tcPr>
          <w:p w14:paraId="33212250"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int="eastAsia"/>
                <w:color w:val="000000"/>
                <w:kern w:val="0"/>
                <w:sz w:val="18"/>
                <w:szCs w:val="18"/>
              </w:rPr>
              <w:t>PR1级、PR2级</w:t>
            </w:r>
          </w:p>
        </w:tc>
      </w:tr>
      <w:tr w:rsidR="00000000" w14:paraId="6D30B949" w14:textId="77777777">
        <w:trPr>
          <w:trHeight w:val="542"/>
          <w:jc w:val="center"/>
        </w:trPr>
        <w:tc>
          <w:tcPr>
            <w:tcW w:w="1370" w:type="dxa"/>
            <w:vAlign w:val="center"/>
          </w:tcPr>
          <w:p w14:paraId="1828CCDB"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Ansi="宋体" w:cs="宋体" w:hint="eastAsia"/>
                <w:color w:val="000000"/>
                <w:kern w:val="0"/>
                <w:sz w:val="18"/>
                <w:szCs w:val="18"/>
              </w:rPr>
              <w:t>CR3（</w:t>
            </w:r>
            <w:r>
              <w:rPr>
                <w:rFonts w:ascii="微软简仿宋" w:eastAsia="微软简仿宋" w:hint="eastAsia"/>
                <w:color w:val="000000"/>
                <w:kern w:val="0"/>
                <w:sz w:val="18"/>
                <w:szCs w:val="18"/>
              </w:rPr>
              <w:t>平衡型）</w:t>
            </w:r>
          </w:p>
        </w:tc>
        <w:tc>
          <w:tcPr>
            <w:tcW w:w="5734" w:type="dxa"/>
          </w:tcPr>
          <w:p w14:paraId="7047B783" w14:textId="77777777" w:rsidR="00000000" w:rsidRDefault="00000000">
            <w:pPr>
              <w:adjustRightInd w:val="0"/>
              <w:snapToGrid w:val="0"/>
              <w:spacing w:line="260" w:lineRule="exact"/>
              <w:ind w:firstLineChars="200" w:firstLine="360"/>
              <w:rPr>
                <w:rFonts w:ascii="微软简仿宋" w:eastAsia="微软简仿宋" w:hint="eastAsia"/>
                <w:color w:val="000000"/>
                <w:kern w:val="0"/>
                <w:sz w:val="18"/>
                <w:szCs w:val="18"/>
              </w:rPr>
            </w:pPr>
            <w:r>
              <w:rPr>
                <w:rFonts w:ascii="微软简仿宋" w:eastAsia="微软简仿宋" w:hint="eastAsia"/>
                <w:color w:val="000000"/>
                <w:kern w:val="0"/>
                <w:sz w:val="18"/>
                <w:szCs w:val="18"/>
              </w:rPr>
              <w:t>中等风险承受能力：您愿意承受中等程度的本金损失风险和收益波动，以获取适当的投资收益，适合投资于有一定升值潜力但投资价值存在一定波动的投资工具。</w:t>
            </w:r>
          </w:p>
        </w:tc>
        <w:tc>
          <w:tcPr>
            <w:tcW w:w="1967" w:type="dxa"/>
            <w:vAlign w:val="center"/>
          </w:tcPr>
          <w:p w14:paraId="0A580126"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int="eastAsia"/>
                <w:color w:val="000000"/>
                <w:kern w:val="0"/>
                <w:sz w:val="18"/>
                <w:szCs w:val="18"/>
              </w:rPr>
              <w:t>PR1级、PR2级、PR3级</w:t>
            </w:r>
          </w:p>
        </w:tc>
      </w:tr>
      <w:tr w:rsidR="00000000" w14:paraId="5175CE72" w14:textId="77777777">
        <w:trPr>
          <w:trHeight w:val="526"/>
          <w:jc w:val="center"/>
        </w:trPr>
        <w:tc>
          <w:tcPr>
            <w:tcW w:w="1370" w:type="dxa"/>
            <w:vAlign w:val="center"/>
          </w:tcPr>
          <w:p w14:paraId="0141255A"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Ansi="宋体" w:cs="宋体" w:hint="eastAsia"/>
                <w:color w:val="000000"/>
                <w:kern w:val="0"/>
                <w:sz w:val="18"/>
                <w:szCs w:val="18"/>
              </w:rPr>
              <w:lastRenderedPageBreak/>
              <w:t>CR4（</w:t>
            </w:r>
            <w:r>
              <w:rPr>
                <w:rFonts w:ascii="微软简仿宋" w:eastAsia="微软简仿宋" w:hint="eastAsia"/>
                <w:color w:val="000000"/>
                <w:kern w:val="0"/>
                <w:sz w:val="18"/>
                <w:szCs w:val="18"/>
              </w:rPr>
              <w:t>进取型）</w:t>
            </w:r>
          </w:p>
        </w:tc>
        <w:tc>
          <w:tcPr>
            <w:tcW w:w="5734" w:type="dxa"/>
          </w:tcPr>
          <w:p w14:paraId="3B429CAD" w14:textId="77777777" w:rsidR="00000000" w:rsidRDefault="00000000">
            <w:pPr>
              <w:adjustRightInd w:val="0"/>
              <w:snapToGrid w:val="0"/>
              <w:spacing w:line="260" w:lineRule="exact"/>
              <w:ind w:firstLineChars="200" w:firstLine="360"/>
              <w:rPr>
                <w:rFonts w:ascii="微软简仿宋" w:eastAsia="微软简仿宋" w:hint="eastAsia"/>
                <w:color w:val="000000"/>
                <w:kern w:val="0"/>
                <w:sz w:val="18"/>
                <w:szCs w:val="18"/>
              </w:rPr>
            </w:pPr>
            <w:r>
              <w:rPr>
                <w:rFonts w:ascii="微软简仿宋" w:eastAsia="微软简仿宋" w:hint="eastAsia"/>
                <w:color w:val="000000"/>
                <w:kern w:val="0"/>
                <w:sz w:val="18"/>
                <w:szCs w:val="18"/>
              </w:rPr>
              <w:t>中高风险承受能力：您愿意承受较高程度的本金损失风险和收益波动，以获取较高的投资收益，适合投资于有较高升值潜力但投资价值存在较大波动的投资工具。</w:t>
            </w:r>
          </w:p>
        </w:tc>
        <w:tc>
          <w:tcPr>
            <w:tcW w:w="1967" w:type="dxa"/>
            <w:vAlign w:val="center"/>
          </w:tcPr>
          <w:p w14:paraId="05816E6C"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int="eastAsia"/>
                <w:color w:val="000000"/>
                <w:kern w:val="0"/>
                <w:sz w:val="18"/>
                <w:szCs w:val="18"/>
              </w:rPr>
              <w:t>PR1级、PR2级、PR3级、PR4级</w:t>
            </w:r>
          </w:p>
        </w:tc>
      </w:tr>
      <w:tr w:rsidR="00000000" w14:paraId="016833BC" w14:textId="77777777">
        <w:trPr>
          <w:trHeight w:val="858"/>
          <w:jc w:val="center"/>
        </w:trPr>
        <w:tc>
          <w:tcPr>
            <w:tcW w:w="1370" w:type="dxa"/>
            <w:tcBorders>
              <w:bottom w:val="single" w:sz="4" w:space="0" w:color="auto"/>
            </w:tcBorders>
            <w:vAlign w:val="center"/>
          </w:tcPr>
          <w:p w14:paraId="2F7DC182"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Ansi="宋体" w:cs="宋体" w:hint="eastAsia"/>
                <w:color w:val="000000"/>
                <w:kern w:val="0"/>
                <w:sz w:val="18"/>
                <w:szCs w:val="18"/>
              </w:rPr>
              <w:t>CR5（</w:t>
            </w:r>
            <w:r>
              <w:rPr>
                <w:rFonts w:ascii="微软简仿宋" w:eastAsia="微软简仿宋" w:hint="eastAsia"/>
                <w:color w:val="000000"/>
                <w:kern w:val="0"/>
                <w:sz w:val="18"/>
                <w:szCs w:val="18"/>
              </w:rPr>
              <w:t>激进型）</w:t>
            </w:r>
          </w:p>
        </w:tc>
        <w:tc>
          <w:tcPr>
            <w:tcW w:w="5734" w:type="dxa"/>
            <w:tcBorders>
              <w:bottom w:val="single" w:sz="4" w:space="0" w:color="auto"/>
            </w:tcBorders>
          </w:tcPr>
          <w:p w14:paraId="067566C1" w14:textId="77777777" w:rsidR="00000000" w:rsidRDefault="00000000">
            <w:pPr>
              <w:adjustRightInd w:val="0"/>
              <w:snapToGrid w:val="0"/>
              <w:spacing w:line="260" w:lineRule="exact"/>
              <w:ind w:firstLineChars="200" w:firstLine="360"/>
              <w:rPr>
                <w:rFonts w:ascii="微软简仿宋" w:eastAsia="微软简仿宋" w:hint="eastAsia"/>
                <w:color w:val="000000"/>
                <w:kern w:val="0"/>
                <w:sz w:val="18"/>
                <w:szCs w:val="18"/>
              </w:rPr>
            </w:pPr>
            <w:r>
              <w:rPr>
                <w:rFonts w:ascii="微软简仿宋" w:eastAsia="微软简仿宋" w:hint="eastAsia"/>
                <w:color w:val="000000"/>
                <w:kern w:val="0"/>
                <w:sz w:val="18"/>
                <w:szCs w:val="18"/>
              </w:rPr>
              <w:t>高风险承受能力：您愿意承受高程度的本金损失风险和收益波动，以获取高额投资收益，适合投资于升值潜力高但投资价值波动大的投资工具。</w:t>
            </w:r>
          </w:p>
        </w:tc>
        <w:tc>
          <w:tcPr>
            <w:tcW w:w="1967" w:type="dxa"/>
            <w:tcBorders>
              <w:bottom w:val="single" w:sz="4" w:space="0" w:color="auto"/>
            </w:tcBorders>
            <w:vAlign w:val="center"/>
          </w:tcPr>
          <w:p w14:paraId="60F3BB60"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int="eastAsia"/>
                <w:color w:val="000000"/>
                <w:kern w:val="0"/>
                <w:sz w:val="18"/>
                <w:szCs w:val="18"/>
              </w:rPr>
              <w:t>PR1级、PR2级、PR3级、PR4级、PR5级</w:t>
            </w:r>
          </w:p>
        </w:tc>
      </w:tr>
    </w:tbl>
    <w:p w14:paraId="15956F51" w14:textId="77777777" w:rsidR="00000000" w:rsidRDefault="00000000">
      <w:pPr>
        <w:pStyle w:val="311d08e0"/>
        <w:spacing w:line="360" w:lineRule="exact"/>
        <w:ind w:left="180" w:firstLineChars="200" w:firstLine="420"/>
        <w:rPr>
          <w:rFonts w:ascii="微软简仿宋" w:eastAsia="微软简仿宋" w:hint="eastAsia"/>
          <w:szCs w:val="21"/>
        </w:rPr>
      </w:pPr>
    </w:p>
    <w:p w14:paraId="20DC3CDD" w14:textId="77777777" w:rsidR="00000000" w:rsidRDefault="00000000">
      <w:pPr>
        <w:pStyle w:val="311d08e0"/>
        <w:spacing w:line="360" w:lineRule="exact"/>
        <w:ind w:left="218" w:hangingChars="104" w:hanging="218"/>
        <w:rPr>
          <w:rFonts w:ascii="微软简仿宋" w:eastAsia="微软简仿宋" w:hAnsi="宋体" w:cs="宋体" w:hint="eastAsia"/>
          <w:b/>
          <w:bCs/>
          <w:szCs w:val="21"/>
        </w:rPr>
      </w:pPr>
      <w:r>
        <w:rPr>
          <w:rFonts w:ascii="微软简仿宋" w:eastAsia="微软简仿宋" w:hAnsi="宋体" w:cs="宋体" w:hint="eastAsia"/>
          <w:szCs w:val="21"/>
        </w:rPr>
        <w:t xml:space="preserve">      </w:t>
      </w:r>
      <w:r>
        <w:rPr>
          <w:rFonts w:ascii="微软简仿宋" w:eastAsia="微软简仿宋" w:hAnsi="宋体" w:cs="宋体" w:hint="eastAsia"/>
          <w:b/>
          <w:bCs/>
          <w:szCs w:val="21"/>
        </w:rPr>
        <w:t>代销机构投资者风险承受能力评估流程、风险承受能力评级结果及评级具体含义以代销机构告知的结果为准。</w:t>
      </w:r>
    </w:p>
    <w:p w14:paraId="3C179F5F" w14:textId="77777777" w:rsidR="00000000" w:rsidRDefault="00000000">
      <w:pPr>
        <w:pStyle w:val="311d08e0"/>
        <w:spacing w:line="360" w:lineRule="exact"/>
        <w:ind w:left="180" w:firstLineChars="200" w:firstLine="420"/>
        <w:rPr>
          <w:rFonts w:ascii="微软简仿宋" w:eastAsia="微软简仿宋" w:hAnsi="宋体" w:cs="宋体" w:hint="eastAsia"/>
          <w:szCs w:val="21"/>
        </w:rPr>
      </w:pPr>
      <w:r>
        <w:rPr>
          <w:rFonts w:ascii="微软简仿宋" w:eastAsia="微软简仿宋" w:hAnsi="宋体" w:cs="宋体" w:hint="eastAsia"/>
          <w:szCs w:val="21"/>
        </w:rPr>
        <w:t>您购买具体的理财产品，应签署投资协议书、销售（代理销售）协议书、产品说明书、风险揭示书和投资者权益须知等文件。</w:t>
      </w:r>
    </w:p>
    <w:p w14:paraId="7149E0BA" w14:textId="77777777" w:rsidR="00000000" w:rsidRDefault="00000000">
      <w:pPr>
        <w:pStyle w:val="311d08e0"/>
        <w:spacing w:line="360" w:lineRule="exact"/>
        <w:ind w:left="180" w:firstLineChars="200" w:firstLine="420"/>
        <w:rPr>
          <w:rFonts w:ascii="微软简仿宋" w:eastAsia="微软简仿宋" w:hint="eastAsia"/>
          <w:szCs w:val="21"/>
        </w:rPr>
      </w:pPr>
      <w:r>
        <w:rPr>
          <w:rFonts w:ascii="微软简仿宋" w:eastAsia="微软简仿宋" w:hAnsi="宋体" w:cs="宋体" w:hint="eastAsia"/>
          <w:szCs w:val="21"/>
        </w:rPr>
        <w:t>三、有关理财产品的信息披露将通过</w:t>
      </w:r>
      <w:r>
        <w:rPr>
          <w:rFonts w:ascii="微软简仿宋" w:eastAsia="微软简仿宋" w:hAnsi="宋体" w:hint="eastAsia"/>
          <w:b/>
          <w:szCs w:val="21"/>
        </w:rPr>
        <w:t>□</w:t>
      </w:r>
      <w:r>
        <w:rPr>
          <w:rFonts w:ascii="微软简仿宋" w:eastAsia="微软简仿宋" w:hAnsi="宋体" w:hint="eastAsia"/>
          <w:b/>
          <w:szCs w:val="21"/>
          <w:u w:val="single"/>
        </w:rPr>
        <w:t xml:space="preserve">     </w:t>
      </w:r>
      <w:r>
        <w:rPr>
          <w:rFonts w:ascii="微软简仿宋" w:eastAsia="微软简仿宋" w:hAnsi="宋体" w:hint="eastAsia"/>
          <w:b/>
          <w:szCs w:val="21"/>
        </w:rPr>
        <w:t>、□</w:t>
      </w:r>
      <w:r>
        <w:rPr>
          <w:rFonts w:ascii="微软简仿宋" w:eastAsia="微软简仿宋" w:hAnsi="宋体" w:cs="宋体" w:hint="eastAsia"/>
          <w:szCs w:val="21"/>
        </w:rPr>
        <w:t>华夏银行官方</w:t>
      </w:r>
      <w:r>
        <w:rPr>
          <w:rFonts w:ascii="微软简仿宋" w:eastAsia="微软简仿宋" w:hint="eastAsia"/>
          <w:szCs w:val="21"/>
        </w:rPr>
        <w:t>网站（</w:t>
      </w:r>
      <w:hyperlink r:id="rId5" w:history="1">
        <w:r>
          <w:rPr>
            <w:rStyle w:val="865d37d5"/>
            <w:rFonts w:ascii="微软简仿宋" w:eastAsia="微软简仿宋" w:hint="eastAsia"/>
            <w:szCs w:val="21"/>
          </w:rPr>
          <w:t>http://www.hxb.com.cn</w:t>
        </w:r>
      </w:hyperlink>
      <w:r>
        <w:rPr>
          <w:rFonts w:ascii="微软简仿宋" w:eastAsia="微软简仿宋" w:hint="eastAsia"/>
          <w:szCs w:val="21"/>
        </w:rPr>
        <w:t>）或其他方式、渠道</w:t>
      </w:r>
      <w:r>
        <w:rPr>
          <w:rFonts w:ascii="微软简仿宋" w:eastAsia="微软简仿宋" w:hAnsi="宋体" w:cs="宋体" w:hint="eastAsia"/>
          <w:szCs w:val="21"/>
        </w:rPr>
        <w:t>通知客户</w:t>
      </w:r>
      <w:r>
        <w:rPr>
          <w:rFonts w:ascii="微软简仿宋" w:eastAsia="微软简仿宋" w:hint="eastAsia"/>
          <w:szCs w:val="21"/>
        </w:rPr>
        <w:t>，披露内容、方式、渠道及频率以理财产品说明书及本公司最新公告为准，请您及时查询。</w:t>
      </w:r>
    </w:p>
    <w:p w14:paraId="3A3F4697" w14:textId="77777777" w:rsidR="00000000" w:rsidRDefault="00000000">
      <w:pPr>
        <w:pStyle w:val="311d08e0"/>
        <w:spacing w:line="360" w:lineRule="exact"/>
        <w:ind w:left="180" w:firstLineChars="200" w:firstLine="420"/>
        <w:rPr>
          <w:rFonts w:ascii="微软简仿宋" w:eastAsia="微软简仿宋" w:hint="eastAsia"/>
          <w:szCs w:val="21"/>
        </w:rPr>
      </w:pPr>
      <w:r>
        <w:rPr>
          <w:rFonts w:ascii="微软简仿宋" w:eastAsia="微软简仿宋" w:hint="eastAsia"/>
          <w:szCs w:val="21"/>
        </w:rPr>
        <w:t>四、您对理财产品有任何意见或异议，请联系</w:t>
      </w:r>
      <w:bookmarkStart w:id="3" w:name="_Hlk76302332"/>
      <w:r>
        <w:rPr>
          <w:rFonts w:ascii="微软简仿宋" w:eastAsia="微软简仿宋" w:hint="eastAsia"/>
          <w:szCs w:val="21"/>
        </w:rPr>
        <w:t>华夏理财/代销机构</w:t>
      </w:r>
      <w:bookmarkEnd w:id="3"/>
      <w:r>
        <w:rPr>
          <w:rFonts w:ascii="微软简仿宋" w:eastAsia="微软简仿宋" w:hint="eastAsia"/>
          <w:szCs w:val="21"/>
        </w:rPr>
        <w:t>理财经理</w:t>
      </w:r>
      <w:bookmarkStart w:id="4" w:name="_Hlk76302339"/>
      <w:r>
        <w:rPr>
          <w:rFonts w:ascii="微软简仿宋" w:eastAsia="微软简仿宋" w:hint="eastAsia"/>
          <w:szCs w:val="21"/>
        </w:rPr>
        <w:t>或反馈至华夏理财/代销机构营业网点</w:t>
      </w:r>
      <w:bookmarkEnd w:id="4"/>
      <w:r>
        <w:rPr>
          <w:rFonts w:ascii="微软简仿宋" w:eastAsia="微软简仿宋" w:hint="eastAsia"/>
          <w:szCs w:val="21"/>
        </w:rPr>
        <w:t>，也可致电</w:t>
      </w:r>
      <w:r>
        <w:rPr>
          <w:rFonts w:ascii="微软简仿宋" w:eastAsia="微软简仿宋" w:hAnsi="宋体" w:hint="eastAsia"/>
          <w:b/>
          <w:szCs w:val="21"/>
        </w:rPr>
        <w:t>□</w:t>
      </w:r>
      <w:r>
        <w:rPr>
          <w:rFonts w:ascii="微软简仿宋" w:eastAsia="微软简仿宋" w:hAnsi="宋体" w:hint="eastAsia"/>
          <w:b/>
          <w:szCs w:val="21"/>
          <w:u w:val="single"/>
        </w:rPr>
        <w:t xml:space="preserve">     </w:t>
      </w:r>
      <w:r>
        <w:rPr>
          <w:rFonts w:ascii="微软简仿宋" w:eastAsia="微软简仿宋" w:hAnsi="宋体" w:hint="eastAsia"/>
          <w:b/>
          <w:szCs w:val="21"/>
        </w:rPr>
        <w:t>、□</w:t>
      </w:r>
      <w:r>
        <w:rPr>
          <w:rFonts w:ascii="微软简仿宋" w:eastAsia="微软简仿宋" w:hAnsi="宋体"/>
          <w:b/>
          <w:szCs w:val="21"/>
        </w:rPr>
        <w:t>华夏银行全国统一投资者服务热线（</w:t>
      </w:r>
      <w:r>
        <w:rPr>
          <w:rFonts w:ascii="微软简仿宋" w:eastAsia="微软简仿宋" w:hAnsi="宋体" w:hint="eastAsia"/>
          <w:b/>
          <w:szCs w:val="21"/>
        </w:rPr>
        <w:t>95</w:t>
      </w:r>
      <w:r>
        <w:rPr>
          <w:rFonts w:ascii="微软简仿宋" w:eastAsia="微软简仿宋" w:hAnsi="宋体"/>
          <w:b/>
          <w:szCs w:val="21"/>
        </w:rPr>
        <w:t>577）</w:t>
      </w:r>
      <w:r>
        <w:rPr>
          <w:rFonts w:ascii="微软简仿宋" w:eastAsia="微软简仿宋" w:hAnsi="宋体" w:hint="eastAsia"/>
          <w:b/>
          <w:szCs w:val="21"/>
        </w:rPr>
        <w:t>□或</w:t>
      </w:r>
      <w:r>
        <w:rPr>
          <w:rFonts w:ascii="微软简仿宋" w:eastAsia="微软简仿宋" w:hAnsi="宋体" w:hint="eastAsia"/>
          <w:b/>
          <w:szCs w:val="21"/>
          <w:u w:val="single"/>
        </w:rPr>
        <w:t xml:space="preserve"> </w:t>
      </w:r>
      <w:r w:rsidR="006F24B6">
        <w:rPr>
          <w:rFonts w:ascii="微软简仿宋" w:eastAsia="微软简仿宋" w:hAnsi="宋体" w:hint="eastAsia"/>
          <w:b/>
          <w:szCs w:val="21"/>
          <w:u w:val="single"/>
        </w:rPr>
        <w:t xml:space="preserve"> 南粤银行</w:t>
      </w:r>
      <w:r>
        <w:rPr>
          <w:rFonts w:ascii="微软简仿宋" w:eastAsia="微软简仿宋" w:hAnsi="宋体" w:hint="eastAsia"/>
          <w:b/>
          <w:szCs w:val="21"/>
          <w:u w:val="single"/>
        </w:rPr>
        <w:t xml:space="preserve"> </w:t>
      </w:r>
      <w:r>
        <w:rPr>
          <w:rFonts w:ascii="微软简仿宋" w:eastAsia="微软简仿宋" w:hAnsi="宋体" w:hint="eastAsia"/>
          <w:b/>
          <w:szCs w:val="21"/>
        </w:rPr>
        <w:t>代销机构客户服务热线，华夏理财或代销机构将及时受理并给予回复</w:t>
      </w:r>
      <w:r>
        <w:rPr>
          <w:rFonts w:ascii="微软简仿宋" w:eastAsia="微软简仿宋" w:hint="eastAsia"/>
          <w:szCs w:val="21"/>
        </w:rPr>
        <w:t>。</w:t>
      </w:r>
    </w:p>
    <w:p w14:paraId="2883F4FC" w14:textId="77777777" w:rsidR="00000000" w:rsidRDefault="00000000">
      <w:pPr>
        <w:pStyle w:val="311d08e0"/>
        <w:rPr>
          <w:rFonts w:ascii="微软简仿宋" w:eastAsia="微软简仿宋" w:hint="eastAsia"/>
          <w:b/>
          <w:bCs/>
          <w:szCs w:val="21"/>
        </w:rPr>
      </w:pPr>
    </w:p>
    <w:p w14:paraId="695A3120" w14:textId="77777777" w:rsidR="00000000" w:rsidRDefault="00000000">
      <w:pPr>
        <w:pStyle w:val="311d08e0"/>
        <w:rPr>
          <w:rFonts w:ascii="微软简仿宋" w:eastAsia="微软简仿宋" w:hint="eastAsia"/>
          <w:b/>
          <w:bCs/>
          <w:szCs w:val="21"/>
        </w:rPr>
      </w:pPr>
    </w:p>
    <w:p w14:paraId="441B80B3" w14:textId="77777777" w:rsidR="00000000" w:rsidRDefault="00000000">
      <w:pPr>
        <w:pStyle w:val="311d08e0"/>
        <w:rPr>
          <w:rFonts w:ascii="微软简仿宋" w:eastAsia="微软简仿宋" w:hint="eastAsia"/>
          <w:b/>
          <w:bCs/>
          <w:szCs w:val="21"/>
        </w:rPr>
      </w:pPr>
    </w:p>
    <w:p w14:paraId="6E253854" w14:textId="77777777" w:rsidR="00000000" w:rsidRDefault="00000000">
      <w:pPr>
        <w:pStyle w:val="311d08e0"/>
        <w:rPr>
          <w:rFonts w:ascii="微软简仿宋" w:eastAsia="微软简仿宋" w:hint="eastAsia"/>
          <w:b/>
          <w:bCs/>
          <w:szCs w:val="21"/>
        </w:rPr>
      </w:pPr>
    </w:p>
    <w:p w14:paraId="24EEDE89" w14:textId="77777777" w:rsidR="00000000" w:rsidRDefault="00000000">
      <w:pPr>
        <w:pStyle w:val="311d08e0"/>
        <w:rPr>
          <w:rFonts w:ascii="微软简仿宋" w:eastAsia="微软简仿宋" w:hint="eastAsia"/>
          <w:b/>
          <w:bCs/>
          <w:szCs w:val="21"/>
        </w:rPr>
      </w:pPr>
    </w:p>
    <w:p w14:paraId="7ADBF686" w14:textId="77777777" w:rsidR="006D7546" w:rsidRDefault="00000000">
      <w:pPr>
        <w:pStyle w:val="311d08e0"/>
        <w:jc w:val="right"/>
        <w:rPr>
          <w:rFonts w:ascii="微软简仿宋" w:eastAsia="微软简仿宋" w:hint="eastAsia"/>
          <w:szCs w:val="21"/>
        </w:rPr>
      </w:pPr>
      <w:r>
        <w:rPr>
          <w:rFonts w:ascii="微软简仿宋" w:eastAsia="微软简仿宋" w:hint="eastAsia"/>
          <w:b/>
          <w:bCs/>
          <w:szCs w:val="21"/>
        </w:rPr>
        <w:t>告知方：华夏理财有限责任公司</w:t>
      </w:r>
    </w:p>
    <w:p>
      <w:pPr>
        <w:pStyle w:val="311d08e0"/>
        <w:pageBreakBefore w:val="true"/>
      </w:pPr>
    </w:p>
    <w:p w14:paraId="69997647" w14:textId="06CF27DE" w:rsidR="0074532A" w:rsidRDefault="0054018B">
      <w:pPr>
        <w:pStyle w:val="cde6e2c5"/>
        <w:spacing w:line="360" w:lineRule="auto"/>
        <w:jc w:val="left"/>
        <w:rPr>
          <w:rFonts w:ascii="微软简标宋" w:eastAsia="微软简标宋"/>
          <w:b/>
          <w:sz w:val="32"/>
          <w:szCs w:val="21"/>
        </w:rPr>
      </w:pPr>
      <w:r>
        <w:rPr>
          <w:rFonts w:ascii="微软简标宋"/>
          <w:noProof/>
          <w:sz w:val="36"/>
        </w:rPr>
        <w:drawing>
          <wp:inline distT="0" distB="0" distL="0" distR="0" wp14:anchorId="5C2ECA81" wp14:editId="68216712">
            <wp:extent cx="2767330" cy="466725"/>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767330" cy="466725"/>
                    </a:xfrm>
                    <a:prstGeom prst="rect">
                      <a:avLst/>
                    </a:prstGeom>
                    <a:noFill/>
                    <a:ln>
                      <a:noFill/>
                    </a:ln>
                  </pic:spPr>
                </pic:pic>
              </a:graphicData>
            </a:graphic>
          </wp:inline>
        </w:drawing>
      </w:r>
    </w:p>
    <w:p w14:paraId="3F5B61C7" w14:textId="77777777" w:rsidR="0074532A" w:rsidRDefault="0074532A">
      <w:pPr>
        <w:pStyle w:val="cde6e2c5"/>
        <w:spacing w:line="360" w:lineRule="auto"/>
        <w:jc w:val="center"/>
        <w:rPr>
          <w:rFonts w:ascii="微软简标宋" w:eastAsia="微软简标宋"/>
          <w:b/>
          <w:sz w:val="32"/>
          <w:szCs w:val="21"/>
        </w:rPr>
      </w:pPr>
    </w:p>
    <w:p w14:paraId="2FC2DCEC" w14:textId="77777777" w:rsidR="0074532A" w:rsidRDefault="00000000">
      <w:pPr>
        <w:pStyle w:val="cde6e2c5"/>
        <w:spacing w:line="360" w:lineRule="auto"/>
        <w:jc w:val="center"/>
        <w:rPr>
          <w:rFonts w:ascii="微软简标宋" w:eastAsia="微软简标宋"/>
          <w:b/>
          <w:sz w:val="32"/>
          <w:szCs w:val="21"/>
        </w:rPr>
      </w:pPr>
      <w:r>
        <w:rPr>
          <w:rFonts w:ascii="微软简标宋" w:eastAsia="微软简标宋" w:hint="eastAsia"/>
          <w:b/>
          <w:sz w:val="32"/>
          <w:szCs w:val="21"/>
        </w:rPr>
        <w:t>华夏理财有限责任公司理财产品投资协议书</w:t>
      </w:r>
    </w:p>
    <w:p w14:paraId="61A2041A" w14:textId="77777777" w:rsidR="0074532A" w:rsidRDefault="00000000">
      <w:pPr>
        <w:pStyle w:val="cde6e2c5"/>
        <w:spacing w:line="360" w:lineRule="auto"/>
        <w:jc w:val="center"/>
        <w:rPr>
          <w:rFonts w:ascii="微软简标宋" w:eastAsia="微软简标宋"/>
          <w:b/>
          <w:sz w:val="32"/>
          <w:szCs w:val="21"/>
        </w:rPr>
      </w:pPr>
      <w:r>
        <w:rPr>
          <w:rFonts w:ascii="仿宋" w:eastAsia="仿宋" w:cs="仿宋" w:hint="eastAsia"/>
          <w:kern w:val="0"/>
          <w:sz w:val="24"/>
          <w:szCs w:val="24"/>
        </w:rPr>
        <w:t>理财非存款、产品有风险、投资须谨慎。</w:t>
      </w:r>
    </w:p>
    <w:p w14:paraId="1F844665" w14:textId="77777777" w:rsidR="0074532A" w:rsidRDefault="00000000">
      <w:pPr>
        <w:pStyle w:val="cde6e2c5"/>
        <w:adjustRightInd w:val="0"/>
        <w:snapToGrid w:val="0"/>
        <w:spacing w:line="360" w:lineRule="auto"/>
        <w:jc w:val="center"/>
        <w:rPr>
          <w:rFonts w:ascii="微软简仿宋" w:eastAsia="微软简仿宋" w:hAnsi="宋体"/>
          <w:b/>
          <w:szCs w:val="21"/>
        </w:rPr>
      </w:pPr>
      <w:r>
        <w:rPr>
          <w:rFonts w:ascii="微软简仿宋" w:eastAsia="微软简仿宋" w:hAnsi="宋体" w:hint="eastAsia"/>
          <w:b/>
          <w:szCs w:val="21"/>
        </w:rPr>
        <w:t>重要提示</w:t>
      </w:r>
    </w:p>
    <w:p w14:paraId="308D4837" w14:textId="308E8F6F" w:rsidR="0074532A" w:rsidRDefault="00000000">
      <w:pPr>
        <w:pStyle w:val="cde6e2c5"/>
        <w:adjustRightInd w:val="0"/>
        <w:snapToGrid w:val="0"/>
        <w:spacing w:line="360" w:lineRule="auto"/>
        <w:ind w:firstLineChars="200" w:firstLine="420"/>
        <w:rPr>
          <w:rFonts w:ascii="微软简仿宋" w:eastAsia="微软简仿宋" w:hAnsi="宋体"/>
          <w:szCs w:val="21"/>
        </w:rPr>
      </w:pPr>
      <w:r>
        <w:rPr>
          <w:rFonts w:ascii="微软简仿宋" w:eastAsia="微软简仿宋" w:hAnsi="宋体" w:hint="eastAsia"/>
          <w:b/>
          <w:szCs w:val="21"/>
        </w:rPr>
        <w:t>尊敬的投资者：为了维护您的权益，请在签署本协议前，仔细阅读本协议各条款（特别是含有黑体文字的条款）。如您有疑问或不明之处，请向理财</w:t>
      </w:r>
      <w:r>
        <w:rPr>
          <w:rFonts w:ascii="微软简仿宋" w:eastAsia="微软简仿宋" w:hAnsi="宋体"/>
          <w:b/>
          <w:szCs w:val="21"/>
        </w:rPr>
        <w:t>产品</w:t>
      </w:r>
      <w:r>
        <w:rPr>
          <w:rFonts w:ascii="微软简仿宋" w:eastAsia="微软简仿宋" w:hAnsi="宋体" w:hint="eastAsia"/>
          <w:b/>
          <w:szCs w:val="21"/>
        </w:rPr>
        <w:t>销售机构或华夏理财有限责任公司咨询。如需业务咨询和投诉，请拨打□</w:t>
      </w:r>
      <w:r>
        <w:rPr>
          <w:rFonts w:ascii="微软简仿宋" w:hAnsi="宋体" w:cs="宋体" w:hint="eastAsia"/>
          <w:color w:val="000000"/>
          <w:szCs w:val="21"/>
          <w:u w:val="single"/>
        </w:rPr>
        <w:t xml:space="preserve">　</w:t>
      </w:r>
      <w:r>
        <w:rPr>
          <w:rFonts w:ascii="微软简仿宋" w:eastAsia="微软简仿宋" w:hint="eastAsia"/>
          <w:color w:val="000000"/>
          <w:szCs w:val="21"/>
          <w:u w:val="single"/>
        </w:rPr>
        <w:t xml:space="preserve">      </w:t>
      </w:r>
      <w:r>
        <w:rPr>
          <w:rFonts w:ascii="微软简仿宋" w:eastAsia="微软简仿宋" w:hAnsi="宋体" w:hint="eastAsia"/>
          <w:b/>
          <w:szCs w:val="21"/>
        </w:rPr>
        <w:t xml:space="preserve">  、□</w:t>
      </w:r>
      <w:r>
        <w:rPr>
          <w:rFonts w:ascii="微软简仿宋" w:eastAsia="微软简仿宋" w:hAnsi="宋体"/>
          <w:b/>
          <w:szCs w:val="21"/>
        </w:rPr>
        <w:t>华夏银行全国统一投资者服务热线（</w:t>
      </w:r>
      <w:r>
        <w:rPr>
          <w:rFonts w:ascii="微软简仿宋" w:eastAsia="微软简仿宋" w:hAnsi="宋体" w:hint="eastAsia"/>
          <w:b/>
          <w:szCs w:val="21"/>
        </w:rPr>
        <w:t>95</w:t>
      </w:r>
      <w:r>
        <w:rPr>
          <w:rFonts w:ascii="微软简仿宋" w:eastAsia="微软简仿宋" w:hAnsi="宋体"/>
          <w:b/>
          <w:szCs w:val="21"/>
        </w:rPr>
        <w:t>577）</w:t>
      </w:r>
      <w:r>
        <w:rPr>
          <w:rFonts w:ascii="微软简仿宋" w:eastAsia="微软简仿宋" w:hAnsi="宋体" w:hint="eastAsia"/>
          <w:b/>
          <w:szCs w:val="21"/>
        </w:rPr>
        <w:t>□或</w:t>
      </w:r>
      <w:r>
        <w:rPr>
          <w:rFonts w:ascii="微软简仿宋" w:hAnsi="宋体" w:cs="宋体" w:hint="eastAsia"/>
          <w:color w:val="000000"/>
          <w:szCs w:val="21"/>
          <w:u w:val="single"/>
        </w:rPr>
        <w:t xml:space="preserve">　</w:t>
      </w:r>
      <w:r>
        <w:rPr>
          <w:rFonts w:ascii="微软简仿宋" w:eastAsia="微软简仿宋" w:hint="eastAsia"/>
          <w:color w:val="000000"/>
          <w:szCs w:val="21"/>
          <w:u w:val="single"/>
        </w:rPr>
        <w:t xml:space="preserve"> </w:t>
      </w:r>
      <w:r w:rsidR="00A8456D" w:rsidRPr="00A8456D">
        <w:rPr>
          <w:rFonts w:ascii="微软简仿宋" w:eastAsia="微软简仿宋"/>
          <w:color w:val="000000"/>
          <w:szCs w:val="21"/>
          <w:u w:val="single"/>
        </w:rPr>
        <w:t>南粤银行</w:t>
      </w:r>
      <w:r>
        <w:rPr>
          <w:rFonts w:ascii="微软简仿宋" w:eastAsia="微软简仿宋" w:hint="eastAsia"/>
          <w:color w:val="000000"/>
          <w:szCs w:val="21"/>
          <w:u w:val="single"/>
        </w:rPr>
        <w:t xml:space="preserve">  </w:t>
      </w:r>
      <w:r>
        <w:rPr>
          <w:rFonts w:ascii="微软简仿宋" w:eastAsia="微软简仿宋" w:hAnsi="宋体" w:hint="eastAsia"/>
          <w:b/>
          <w:szCs w:val="21"/>
        </w:rPr>
        <w:t xml:space="preserve"> 代销机构客户服务热线。</w:t>
      </w:r>
    </w:p>
    <w:p w14:paraId="3718304F" w14:textId="77777777" w:rsidR="0074532A" w:rsidRDefault="00000000">
      <w:pPr>
        <w:pStyle w:val="cde6e2c5"/>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提请您在购买理财产品前特别注意以下事项：</w:t>
      </w:r>
    </w:p>
    <w:p w14:paraId="360227BB" w14:textId="77777777" w:rsidR="0074532A" w:rsidRDefault="00000000">
      <w:pPr>
        <w:pStyle w:val="cde6e2c5"/>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1</w:t>
      </w:r>
      <w:r>
        <w:rPr>
          <w:rFonts w:ascii="微软简仿宋" w:eastAsia="微软简仿宋" w:hint="eastAsia"/>
          <w:bCs/>
          <w:color w:val="000000"/>
          <w:szCs w:val="21"/>
        </w:rPr>
        <w:t>．</w:t>
      </w:r>
      <w:r>
        <w:rPr>
          <w:rFonts w:ascii="微软简仿宋" w:eastAsia="微软简仿宋" w:hint="eastAsia"/>
          <w:b/>
          <w:color w:val="000000"/>
          <w:szCs w:val="21"/>
        </w:rPr>
        <w:t>理财产品不保证本金和收益，投资者的本金可能会因市场变动而蒙受损失，投资者应充分理解产品的风险评级含义，充分认识投资风险，谨慎投资。</w:t>
      </w:r>
    </w:p>
    <w:p w14:paraId="0BBB1365" w14:textId="77777777" w:rsidR="0074532A" w:rsidRDefault="00000000">
      <w:pPr>
        <w:pStyle w:val="cde6e2c5"/>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2</w:t>
      </w:r>
      <w:r>
        <w:rPr>
          <w:rFonts w:ascii="微软简仿宋" w:eastAsia="微软简仿宋" w:hint="eastAsia"/>
          <w:bCs/>
          <w:color w:val="000000"/>
          <w:szCs w:val="21"/>
        </w:rPr>
        <w:t>．</w:t>
      </w:r>
      <w:r>
        <w:rPr>
          <w:rFonts w:ascii="微软简仿宋" w:eastAsia="微软简仿宋" w:hint="eastAsia"/>
          <w:b/>
          <w:color w:val="000000"/>
          <w:szCs w:val="21"/>
        </w:rPr>
        <w:t>本协议中的任何业绩比较基准</w:t>
      </w:r>
      <w:r>
        <w:rPr>
          <w:rFonts w:ascii="微软简仿宋" w:eastAsia="微软简仿宋"/>
          <w:b/>
          <w:color w:val="000000"/>
          <w:szCs w:val="21"/>
        </w:rPr>
        <w:t>、</w:t>
      </w:r>
      <w:r>
        <w:rPr>
          <w:rFonts w:ascii="微软简仿宋" w:eastAsia="微软简仿宋" w:hint="eastAsia"/>
          <w:b/>
          <w:color w:val="000000"/>
          <w:szCs w:val="21"/>
        </w:rPr>
        <w:t>测算收益、目标</w:t>
      </w:r>
      <w:r>
        <w:rPr>
          <w:rFonts w:ascii="微软简仿宋" w:eastAsia="微软简仿宋"/>
          <w:b/>
          <w:color w:val="000000"/>
          <w:szCs w:val="21"/>
        </w:rPr>
        <w:t>收益</w:t>
      </w:r>
      <w:r>
        <w:rPr>
          <w:rFonts w:ascii="微软简仿宋" w:eastAsia="微软简仿宋" w:hint="eastAsia"/>
          <w:b/>
          <w:color w:val="000000"/>
          <w:szCs w:val="21"/>
        </w:rPr>
        <w:t>或类似表述均不代表投资者可能获得的实际收益，亦不构成华夏理财有限责任公司对理财产品的任何收益承诺。</w:t>
      </w:r>
    </w:p>
    <w:p w14:paraId="22E3B0BB" w14:textId="77777777" w:rsidR="0074532A" w:rsidRDefault="00000000">
      <w:pPr>
        <w:pStyle w:val="cde6e2c5"/>
        <w:adjustRightInd w:val="0"/>
        <w:snapToGrid w:val="0"/>
        <w:spacing w:line="360" w:lineRule="auto"/>
        <w:ind w:firstLineChars="200" w:firstLine="420"/>
        <w:rPr>
          <w:rFonts w:ascii="微软简仿宋" w:eastAsia="微软简仿宋"/>
          <w:b/>
          <w:color w:val="000000"/>
          <w:szCs w:val="21"/>
        </w:rPr>
      </w:pPr>
      <w:r>
        <w:rPr>
          <w:rFonts w:ascii="微软简仿宋" w:eastAsia="微软简仿宋"/>
          <w:b/>
          <w:color w:val="000000"/>
          <w:szCs w:val="21"/>
        </w:rPr>
        <w:t>3</w:t>
      </w:r>
      <w:r>
        <w:rPr>
          <w:rFonts w:ascii="微软简仿宋" w:eastAsia="微软简仿宋" w:hint="eastAsia"/>
          <w:bCs/>
          <w:color w:val="000000"/>
          <w:szCs w:val="21"/>
        </w:rPr>
        <w:t>．</w:t>
      </w:r>
      <w:r>
        <w:rPr>
          <w:rFonts w:ascii="微软简仿宋" w:eastAsia="微软简仿宋" w:hint="eastAsia"/>
          <w:b/>
          <w:color w:val="000000"/>
          <w:szCs w:val="21"/>
        </w:rPr>
        <w:t>理财产品的过往平均业绩和最好、最差业绩或类似表述均不代表甲方最终获得的实际收益，亦不构成乙方对理财产品本金和收益的任何承诺或保证。风险等级或结构相同的同类理财产品既往的业绩并不代表甲方可预期的收益。</w:t>
      </w:r>
    </w:p>
    <w:p w14:paraId="13FFC1C4" w14:textId="77777777" w:rsidR="0074532A" w:rsidRDefault="00000000">
      <w:pPr>
        <w:pStyle w:val="cde6e2c5"/>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b/>
          <w:color w:val="000000"/>
          <w:szCs w:val="21"/>
        </w:rPr>
        <w:t>4</w:t>
      </w:r>
      <w:r>
        <w:rPr>
          <w:rFonts w:ascii="微软简仿宋" w:eastAsia="微软简仿宋" w:hint="eastAsia"/>
          <w:bCs/>
          <w:color w:val="000000"/>
          <w:szCs w:val="21"/>
        </w:rPr>
        <w:t>．请认真阅读本协议，全面了解各条款，特别注意含有黑体字标题或黑体字文字的条款。</w:t>
      </w:r>
    </w:p>
    <w:p w14:paraId="55B928C9" w14:textId="77777777" w:rsidR="0074532A" w:rsidRDefault="0074532A">
      <w:pPr>
        <w:pStyle w:val="cde6e2c5"/>
        <w:adjustRightInd w:val="0"/>
        <w:snapToGrid w:val="0"/>
        <w:spacing w:line="360" w:lineRule="auto"/>
        <w:ind w:firstLineChars="200" w:firstLine="420"/>
        <w:jc w:val="left"/>
        <w:rPr>
          <w:rFonts w:ascii="微软简仿宋" w:eastAsia="微软简仿宋"/>
          <w:b/>
          <w:color w:val="000000"/>
          <w:szCs w:val="21"/>
        </w:rPr>
      </w:pPr>
    </w:p>
    <w:p w14:paraId="3B5E83C8" w14:textId="77777777" w:rsidR="0074532A" w:rsidRDefault="00000000">
      <w:pPr>
        <w:pStyle w:val="cde6e2c5"/>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甲方（即购买理财产品的投资者）本着自主决策、自愿委托、风险自担的原则，委托乙方（华夏理财有限责任公司）按照本协议</w:t>
      </w:r>
      <w:r>
        <w:rPr>
          <w:rFonts w:ascii="微软简仿宋" w:eastAsia="微软简仿宋"/>
          <w:color w:val="000000"/>
          <w:szCs w:val="21"/>
        </w:rPr>
        <w:t>、理财产品说明书</w:t>
      </w:r>
      <w:r>
        <w:rPr>
          <w:rFonts w:ascii="微软简仿宋" w:eastAsia="微软简仿宋" w:hint="eastAsia"/>
          <w:color w:val="000000"/>
          <w:szCs w:val="21"/>
        </w:rPr>
        <w:t>、</w:t>
      </w:r>
      <w:r>
        <w:rPr>
          <w:rFonts w:ascii="微软简仿宋" w:eastAsia="微软简仿宋"/>
          <w:color w:val="000000"/>
          <w:szCs w:val="21"/>
        </w:rPr>
        <w:t>风险揭示书等</w:t>
      </w:r>
      <w:r>
        <w:rPr>
          <w:rFonts w:ascii="微软简仿宋" w:eastAsia="微软简仿宋" w:hint="eastAsia"/>
          <w:color w:val="000000"/>
          <w:szCs w:val="21"/>
        </w:rPr>
        <w:t>理财</w:t>
      </w:r>
      <w:r>
        <w:rPr>
          <w:rFonts w:ascii="微软简仿宋" w:eastAsia="微软简仿宋"/>
          <w:color w:val="000000"/>
          <w:szCs w:val="21"/>
        </w:rPr>
        <w:t>产品销售文件</w:t>
      </w:r>
      <w:r>
        <w:rPr>
          <w:rFonts w:ascii="微软简仿宋" w:eastAsia="微软简仿宋" w:hint="eastAsia"/>
          <w:color w:val="000000"/>
          <w:szCs w:val="21"/>
        </w:rPr>
        <w:t>约定的投资策略、风险承担和收益分配方式，对</w:t>
      </w:r>
      <w:r>
        <w:rPr>
          <w:rFonts w:ascii="微软简仿宋" w:eastAsia="微软简仿宋"/>
          <w:color w:val="000000"/>
          <w:szCs w:val="21"/>
        </w:rPr>
        <w:t>甲方托付的</w:t>
      </w:r>
      <w:r>
        <w:rPr>
          <w:rFonts w:ascii="微软简仿宋" w:eastAsia="微软简仿宋" w:hint="eastAsia"/>
          <w:color w:val="000000"/>
          <w:szCs w:val="21"/>
        </w:rPr>
        <w:t>财产</w:t>
      </w:r>
      <w:r>
        <w:rPr>
          <w:rFonts w:ascii="微软简仿宋" w:eastAsia="微软简仿宋"/>
          <w:color w:val="000000"/>
          <w:szCs w:val="21"/>
        </w:rPr>
        <w:t>进行投资和管理</w:t>
      </w:r>
      <w:r>
        <w:rPr>
          <w:rFonts w:ascii="微软简仿宋" w:eastAsia="微软简仿宋" w:hint="eastAsia"/>
          <w:color w:val="000000"/>
          <w:szCs w:val="21"/>
        </w:rPr>
        <w:t>。乙方</w:t>
      </w:r>
      <w:r>
        <w:rPr>
          <w:rFonts w:ascii="微软简仿宋" w:eastAsia="微软简仿宋"/>
          <w:color w:val="000000"/>
          <w:szCs w:val="21"/>
        </w:rPr>
        <w:t>按照</w:t>
      </w:r>
      <w:r>
        <w:rPr>
          <w:rFonts w:ascii="微软简仿宋" w:eastAsia="微软简仿宋" w:hint="eastAsia"/>
          <w:color w:val="000000"/>
          <w:szCs w:val="21"/>
        </w:rPr>
        <w:t>理财</w:t>
      </w:r>
      <w:r>
        <w:rPr>
          <w:rFonts w:ascii="微软简仿宋" w:eastAsia="微软简仿宋"/>
          <w:color w:val="000000"/>
          <w:szCs w:val="21"/>
        </w:rPr>
        <w:t>产品销售文件约定</w:t>
      </w:r>
      <w:r>
        <w:rPr>
          <w:rFonts w:ascii="微软简仿宋" w:eastAsia="微软简仿宋" w:hint="eastAsia"/>
          <w:color w:val="000000"/>
          <w:szCs w:val="21"/>
        </w:rPr>
        <w:t>和</w:t>
      </w:r>
      <w:r>
        <w:rPr>
          <w:rFonts w:ascii="微软简仿宋" w:eastAsia="微软简仿宋"/>
          <w:color w:val="000000"/>
          <w:szCs w:val="21"/>
        </w:rPr>
        <w:t>实际投资收益向甲方支付收益，乙方不保证本金支付和收益水平。</w:t>
      </w:r>
      <w:r>
        <w:rPr>
          <w:rFonts w:ascii="微软简仿宋" w:eastAsia="微软简仿宋" w:hint="eastAsia"/>
          <w:color w:val="000000"/>
          <w:szCs w:val="21"/>
        </w:rPr>
        <w:t>为明确双方的权利义务，经平等协商签订本协议。</w:t>
      </w:r>
    </w:p>
    <w:p w14:paraId="33F2648D" w14:textId="77777777" w:rsidR="0074532A" w:rsidRDefault="00000000">
      <w:pPr>
        <w:pStyle w:val="cde6e2c5"/>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lastRenderedPageBreak/>
        <w:t>本协议与理财</w:t>
      </w:r>
      <w:r>
        <w:rPr>
          <w:rFonts w:ascii="微软简仿宋" w:eastAsia="微软简仿宋"/>
          <w:color w:val="000000"/>
          <w:szCs w:val="21"/>
        </w:rPr>
        <w:t>产品说明书、风险揭示书</w:t>
      </w:r>
      <w:r>
        <w:rPr>
          <w:rFonts w:ascii="微软简仿宋" w:eastAsia="微软简仿宋" w:hint="eastAsia"/>
          <w:color w:val="000000"/>
          <w:szCs w:val="21"/>
        </w:rPr>
        <w:t>、销售（代理销售）协议书、投资者权益须知</w:t>
      </w:r>
      <w:r>
        <w:rPr>
          <w:rFonts w:ascii="微软简仿宋" w:eastAsia="微软简仿宋"/>
          <w:color w:val="000000"/>
          <w:szCs w:val="21"/>
        </w:rPr>
        <w:t>及理财</w:t>
      </w:r>
      <w:r>
        <w:rPr>
          <w:rFonts w:ascii="微软简仿宋" w:eastAsia="微软简仿宋" w:hint="eastAsia"/>
          <w:color w:val="000000"/>
          <w:szCs w:val="21"/>
        </w:rPr>
        <w:t>产品</w:t>
      </w:r>
      <w:r>
        <w:rPr>
          <w:rFonts w:ascii="微软简仿宋" w:eastAsia="微软简仿宋"/>
          <w:color w:val="000000"/>
          <w:szCs w:val="21"/>
        </w:rPr>
        <w:t>销售机构</w:t>
      </w:r>
      <w:r>
        <w:rPr>
          <w:rFonts w:ascii="微软简仿宋" w:eastAsia="微软简仿宋" w:hint="eastAsia"/>
          <w:color w:val="000000"/>
          <w:szCs w:val="21"/>
        </w:rPr>
        <w:t>提供</w:t>
      </w:r>
      <w:r>
        <w:rPr>
          <w:rFonts w:ascii="微软简仿宋" w:eastAsia="微软简仿宋"/>
          <w:color w:val="000000"/>
          <w:szCs w:val="21"/>
        </w:rPr>
        <w:t>的其他理财产品</w:t>
      </w:r>
      <w:r>
        <w:rPr>
          <w:rFonts w:ascii="微软简仿宋" w:eastAsia="微软简仿宋" w:hint="eastAsia"/>
          <w:color w:val="000000"/>
          <w:szCs w:val="21"/>
        </w:rPr>
        <w:t>交易单据</w:t>
      </w:r>
      <w:r>
        <w:rPr>
          <w:rFonts w:ascii="微软简仿宋" w:eastAsia="微软简仿宋"/>
          <w:color w:val="000000"/>
          <w:szCs w:val="21"/>
        </w:rPr>
        <w:t>共同构成完整的</w:t>
      </w:r>
      <w:r>
        <w:rPr>
          <w:rFonts w:ascii="微软简仿宋" w:eastAsia="微软简仿宋" w:hint="eastAsia"/>
          <w:color w:val="000000"/>
          <w:szCs w:val="21"/>
        </w:rPr>
        <w:t>不可分割的理财销售文件，具有同等法律效力</w:t>
      </w:r>
      <w:r>
        <w:rPr>
          <w:rFonts w:ascii="微软简仿宋" w:eastAsia="微软简仿宋"/>
          <w:color w:val="000000"/>
          <w:szCs w:val="21"/>
        </w:rPr>
        <w:t>。本协议</w:t>
      </w:r>
      <w:r>
        <w:rPr>
          <w:rFonts w:ascii="微软简仿宋" w:eastAsia="微软简仿宋" w:hint="eastAsia"/>
          <w:color w:val="000000"/>
          <w:szCs w:val="21"/>
        </w:rPr>
        <w:t>与理财产品</w:t>
      </w:r>
      <w:r>
        <w:rPr>
          <w:rFonts w:ascii="微软简仿宋" w:eastAsia="微软简仿宋"/>
          <w:color w:val="000000"/>
          <w:szCs w:val="21"/>
        </w:rPr>
        <w:t>说明书</w:t>
      </w:r>
      <w:r>
        <w:rPr>
          <w:rFonts w:ascii="微软简仿宋" w:eastAsia="微软简仿宋" w:hint="eastAsia"/>
          <w:color w:val="000000"/>
          <w:szCs w:val="21"/>
        </w:rPr>
        <w:t>不一致的</w:t>
      </w:r>
      <w:r>
        <w:rPr>
          <w:rFonts w:ascii="微软简仿宋" w:eastAsia="微软简仿宋"/>
          <w:color w:val="000000"/>
          <w:szCs w:val="21"/>
        </w:rPr>
        <w:t>，以理财产品</w:t>
      </w:r>
      <w:r>
        <w:rPr>
          <w:rFonts w:ascii="微软简仿宋" w:eastAsia="微软简仿宋" w:hint="eastAsia"/>
          <w:color w:val="000000"/>
          <w:szCs w:val="21"/>
        </w:rPr>
        <w:t>说明书</w:t>
      </w:r>
      <w:r>
        <w:rPr>
          <w:rFonts w:ascii="微软简仿宋" w:eastAsia="微软简仿宋"/>
          <w:color w:val="000000"/>
          <w:szCs w:val="21"/>
        </w:rPr>
        <w:t>为准</w:t>
      </w:r>
      <w:r>
        <w:rPr>
          <w:rFonts w:ascii="微软简仿宋" w:eastAsia="微软简仿宋" w:hint="eastAsia"/>
          <w:color w:val="000000"/>
          <w:szCs w:val="21"/>
        </w:rPr>
        <w:t>；本协议未及事项，以理财产品说明书、风险揭示书、销售（代理销售）协议书等相关文件约定为准。</w:t>
      </w:r>
    </w:p>
    <w:p w14:paraId="75084757" w14:textId="77777777" w:rsidR="0074532A" w:rsidRDefault="00000000">
      <w:pPr>
        <w:pStyle w:val="cde6e2c5"/>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b/>
          <w:color w:val="000000"/>
          <w:szCs w:val="21"/>
        </w:rPr>
        <w:t>理财非存款、产品有风险、投资须谨慎。</w:t>
      </w:r>
      <w:r>
        <w:rPr>
          <w:rFonts w:ascii="微软简仿宋" w:eastAsia="微软简仿宋" w:hint="eastAsia"/>
          <w:bCs/>
          <w:color w:val="000000"/>
          <w:szCs w:val="21"/>
        </w:rPr>
        <w:t>理财</w:t>
      </w:r>
      <w:r>
        <w:rPr>
          <w:rFonts w:ascii="微软简仿宋" w:eastAsia="微软简仿宋"/>
          <w:bCs/>
          <w:color w:val="000000"/>
          <w:szCs w:val="21"/>
        </w:rPr>
        <w:t>产品</w:t>
      </w:r>
      <w:r>
        <w:rPr>
          <w:rFonts w:ascii="微软简仿宋" w:eastAsia="微软简仿宋" w:hint="eastAsia"/>
          <w:bCs/>
          <w:color w:val="000000"/>
          <w:szCs w:val="21"/>
        </w:rPr>
        <w:t>销售</w:t>
      </w:r>
      <w:r>
        <w:rPr>
          <w:rFonts w:ascii="微软简仿宋" w:eastAsia="微软简仿宋"/>
          <w:bCs/>
          <w:color w:val="000000"/>
          <w:szCs w:val="21"/>
        </w:rPr>
        <w:t>、</w:t>
      </w:r>
      <w:r>
        <w:rPr>
          <w:rFonts w:ascii="微软简仿宋" w:eastAsia="微软简仿宋" w:hint="eastAsia"/>
          <w:bCs/>
          <w:color w:val="000000"/>
          <w:szCs w:val="21"/>
        </w:rPr>
        <w:t>投资</w:t>
      </w:r>
      <w:r>
        <w:rPr>
          <w:rFonts w:ascii="微软简仿宋" w:eastAsia="微软简仿宋"/>
          <w:bCs/>
          <w:color w:val="000000"/>
          <w:szCs w:val="21"/>
        </w:rPr>
        <w:t>运作过程中的</w:t>
      </w:r>
      <w:r>
        <w:rPr>
          <w:rFonts w:ascii="微软简仿宋" w:eastAsia="微软简仿宋" w:hint="eastAsia"/>
          <w:bCs/>
          <w:color w:val="000000"/>
          <w:szCs w:val="21"/>
        </w:rPr>
        <w:t>风险因素详见理财</w:t>
      </w:r>
      <w:r>
        <w:rPr>
          <w:rFonts w:ascii="微软简仿宋" w:eastAsia="微软简仿宋"/>
          <w:bCs/>
          <w:color w:val="000000"/>
          <w:szCs w:val="21"/>
        </w:rPr>
        <w:t>产品</w:t>
      </w:r>
      <w:r>
        <w:rPr>
          <w:rFonts w:ascii="微软简仿宋" w:eastAsia="微软简仿宋" w:hint="eastAsia"/>
          <w:bCs/>
          <w:color w:val="000000"/>
          <w:szCs w:val="21"/>
        </w:rPr>
        <w:t>说明书、</w:t>
      </w:r>
      <w:r>
        <w:rPr>
          <w:rFonts w:ascii="微软简仿宋" w:eastAsia="微软简仿宋"/>
          <w:bCs/>
          <w:color w:val="000000"/>
          <w:szCs w:val="21"/>
        </w:rPr>
        <w:t>风险揭示书</w:t>
      </w:r>
      <w:r>
        <w:rPr>
          <w:rFonts w:ascii="微软简仿宋" w:eastAsia="微软简仿宋" w:hint="eastAsia"/>
          <w:bCs/>
          <w:color w:val="000000"/>
          <w:szCs w:val="21"/>
        </w:rPr>
        <w:t>，甲方应仔细阅读产品说明书、风险揭示书详细条款并充分理解理财投资可能发生的风险。</w:t>
      </w:r>
    </w:p>
    <w:p w14:paraId="59A5D7CE" w14:textId="77777777" w:rsidR="0074532A" w:rsidRDefault="00000000">
      <w:pPr>
        <w:pStyle w:val="cde6e2c5"/>
        <w:adjustRightInd w:val="0"/>
        <w:snapToGrid w:val="0"/>
        <w:spacing w:line="360" w:lineRule="auto"/>
        <w:ind w:firstLineChars="200" w:firstLine="420"/>
        <w:outlineLvl w:val="0"/>
        <w:rPr>
          <w:rFonts w:ascii="微软简仿宋"/>
          <w:b/>
          <w:color w:val="000000"/>
          <w:szCs w:val="21"/>
        </w:rPr>
      </w:pPr>
      <w:r>
        <w:rPr>
          <w:rFonts w:ascii="微软简仿宋" w:eastAsia="微软简仿宋" w:hint="eastAsia"/>
          <w:b/>
          <w:color w:val="000000"/>
          <w:szCs w:val="21"/>
        </w:rPr>
        <w:t>一、声明与</w:t>
      </w:r>
      <w:r>
        <w:rPr>
          <w:rFonts w:ascii="微软简仿宋" w:eastAsia="微软简仿宋"/>
          <w:b/>
          <w:color w:val="000000"/>
          <w:szCs w:val="21"/>
        </w:rPr>
        <w:t>保证</w:t>
      </w:r>
    </w:p>
    <w:p w14:paraId="4A54D5C6" w14:textId="77777777" w:rsidR="0074532A" w:rsidRDefault="00000000">
      <w:pPr>
        <w:pStyle w:val="cde6e2c5"/>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hint="eastAsia"/>
          <w:bCs/>
          <w:color w:val="000000"/>
          <w:szCs w:val="21"/>
        </w:rPr>
        <w:t>（一）甲方</w:t>
      </w:r>
      <w:r>
        <w:rPr>
          <w:rFonts w:ascii="微软简仿宋" w:eastAsia="微软简仿宋"/>
          <w:bCs/>
          <w:color w:val="000000"/>
          <w:szCs w:val="21"/>
        </w:rPr>
        <w:t>声明：</w:t>
      </w:r>
    </w:p>
    <w:p w14:paraId="3399E1E6" w14:textId="77777777" w:rsidR="0074532A" w:rsidRDefault="00000000">
      <w:pPr>
        <w:pStyle w:val="cde6e2c5"/>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hint="eastAsia"/>
          <w:bCs/>
          <w:color w:val="000000"/>
          <w:szCs w:val="21"/>
        </w:rPr>
        <w:t>1．当</w:t>
      </w:r>
      <w:r>
        <w:rPr>
          <w:rFonts w:ascii="微软简仿宋" w:eastAsia="微软简仿宋"/>
          <w:bCs/>
          <w:color w:val="000000"/>
          <w:szCs w:val="21"/>
        </w:rPr>
        <w:t>甲方为非机构投资者时，</w:t>
      </w:r>
      <w:r>
        <w:rPr>
          <w:rFonts w:ascii="微软简仿宋" w:eastAsia="微软简仿宋" w:hint="eastAsia"/>
          <w:bCs/>
          <w:color w:val="000000"/>
          <w:szCs w:val="21"/>
        </w:rPr>
        <w:t>甲方声明具有完全民事行为能力，在签订本协议前已在</w:t>
      </w:r>
      <w:r>
        <w:rPr>
          <w:rFonts w:ascii="微软简仿宋" w:eastAsia="微软简仿宋"/>
          <w:bCs/>
          <w:color w:val="000000"/>
          <w:szCs w:val="21"/>
        </w:rPr>
        <w:t>理财产品销售机构</w:t>
      </w:r>
      <w:r>
        <w:rPr>
          <w:rFonts w:ascii="微软简仿宋" w:eastAsia="微软简仿宋" w:hint="eastAsia"/>
          <w:bCs/>
          <w:color w:val="000000"/>
          <w:szCs w:val="21"/>
        </w:rPr>
        <w:t>完成风险</w:t>
      </w:r>
      <w:r>
        <w:rPr>
          <w:rFonts w:ascii="微软简仿宋" w:eastAsia="微软简仿宋"/>
          <w:bCs/>
          <w:color w:val="000000"/>
          <w:szCs w:val="21"/>
        </w:rPr>
        <w:t>承受能力评估，</w:t>
      </w:r>
      <w:r>
        <w:rPr>
          <w:rFonts w:ascii="微软简仿宋" w:eastAsia="微软简仿宋" w:hint="eastAsia"/>
          <w:bCs/>
          <w:color w:val="000000"/>
          <w:szCs w:val="21"/>
        </w:rPr>
        <w:t>并获知理财</w:t>
      </w:r>
      <w:r>
        <w:rPr>
          <w:rFonts w:ascii="微软简仿宋" w:eastAsia="微软简仿宋"/>
          <w:bCs/>
          <w:color w:val="000000"/>
          <w:szCs w:val="21"/>
        </w:rPr>
        <w:t>产品销售机构</w:t>
      </w:r>
      <w:r>
        <w:rPr>
          <w:rFonts w:ascii="微软简仿宋" w:eastAsia="微软简仿宋" w:hint="eastAsia"/>
          <w:bCs/>
          <w:color w:val="000000"/>
          <w:szCs w:val="21"/>
        </w:rPr>
        <w:t>对甲方的风险承受能力评估结果，确认甲方本人的风险承受能力，完全理解拟</w:t>
      </w:r>
      <w:r>
        <w:rPr>
          <w:rFonts w:ascii="微软简仿宋" w:eastAsia="微软简仿宋"/>
          <w:bCs/>
          <w:color w:val="000000"/>
          <w:szCs w:val="21"/>
        </w:rPr>
        <w:t>投资理财</w:t>
      </w:r>
      <w:r>
        <w:rPr>
          <w:rFonts w:ascii="微软简仿宋" w:eastAsia="微软简仿宋" w:hint="eastAsia"/>
          <w:bCs/>
          <w:color w:val="000000"/>
          <w:szCs w:val="21"/>
        </w:rPr>
        <w:t>产品的基本信息和相应风险。</w:t>
      </w:r>
    </w:p>
    <w:p w14:paraId="317C0DA5" w14:textId="77777777" w:rsidR="0074532A" w:rsidRDefault="00000000">
      <w:pPr>
        <w:pStyle w:val="cde6e2c5"/>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hint="eastAsia"/>
          <w:bCs/>
          <w:color w:val="000000"/>
          <w:szCs w:val="21"/>
        </w:rPr>
        <w:t>2．甲方声明已阅知本协议，甲方已完全知晓并充分理解甲乙双方的权利、义务，充分理解理财投资的风险，接受并签署本协议及</w:t>
      </w:r>
      <w:r>
        <w:rPr>
          <w:rFonts w:ascii="微软简仿宋" w:eastAsia="微软简仿宋"/>
          <w:bCs/>
          <w:color w:val="000000"/>
          <w:szCs w:val="21"/>
        </w:rPr>
        <w:t>其他理财产品销售文件</w:t>
      </w:r>
      <w:r>
        <w:rPr>
          <w:rFonts w:ascii="微软简仿宋" w:eastAsia="微软简仿宋" w:hint="eastAsia"/>
          <w:bCs/>
          <w:color w:val="000000"/>
          <w:szCs w:val="21"/>
        </w:rPr>
        <w:t>。</w:t>
      </w:r>
    </w:p>
    <w:p w14:paraId="7F244BA7" w14:textId="77777777" w:rsidR="0074532A" w:rsidRDefault="00000000">
      <w:pPr>
        <w:pStyle w:val="cde6e2c5"/>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3</w:t>
      </w:r>
      <w:r>
        <w:rPr>
          <w:rFonts w:ascii="微软简仿宋" w:eastAsia="微软简仿宋" w:hint="eastAsia"/>
          <w:bCs/>
          <w:color w:val="000000"/>
          <w:szCs w:val="21"/>
        </w:rPr>
        <w:t>．</w:t>
      </w:r>
      <w:r>
        <w:rPr>
          <w:rFonts w:ascii="微软简仿宋" w:eastAsia="微软简仿宋" w:hint="eastAsia"/>
          <w:b/>
          <w:color w:val="000000"/>
          <w:szCs w:val="21"/>
        </w:rPr>
        <w:t>甲方声明，甲方的投资决策由甲方基于自身判断独立、自主、谨慎做出的，</w:t>
      </w:r>
      <w:r>
        <w:rPr>
          <w:rFonts w:ascii="微软简仿宋" w:eastAsia="微软简仿宋"/>
          <w:b/>
          <w:color w:val="000000"/>
          <w:szCs w:val="21"/>
        </w:rPr>
        <w:t>并已</w:t>
      </w:r>
      <w:r>
        <w:rPr>
          <w:rFonts w:ascii="微软简仿宋" w:eastAsia="微软简仿宋" w:hint="eastAsia"/>
          <w:b/>
          <w:color w:val="000000"/>
          <w:szCs w:val="21"/>
        </w:rPr>
        <w:t>知晓</w:t>
      </w:r>
      <w:r>
        <w:rPr>
          <w:rFonts w:ascii="微软简仿宋" w:eastAsia="微软简仿宋"/>
          <w:b/>
          <w:color w:val="000000"/>
          <w:szCs w:val="21"/>
        </w:rPr>
        <w:t>且能够承担</w:t>
      </w:r>
      <w:r>
        <w:rPr>
          <w:rFonts w:ascii="微软简仿宋" w:eastAsia="微软简仿宋" w:hint="eastAsia"/>
          <w:b/>
          <w:color w:val="000000"/>
          <w:szCs w:val="21"/>
        </w:rPr>
        <w:t>产品可能出现的各种风险，愿意并能承担风险。</w:t>
      </w:r>
    </w:p>
    <w:p w14:paraId="2E774845" w14:textId="77777777" w:rsidR="0074532A" w:rsidRDefault="00000000">
      <w:pPr>
        <w:pStyle w:val="cde6e2c5"/>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hint="eastAsia"/>
          <w:bCs/>
          <w:color w:val="000000"/>
          <w:szCs w:val="21"/>
        </w:rPr>
        <w:t>4．甲方若为非机构投资者，甲方声明以合法持有的自有资金购买乙方发行的理财产品。</w:t>
      </w:r>
    </w:p>
    <w:p w14:paraId="311C499F" w14:textId="77777777" w:rsidR="0074532A" w:rsidRDefault="00000000">
      <w:pPr>
        <w:pStyle w:val="cde6e2c5"/>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hint="eastAsia"/>
          <w:bCs/>
          <w:color w:val="000000"/>
          <w:szCs w:val="21"/>
        </w:rPr>
        <w:t>5．甲方若为机构投资者（含资产管理产品），甲方声明以合法持有的自有资金或合法募集资金购买乙方发行的理财产品。</w:t>
      </w:r>
    </w:p>
    <w:p w14:paraId="25412856" w14:textId="77777777" w:rsidR="0074532A" w:rsidRDefault="00000000">
      <w:pPr>
        <w:pStyle w:val="cde6e2c5"/>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hint="eastAsia"/>
          <w:bCs/>
          <w:color w:val="000000"/>
          <w:szCs w:val="21"/>
        </w:rPr>
        <w:t>6．甲方声明认可本协议及其他</w:t>
      </w:r>
      <w:r>
        <w:rPr>
          <w:rFonts w:ascii="微软简仿宋" w:eastAsia="微软简仿宋"/>
          <w:bCs/>
          <w:color w:val="000000"/>
          <w:szCs w:val="21"/>
        </w:rPr>
        <w:t>理财产品销售文件</w:t>
      </w:r>
      <w:r>
        <w:rPr>
          <w:rFonts w:ascii="微软简仿宋" w:eastAsia="微软简仿宋" w:hint="eastAsia"/>
          <w:bCs/>
          <w:color w:val="000000"/>
          <w:szCs w:val="21"/>
        </w:rPr>
        <w:t>约定的信息披露途径，已知悉甲方应注意查询的事项，并同意乙方按照本协议及</w:t>
      </w:r>
      <w:r>
        <w:rPr>
          <w:rFonts w:ascii="微软简仿宋" w:eastAsia="微软简仿宋"/>
          <w:bCs/>
          <w:color w:val="000000"/>
          <w:szCs w:val="21"/>
        </w:rPr>
        <w:t>理财产品销售文件</w:t>
      </w:r>
      <w:r>
        <w:rPr>
          <w:rFonts w:ascii="微软简仿宋" w:eastAsia="微软简仿宋" w:hint="eastAsia"/>
          <w:bCs/>
          <w:color w:val="000000"/>
          <w:szCs w:val="21"/>
        </w:rPr>
        <w:t>约定进行相关通知和信息披露。</w:t>
      </w:r>
    </w:p>
    <w:p w14:paraId="4FB54156" w14:textId="77777777" w:rsidR="0074532A" w:rsidRDefault="00000000">
      <w:pPr>
        <w:pStyle w:val="cde6e2c5"/>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7</w:t>
      </w:r>
      <w:r>
        <w:rPr>
          <w:rFonts w:ascii="微软简仿宋" w:eastAsia="微软简仿宋" w:hint="eastAsia"/>
          <w:bCs/>
          <w:color w:val="000000"/>
          <w:szCs w:val="21"/>
        </w:rPr>
        <w:t>．</w:t>
      </w:r>
      <w:r>
        <w:rPr>
          <w:rFonts w:ascii="微软简仿宋" w:eastAsia="微软简仿宋" w:hint="eastAsia"/>
          <w:b/>
          <w:color w:val="000000"/>
          <w:szCs w:val="21"/>
        </w:rPr>
        <w:t>甲方声明当甲方通过理财产品销售机构的网上银行、手机银行、APP等电子销售渠道购买理财产品时，甲方认可其在销售机构电子渠道点击确认同意的理财产品销售文件的合法有效性，认可电子签约与纸质签署具有同等效力。</w:t>
      </w:r>
    </w:p>
    <w:p w14:paraId="77984EC4" w14:textId="77777777" w:rsidR="0074532A" w:rsidRDefault="00000000">
      <w:pPr>
        <w:pStyle w:val="cde6e2c5"/>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8</w:t>
      </w:r>
      <w:r>
        <w:rPr>
          <w:rFonts w:ascii="微软简仿宋" w:eastAsia="微软简仿宋" w:hint="eastAsia"/>
          <w:bCs/>
          <w:color w:val="000000"/>
          <w:szCs w:val="21"/>
        </w:rPr>
        <w:t>．</w:t>
      </w:r>
      <w:r>
        <w:rPr>
          <w:rFonts w:ascii="微软简仿宋" w:eastAsia="微软简仿宋" w:hint="eastAsia"/>
          <w:b/>
          <w:color w:val="000000"/>
          <w:szCs w:val="21"/>
        </w:rPr>
        <w:t>甲方声明同意理财产品销售机构记录（记录方式包括但不限于录音、录像、录屏等）</w:t>
      </w:r>
      <w:r>
        <w:rPr>
          <w:rFonts w:ascii="微软简仿宋" w:eastAsia="微软简仿宋" w:hint="eastAsia"/>
          <w:b/>
          <w:color w:val="000000"/>
          <w:szCs w:val="21"/>
        </w:rPr>
        <w:lastRenderedPageBreak/>
        <w:t>甲方操作行为（包括但不限于购买、赎回、撤单、修改分红方式等业务），并确认以上记录在双方发生争议时可作为合法有效的证据使用。</w:t>
      </w:r>
    </w:p>
    <w:p w14:paraId="29129CD5" w14:textId="77777777" w:rsidR="0074532A" w:rsidRDefault="00000000">
      <w:pPr>
        <w:pStyle w:val="cde6e2c5"/>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hint="eastAsia"/>
          <w:bCs/>
          <w:color w:val="000000"/>
          <w:szCs w:val="21"/>
        </w:rPr>
        <w:t>（二）乙方声明与保证：</w:t>
      </w:r>
    </w:p>
    <w:p w14:paraId="4A1752F2" w14:textId="77777777" w:rsidR="0074532A" w:rsidRDefault="00000000">
      <w:pPr>
        <w:pStyle w:val="cde6e2c5"/>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hint="eastAsia"/>
          <w:bCs/>
          <w:color w:val="000000"/>
          <w:szCs w:val="21"/>
        </w:rPr>
        <w:t>乙方声明按照监管要求及理财产品说明书约定，恪尽职守、诚实信用、谨慎勤勉地管理理财</w:t>
      </w:r>
      <w:r>
        <w:rPr>
          <w:rFonts w:ascii="微软简仿宋" w:eastAsia="微软简仿宋"/>
          <w:bCs/>
          <w:color w:val="000000"/>
          <w:szCs w:val="21"/>
        </w:rPr>
        <w:t>产品</w:t>
      </w:r>
      <w:r>
        <w:rPr>
          <w:rFonts w:ascii="微软简仿宋" w:eastAsia="微软简仿宋" w:hint="eastAsia"/>
          <w:bCs/>
          <w:color w:val="000000"/>
          <w:szCs w:val="21"/>
        </w:rPr>
        <w:t>，但不保证理财</w:t>
      </w:r>
      <w:r>
        <w:rPr>
          <w:rFonts w:ascii="微软简仿宋" w:eastAsia="微软简仿宋"/>
          <w:bCs/>
          <w:color w:val="000000"/>
          <w:szCs w:val="21"/>
        </w:rPr>
        <w:t>产品</w:t>
      </w:r>
      <w:r>
        <w:rPr>
          <w:rFonts w:ascii="微软简仿宋" w:eastAsia="微软简仿宋" w:hint="eastAsia"/>
          <w:bCs/>
          <w:color w:val="000000"/>
          <w:szCs w:val="21"/>
        </w:rPr>
        <w:t>一定盈利或不会亏损，也不保证最低收益。</w:t>
      </w:r>
    </w:p>
    <w:p w14:paraId="7BD5F743" w14:textId="77777777" w:rsidR="0074532A" w:rsidRDefault="00000000">
      <w:pPr>
        <w:pStyle w:val="cde6e2c5"/>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二、名词释义</w:t>
      </w:r>
    </w:p>
    <w:p w14:paraId="5A7BAE03" w14:textId="77777777" w:rsidR="0074532A" w:rsidRDefault="00000000">
      <w:pPr>
        <w:pStyle w:val="cde6e2c5"/>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hint="eastAsia"/>
          <w:bCs/>
          <w:color w:val="000000"/>
          <w:szCs w:val="21"/>
        </w:rPr>
        <w:t>．</w:t>
      </w:r>
      <w:r>
        <w:rPr>
          <w:rFonts w:ascii="微软简仿宋" w:eastAsia="微软简仿宋" w:hint="eastAsia"/>
          <w:color w:val="000000"/>
          <w:szCs w:val="21"/>
        </w:rPr>
        <w:t>理财产品：指由乙方按照理财</w:t>
      </w:r>
      <w:r>
        <w:rPr>
          <w:rFonts w:ascii="微软简仿宋" w:eastAsia="微软简仿宋"/>
          <w:color w:val="000000"/>
          <w:szCs w:val="21"/>
        </w:rPr>
        <w:t>产品销售文件</w:t>
      </w:r>
      <w:r>
        <w:rPr>
          <w:rFonts w:ascii="微软简仿宋" w:eastAsia="微软简仿宋" w:hint="eastAsia"/>
          <w:color w:val="000000"/>
          <w:szCs w:val="21"/>
        </w:rPr>
        <w:t>约定的条件和实际投资收益情况向投资者支付收益、不保证本金支付和收益水平的非保本理财产品。产品的具体细节详见理财产品说明书、</w:t>
      </w:r>
      <w:r>
        <w:rPr>
          <w:rFonts w:ascii="微软简仿宋" w:eastAsia="微软简仿宋"/>
          <w:color w:val="000000"/>
          <w:szCs w:val="21"/>
        </w:rPr>
        <w:t>风险</w:t>
      </w:r>
      <w:r>
        <w:rPr>
          <w:rFonts w:ascii="微软简仿宋" w:eastAsia="微软简仿宋" w:hint="eastAsia"/>
          <w:color w:val="000000"/>
          <w:szCs w:val="21"/>
        </w:rPr>
        <w:t>揭示书</w:t>
      </w:r>
      <w:r>
        <w:rPr>
          <w:rFonts w:ascii="微软简仿宋" w:eastAsia="微软简仿宋"/>
          <w:color w:val="000000"/>
          <w:szCs w:val="21"/>
        </w:rPr>
        <w:t>、</w:t>
      </w:r>
      <w:r>
        <w:rPr>
          <w:rFonts w:ascii="微软简仿宋" w:eastAsia="微软简仿宋" w:hint="eastAsia"/>
          <w:color w:val="000000"/>
          <w:szCs w:val="21"/>
        </w:rPr>
        <w:t>投资者</w:t>
      </w:r>
      <w:r>
        <w:rPr>
          <w:rFonts w:ascii="微软简仿宋" w:eastAsia="微软简仿宋"/>
          <w:color w:val="000000"/>
          <w:szCs w:val="21"/>
        </w:rPr>
        <w:t>权益须知</w:t>
      </w:r>
      <w:r>
        <w:rPr>
          <w:rFonts w:ascii="微软简仿宋" w:eastAsia="微软简仿宋" w:hint="eastAsia"/>
          <w:color w:val="000000"/>
          <w:szCs w:val="21"/>
        </w:rPr>
        <w:t>。</w:t>
      </w:r>
    </w:p>
    <w:p w14:paraId="55CF9FDA" w14:textId="77777777" w:rsidR="0074532A" w:rsidRDefault="00000000">
      <w:pPr>
        <w:pStyle w:val="cde6e2c5"/>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2</w:t>
      </w:r>
      <w:r>
        <w:rPr>
          <w:rFonts w:ascii="微软简仿宋" w:eastAsia="微软简仿宋" w:hint="eastAsia"/>
          <w:bCs/>
          <w:color w:val="000000"/>
          <w:szCs w:val="21"/>
        </w:rPr>
        <w:t>．</w:t>
      </w:r>
      <w:r>
        <w:rPr>
          <w:rFonts w:ascii="微软简仿宋" w:eastAsia="微软简仿宋" w:hint="eastAsia"/>
          <w:color w:val="000000"/>
          <w:szCs w:val="21"/>
        </w:rPr>
        <w:t>公募理财产品：根据募集方式不同，将理财产品分为公募理财产品和私募理财产品。公募理财产品指面向不特定社会公众公开发行的理财产品。</w:t>
      </w:r>
    </w:p>
    <w:p w14:paraId="19344437" w14:textId="77777777" w:rsidR="0074532A" w:rsidRDefault="00000000">
      <w:pPr>
        <w:pStyle w:val="cde6e2c5"/>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3</w:t>
      </w:r>
      <w:r>
        <w:rPr>
          <w:rFonts w:ascii="微软简仿宋" w:eastAsia="微软简仿宋" w:hint="eastAsia"/>
          <w:bCs/>
          <w:color w:val="000000"/>
          <w:szCs w:val="21"/>
        </w:rPr>
        <w:t>．</w:t>
      </w:r>
      <w:r>
        <w:rPr>
          <w:rFonts w:ascii="微软简仿宋" w:eastAsia="微软简仿宋" w:hint="eastAsia"/>
          <w:color w:val="000000"/>
          <w:szCs w:val="21"/>
        </w:rPr>
        <w:t>私募理财产品：根据募集方式不同，将理财产品分为公募理财产品和私募理财产品。私募理财产品指面向合格投资者非公开发行的理财产品。</w:t>
      </w:r>
    </w:p>
    <w:p w14:paraId="0529B98A" w14:textId="77777777" w:rsidR="0074532A" w:rsidRDefault="00000000">
      <w:pPr>
        <w:pStyle w:val="cde6e2c5"/>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4</w:t>
      </w:r>
      <w:r>
        <w:rPr>
          <w:rFonts w:ascii="微软简仿宋" w:eastAsia="微软简仿宋" w:hint="eastAsia"/>
          <w:bCs/>
          <w:color w:val="000000"/>
          <w:szCs w:val="21"/>
        </w:rPr>
        <w:t>．</w:t>
      </w:r>
      <w:r>
        <w:rPr>
          <w:rFonts w:ascii="微软简仿宋" w:eastAsia="微软简仿宋" w:hint="eastAsia"/>
          <w:color w:val="000000"/>
          <w:szCs w:val="21"/>
        </w:rPr>
        <w:t>合格投资者：合格投资者是指具备相应风险识别能力和风险承受能力，投资于单只理财产品不低于一定金额且符合下列条件的自然人、法人或者依法成立的其他组织：</w:t>
      </w:r>
    </w:p>
    <w:p w14:paraId="2CBFA885" w14:textId="77777777" w:rsidR="0074532A" w:rsidRDefault="00000000">
      <w:pPr>
        <w:pStyle w:val="cde6e2c5"/>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（1）具有2年以上投资经历，且满足家庭金融净资产不低于300万元人民币，或者家庭金融资产不低于500万元人民币，或者近3年本人年均收入不低于40万元人民币；</w:t>
      </w:r>
    </w:p>
    <w:p w14:paraId="4FB0B16F" w14:textId="77777777" w:rsidR="0074532A" w:rsidRDefault="00000000">
      <w:pPr>
        <w:pStyle w:val="cde6e2c5"/>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（2）最近1年末净资产不低于1000万元人民币的法人或者依法成立的其他组织；</w:t>
      </w:r>
    </w:p>
    <w:p w14:paraId="4893D53A" w14:textId="77777777" w:rsidR="0074532A" w:rsidRDefault="00000000">
      <w:pPr>
        <w:pStyle w:val="cde6e2c5"/>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（3）国务院银行业监督管理机构规定的其他情形。</w:t>
      </w:r>
    </w:p>
    <w:p w14:paraId="6A67ED1B" w14:textId="77777777" w:rsidR="0074532A" w:rsidRDefault="00000000">
      <w:pPr>
        <w:pStyle w:val="cde6e2c5"/>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5</w:t>
      </w:r>
      <w:r>
        <w:rPr>
          <w:rFonts w:ascii="微软简仿宋" w:eastAsia="微软简仿宋" w:hint="eastAsia"/>
          <w:bCs/>
          <w:color w:val="000000"/>
          <w:szCs w:val="21"/>
        </w:rPr>
        <w:t>．协议的当事人：包括理财</w:t>
      </w:r>
      <w:r>
        <w:rPr>
          <w:rFonts w:ascii="微软简仿宋" w:eastAsia="微软简仿宋"/>
          <w:bCs/>
          <w:color w:val="000000"/>
          <w:szCs w:val="21"/>
        </w:rPr>
        <w:t>产品</w:t>
      </w:r>
      <w:r>
        <w:rPr>
          <w:rFonts w:ascii="微软简仿宋" w:eastAsia="微软简仿宋" w:hint="eastAsia"/>
          <w:bCs/>
          <w:color w:val="000000"/>
          <w:szCs w:val="21"/>
        </w:rPr>
        <w:t>管理人和理财</w:t>
      </w:r>
      <w:r>
        <w:rPr>
          <w:rFonts w:ascii="微软简仿宋" w:eastAsia="微软简仿宋"/>
          <w:bCs/>
          <w:color w:val="000000"/>
          <w:szCs w:val="21"/>
        </w:rPr>
        <w:t>产品</w:t>
      </w:r>
      <w:r>
        <w:rPr>
          <w:rFonts w:ascii="微软简仿宋" w:eastAsia="微软简仿宋" w:hint="eastAsia"/>
          <w:bCs/>
          <w:color w:val="000000"/>
          <w:szCs w:val="21"/>
        </w:rPr>
        <w:t>投资者。</w:t>
      </w:r>
    </w:p>
    <w:p w14:paraId="30001940" w14:textId="77777777" w:rsidR="0074532A" w:rsidRDefault="00000000">
      <w:pPr>
        <w:pStyle w:val="cde6e2c5"/>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6</w:t>
      </w:r>
      <w:r>
        <w:rPr>
          <w:rFonts w:ascii="微软简仿宋" w:eastAsia="微软简仿宋" w:hint="eastAsia"/>
          <w:bCs/>
          <w:color w:val="000000"/>
          <w:szCs w:val="21"/>
        </w:rPr>
        <w:t>．</w:t>
      </w:r>
      <w:r>
        <w:rPr>
          <w:rFonts w:ascii="微软简仿宋" w:eastAsia="微软简仿宋" w:hint="eastAsia"/>
          <w:color w:val="000000"/>
          <w:szCs w:val="21"/>
        </w:rPr>
        <w:t>理财产品管理人或产品管理人或</w:t>
      </w:r>
      <w:r>
        <w:rPr>
          <w:rFonts w:ascii="微软简仿宋" w:eastAsia="微软简仿宋"/>
          <w:color w:val="000000"/>
          <w:szCs w:val="21"/>
        </w:rPr>
        <w:t>乙方</w:t>
      </w:r>
      <w:r>
        <w:rPr>
          <w:rFonts w:ascii="微软简仿宋" w:eastAsia="微软简仿宋" w:hint="eastAsia"/>
          <w:color w:val="000000"/>
          <w:szCs w:val="21"/>
        </w:rPr>
        <w:t>：指华夏理财有限责任公司。</w:t>
      </w:r>
    </w:p>
    <w:p w14:paraId="0ED56A12" w14:textId="77777777" w:rsidR="0074532A" w:rsidRDefault="00000000">
      <w:pPr>
        <w:pStyle w:val="cde6e2c5"/>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7</w:t>
      </w:r>
      <w:r>
        <w:rPr>
          <w:rFonts w:ascii="微软简仿宋" w:eastAsia="微软简仿宋" w:hint="eastAsia"/>
          <w:bCs/>
          <w:color w:val="000000"/>
          <w:szCs w:val="21"/>
        </w:rPr>
        <w:t>．</w:t>
      </w:r>
      <w:r>
        <w:rPr>
          <w:rFonts w:ascii="微软简仿宋" w:eastAsia="微软简仿宋" w:hint="eastAsia"/>
          <w:color w:val="000000"/>
          <w:szCs w:val="21"/>
        </w:rPr>
        <w:t>投资者或</w:t>
      </w:r>
      <w:r>
        <w:rPr>
          <w:rFonts w:ascii="微软简仿宋" w:eastAsia="微软简仿宋"/>
          <w:color w:val="000000"/>
          <w:szCs w:val="21"/>
        </w:rPr>
        <w:t>甲方：指理财产品投资者</w:t>
      </w:r>
      <w:r>
        <w:rPr>
          <w:rFonts w:ascii="微软简仿宋" w:eastAsia="微软简仿宋" w:hint="eastAsia"/>
          <w:color w:val="000000"/>
          <w:szCs w:val="21"/>
        </w:rPr>
        <w:t>。</w:t>
      </w:r>
    </w:p>
    <w:p w14:paraId="2C52E266" w14:textId="77777777" w:rsidR="0074532A" w:rsidRDefault="00000000">
      <w:pPr>
        <w:pStyle w:val="cde6e2c5"/>
        <w:adjustRightInd w:val="0"/>
        <w:snapToGrid w:val="0"/>
        <w:spacing w:line="360" w:lineRule="auto"/>
        <w:ind w:firstLineChars="200" w:firstLine="420"/>
        <w:rPr>
          <w:rFonts w:ascii="Cambria" w:eastAsia="微软简仿宋" w:hAnsi="Cambria"/>
          <w:color w:val="000000"/>
          <w:szCs w:val="21"/>
        </w:rPr>
      </w:pPr>
      <w:r>
        <w:rPr>
          <w:rFonts w:ascii="微软简仿宋" w:eastAsia="微软简仿宋" w:hint="eastAsia"/>
          <w:color w:val="000000"/>
          <w:szCs w:val="21"/>
        </w:rPr>
        <w:t>8</w:t>
      </w:r>
      <w:r>
        <w:rPr>
          <w:rFonts w:ascii="微软简仿宋" w:eastAsia="微软简仿宋" w:hint="eastAsia"/>
          <w:bCs/>
          <w:color w:val="000000"/>
          <w:szCs w:val="21"/>
        </w:rPr>
        <w:t>．</w:t>
      </w:r>
      <w:r>
        <w:rPr>
          <w:rFonts w:ascii="微软简仿宋" w:eastAsia="微软简仿宋" w:hint="eastAsia"/>
          <w:color w:val="000000"/>
          <w:szCs w:val="21"/>
        </w:rPr>
        <w:t>托管人</w:t>
      </w:r>
      <w:r>
        <w:rPr>
          <w:rFonts w:ascii="微软简仿宋" w:eastAsia="微软简仿宋"/>
          <w:color w:val="000000"/>
          <w:szCs w:val="21"/>
        </w:rPr>
        <w:t>：</w:t>
      </w:r>
      <w:r>
        <w:rPr>
          <w:rFonts w:ascii="Cambria" w:eastAsia="微软简仿宋" w:hAnsi="Cambria" w:hint="eastAsia"/>
          <w:color w:val="000000"/>
          <w:szCs w:val="21"/>
        </w:rPr>
        <w:t>指乙方</w:t>
      </w:r>
      <w:r>
        <w:rPr>
          <w:rFonts w:ascii="Cambria" w:eastAsia="微软简仿宋" w:hAnsi="Cambria"/>
          <w:color w:val="000000"/>
          <w:szCs w:val="21"/>
        </w:rPr>
        <w:t>选定</w:t>
      </w:r>
      <w:r>
        <w:rPr>
          <w:rFonts w:ascii="Cambria" w:eastAsia="微软简仿宋" w:hAnsi="Cambria" w:hint="eastAsia"/>
          <w:color w:val="000000"/>
          <w:szCs w:val="21"/>
        </w:rPr>
        <w:t>的</w:t>
      </w:r>
      <w:r>
        <w:rPr>
          <w:rFonts w:ascii="Cambria" w:eastAsia="微软简仿宋" w:hAnsi="Cambria"/>
          <w:color w:val="000000"/>
          <w:szCs w:val="21"/>
        </w:rPr>
        <w:t>托管机构。具体</w:t>
      </w:r>
      <w:r>
        <w:rPr>
          <w:rFonts w:ascii="Cambria" w:eastAsia="微软简仿宋" w:hAnsi="Cambria" w:hint="eastAsia"/>
          <w:color w:val="000000"/>
          <w:szCs w:val="21"/>
        </w:rPr>
        <w:t>托管</w:t>
      </w:r>
      <w:r>
        <w:rPr>
          <w:rFonts w:ascii="Cambria" w:eastAsia="微软简仿宋" w:hAnsi="Cambria"/>
          <w:color w:val="000000"/>
          <w:szCs w:val="21"/>
        </w:rPr>
        <w:t>机构名称、托管费</w:t>
      </w:r>
      <w:r>
        <w:rPr>
          <w:rFonts w:ascii="Cambria" w:eastAsia="微软简仿宋" w:hAnsi="Cambria" w:hint="eastAsia"/>
          <w:color w:val="000000"/>
          <w:szCs w:val="21"/>
        </w:rPr>
        <w:t>以及</w:t>
      </w:r>
      <w:r>
        <w:rPr>
          <w:rFonts w:ascii="Cambria" w:eastAsia="微软简仿宋" w:hAnsi="Cambria"/>
          <w:color w:val="000000"/>
          <w:szCs w:val="21"/>
        </w:rPr>
        <w:t>其他事项以</w:t>
      </w:r>
      <w:r>
        <w:rPr>
          <w:rFonts w:ascii="微软简仿宋" w:eastAsia="微软简仿宋" w:hint="eastAsia"/>
          <w:color w:val="000000"/>
          <w:szCs w:val="21"/>
        </w:rPr>
        <w:t>理财产品说明书约定</w:t>
      </w:r>
      <w:r>
        <w:rPr>
          <w:rFonts w:ascii="Cambria" w:eastAsia="微软简仿宋" w:hAnsi="Cambria"/>
          <w:color w:val="000000"/>
          <w:szCs w:val="21"/>
        </w:rPr>
        <w:t>为准。</w:t>
      </w:r>
    </w:p>
    <w:p w14:paraId="02C41CD4" w14:textId="77777777" w:rsidR="0074532A" w:rsidRDefault="00000000">
      <w:pPr>
        <w:pStyle w:val="cde6e2c5"/>
        <w:adjustRightInd w:val="0"/>
        <w:snapToGrid w:val="0"/>
        <w:spacing w:line="360" w:lineRule="auto"/>
        <w:ind w:firstLineChars="200" w:firstLine="420"/>
        <w:rPr>
          <w:rFonts w:ascii="Cambria" w:eastAsia="微软简仿宋" w:hAnsi="Cambria"/>
          <w:color w:val="000000"/>
          <w:szCs w:val="21"/>
        </w:rPr>
      </w:pPr>
      <w:r>
        <w:rPr>
          <w:rFonts w:ascii="Cambria" w:eastAsia="微软简仿宋" w:hAnsi="Cambria" w:hint="eastAsia"/>
          <w:color w:val="000000"/>
          <w:szCs w:val="21"/>
        </w:rPr>
        <w:t>9</w:t>
      </w:r>
      <w:r>
        <w:rPr>
          <w:rFonts w:ascii="微软简仿宋" w:eastAsia="微软简仿宋" w:hint="eastAsia"/>
          <w:bCs/>
          <w:color w:val="000000"/>
          <w:szCs w:val="21"/>
        </w:rPr>
        <w:t>．</w:t>
      </w:r>
      <w:r>
        <w:rPr>
          <w:rFonts w:ascii="Cambria" w:eastAsia="微软简仿宋" w:hAnsi="Cambria" w:hint="eastAsia"/>
          <w:color w:val="000000"/>
          <w:szCs w:val="21"/>
        </w:rPr>
        <w:t>理财</w:t>
      </w:r>
      <w:r>
        <w:rPr>
          <w:rFonts w:ascii="Cambria" w:eastAsia="微软简仿宋" w:hAnsi="Cambria"/>
          <w:color w:val="000000"/>
          <w:szCs w:val="21"/>
        </w:rPr>
        <w:t>产品</w:t>
      </w:r>
      <w:r>
        <w:rPr>
          <w:rFonts w:ascii="Cambria" w:eastAsia="微软简仿宋" w:hAnsi="Cambria" w:hint="eastAsia"/>
          <w:color w:val="000000"/>
          <w:szCs w:val="21"/>
        </w:rPr>
        <w:t>销售机构或</w:t>
      </w:r>
      <w:r>
        <w:rPr>
          <w:rFonts w:ascii="Cambria" w:eastAsia="微软简仿宋" w:hAnsi="Cambria"/>
          <w:color w:val="000000"/>
          <w:szCs w:val="21"/>
        </w:rPr>
        <w:t>销售机构</w:t>
      </w:r>
      <w:r>
        <w:rPr>
          <w:rFonts w:ascii="Cambria" w:eastAsia="微软简仿宋" w:hAnsi="Cambria" w:hint="eastAsia"/>
          <w:color w:val="000000"/>
          <w:szCs w:val="21"/>
        </w:rPr>
        <w:t>：包括</w:t>
      </w:r>
      <w:r>
        <w:rPr>
          <w:rFonts w:ascii="Cambria" w:eastAsia="微软简仿宋" w:hAnsi="Cambria"/>
          <w:color w:val="000000"/>
          <w:szCs w:val="21"/>
        </w:rPr>
        <w:t>乙方及乙方委托的</w:t>
      </w:r>
      <w:r>
        <w:rPr>
          <w:rFonts w:ascii="Cambria" w:eastAsia="微软简仿宋" w:hAnsi="Cambria" w:hint="eastAsia"/>
          <w:color w:val="000000"/>
          <w:szCs w:val="21"/>
        </w:rPr>
        <w:t>理财产品代理</w:t>
      </w:r>
      <w:r>
        <w:rPr>
          <w:rFonts w:ascii="Cambria" w:eastAsia="微软简仿宋" w:hAnsi="Cambria"/>
          <w:color w:val="000000"/>
          <w:szCs w:val="21"/>
        </w:rPr>
        <w:t>销售机构。具体</w:t>
      </w:r>
      <w:r>
        <w:rPr>
          <w:rFonts w:ascii="Cambria" w:eastAsia="微软简仿宋" w:hAnsi="Cambria" w:hint="eastAsia"/>
          <w:color w:val="000000"/>
          <w:szCs w:val="21"/>
        </w:rPr>
        <w:t>销售</w:t>
      </w:r>
      <w:r>
        <w:rPr>
          <w:rFonts w:ascii="Cambria" w:eastAsia="微软简仿宋" w:hAnsi="Cambria"/>
          <w:color w:val="000000"/>
          <w:szCs w:val="21"/>
        </w:rPr>
        <w:t>机构名称、</w:t>
      </w:r>
      <w:r>
        <w:rPr>
          <w:rFonts w:ascii="Cambria" w:eastAsia="微软简仿宋" w:hAnsi="Cambria" w:hint="eastAsia"/>
          <w:color w:val="000000"/>
          <w:szCs w:val="21"/>
        </w:rPr>
        <w:t>销售</w:t>
      </w:r>
      <w:r>
        <w:rPr>
          <w:rFonts w:ascii="Cambria" w:eastAsia="微软简仿宋" w:hAnsi="Cambria"/>
          <w:color w:val="000000"/>
          <w:szCs w:val="21"/>
        </w:rPr>
        <w:t>费</w:t>
      </w:r>
      <w:r>
        <w:rPr>
          <w:rFonts w:ascii="Cambria" w:eastAsia="微软简仿宋" w:hAnsi="Cambria" w:hint="eastAsia"/>
          <w:color w:val="000000"/>
          <w:szCs w:val="21"/>
        </w:rPr>
        <w:t>率以及</w:t>
      </w:r>
      <w:r>
        <w:rPr>
          <w:rFonts w:ascii="Cambria" w:eastAsia="微软简仿宋" w:hAnsi="Cambria"/>
          <w:color w:val="000000"/>
          <w:szCs w:val="21"/>
        </w:rPr>
        <w:t>其他事项以</w:t>
      </w:r>
      <w:r>
        <w:rPr>
          <w:rFonts w:ascii="Cambria" w:eastAsia="微软简仿宋" w:hAnsi="Cambria" w:hint="eastAsia"/>
          <w:color w:val="000000"/>
          <w:szCs w:val="21"/>
        </w:rPr>
        <w:t>销售（代理销售）协议书、</w:t>
      </w:r>
      <w:r>
        <w:rPr>
          <w:rFonts w:ascii="Cambria" w:eastAsia="微软简仿宋" w:hAnsi="Cambria"/>
          <w:color w:val="000000"/>
          <w:szCs w:val="21"/>
        </w:rPr>
        <w:t>理财产品说明书以及</w:t>
      </w:r>
      <w:r>
        <w:rPr>
          <w:rFonts w:ascii="Cambria" w:eastAsia="微软简仿宋" w:hAnsi="Cambria"/>
          <w:color w:val="000000"/>
          <w:szCs w:val="21"/>
        </w:rPr>
        <w:lastRenderedPageBreak/>
        <w:t>乙方最新公告</w:t>
      </w:r>
      <w:r>
        <w:rPr>
          <w:rFonts w:ascii="Cambria" w:eastAsia="微软简仿宋" w:hAnsi="Cambria" w:hint="eastAsia"/>
          <w:color w:val="000000"/>
          <w:szCs w:val="21"/>
        </w:rPr>
        <w:t>约定</w:t>
      </w:r>
      <w:r>
        <w:rPr>
          <w:rFonts w:ascii="Cambria" w:eastAsia="微软简仿宋" w:hAnsi="Cambria"/>
          <w:color w:val="000000"/>
          <w:szCs w:val="21"/>
        </w:rPr>
        <w:t>为准。</w:t>
      </w:r>
    </w:p>
    <w:p w14:paraId="3892A637" w14:textId="77777777" w:rsidR="0074532A" w:rsidRDefault="00000000">
      <w:pPr>
        <w:pStyle w:val="cde6e2c5"/>
        <w:numPr>
          <w:ins w:id="0" w:author="张晓华" w:date="2021-07-12T10:45:00Z"/>
        </w:numPr>
        <w:adjustRightInd w:val="0"/>
        <w:snapToGrid w:val="0"/>
        <w:spacing w:line="360" w:lineRule="auto"/>
        <w:ind w:firstLineChars="200" w:firstLine="420"/>
        <w:rPr>
          <w:rFonts w:ascii="Cambria" w:eastAsia="微软简仿宋" w:hAnsi="Cambria"/>
          <w:color w:val="000000"/>
          <w:szCs w:val="21"/>
        </w:rPr>
      </w:pPr>
      <w:r>
        <w:rPr>
          <w:rFonts w:ascii="Cambria" w:eastAsia="微软简仿宋" w:hAnsi="Cambria" w:hint="eastAsia"/>
          <w:color w:val="000000"/>
          <w:szCs w:val="21"/>
        </w:rPr>
        <w:t>10</w:t>
      </w:r>
      <w:r>
        <w:rPr>
          <w:rFonts w:ascii="微软简仿宋" w:eastAsia="微软简仿宋" w:hint="eastAsia"/>
          <w:bCs/>
          <w:color w:val="000000"/>
          <w:szCs w:val="21"/>
        </w:rPr>
        <w:t>．</w:t>
      </w:r>
      <w:r>
        <w:rPr>
          <w:rFonts w:ascii="Cambria" w:eastAsia="微软简仿宋" w:hAnsi="Cambria" w:hint="eastAsia"/>
          <w:color w:val="000000"/>
          <w:szCs w:val="21"/>
        </w:rPr>
        <w:t>代理</w:t>
      </w:r>
      <w:r>
        <w:rPr>
          <w:rFonts w:ascii="Cambria" w:eastAsia="微软简仿宋" w:hAnsi="Cambria"/>
          <w:color w:val="000000"/>
          <w:szCs w:val="21"/>
        </w:rPr>
        <w:t>销售</w:t>
      </w:r>
      <w:r>
        <w:rPr>
          <w:rFonts w:ascii="Cambria" w:eastAsia="微软简仿宋" w:hAnsi="Cambria" w:hint="eastAsia"/>
          <w:color w:val="000000"/>
          <w:szCs w:val="21"/>
        </w:rPr>
        <w:t>机构</w:t>
      </w:r>
      <w:r>
        <w:rPr>
          <w:rFonts w:ascii="Cambria" w:eastAsia="微软简仿宋" w:hAnsi="Cambria"/>
          <w:color w:val="000000"/>
          <w:szCs w:val="21"/>
        </w:rPr>
        <w:t>或</w:t>
      </w:r>
      <w:r>
        <w:rPr>
          <w:rFonts w:ascii="Cambria" w:eastAsia="微软简仿宋" w:hAnsi="Cambria" w:hint="eastAsia"/>
          <w:color w:val="000000"/>
          <w:szCs w:val="21"/>
        </w:rPr>
        <w:t>代</w:t>
      </w:r>
      <w:r>
        <w:rPr>
          <w:rFonts w:ascii="Cambria" w:eastAsia="微软简仿宋" w:hAnsi="Cambria"/>
          <w:color w:val="000000"/>
          <w:szCs w:val="21"/>
        </w:rPr>
        <w:t>销机构</w:t>
      </w:r>
      <w:r>
        <w:rPr>
          <w:rFonts w:ascii="Cambria" w:eastAsia="微软简仿宋" w:hAnsi="Cambria" w:hint="eastAsia"/>
          <w:color w:val="000000"/>
          <w:szCs w:val="21"/>
        </w:rPr>
        <w:t>：接受乙方委托销售其发行的理财产品的代理销售机构，包括其他理财公司，商业银行、农村合作银行、村镇银行、农村信用合作社等吸收公众存款的银行业金融机构，以及银保监会规定的其他机构。</w:t>
      </w:r>
    </w:p>
    <w:p w14:paraId="6CFF6479" w14:textId="77777777" w:rsidR="0074532A" w:rsidRDefault="00000000">
      <w:pPr>
        <w:pStyle w:val="cde6e2c5"/>
        <w:adjustRightInd w:val="0"/>
        <w:snapToGrid w:val="0"/>
        <w:spacing w:line="360" w:lineRule="auto"/>
        <w:ind w:firstLineChars="200" w:firstLine="420"/>
        <w:rPr>
          <w:rFonts w:ascii="Cambria" w:eastAsia="微软简仿宋" w:hAnsi="Cambria"/>
          <w:color w:val="000000"/>
          <w:szCs w:val="21"/>
        </w:rPr>
      </w:pPr>
      <w:r>
        <w:rPr>
          <w:rFonts w:ascii="Cambria" w:eastAsia="微软简仿宋" w:hAnsi="Cambria" w:hint="eastAsia"/>
          <w:color w:val="000000"/>
          <w:szCs w:val="21"/>
        </w:rPr>
        <w:t>11</w:t>
      </w:r>
      <w:r>
        <w:rPr>
          <w:rFonts w:ascii="微软简仿宋" w:eastAsia="微软简仿宋" w:hint="eastAsia"/>
          <w:bCs/>
          <w:color w:val="000000"/>
          <w:szCs w:val="21"/>
        </w:rPr>
        <w:t>．</w:t>
      </w:r>
      <w:r>
        <w:rPr>
          <w:rFonts w:ascii="Cambria" w:eastAsia="微软简仿宋" w:hAnsi="Cambria" w:hint="eastAsia"/>
          <w:color w:val="000000"/>
          <w:szCs w:val="21"/>
        </w:rPr>
        <w:t>理财投资合作机构：包括但不限于乙方</w:t>
      </w:r>
      <w:r>
        <w:rPr>
          <w:rFonts w:ascii="Cambria" w:eastAsia="微软简仿宋" w:hAnsi="Cambria"/>
          <w:color w:val="000000"/>
          <w:szCs w:val="21"/>
        </w:rPr>
        <w:t>发行</w:t>
      </w:r>
      <w:r>
        <w:rPr>
          <w:rFonts w:ascii="Cambria" w:eastAsia="微软简仿宋" w:hAnsi="Cambria" w:hint="eastAsia"/>
          <w:color w:val="000000"/>
          <w:szCs w:val="21"/>
        </w:rPr>
        <w:t>理财产品所投资资产管理产品的发行机构、根据合同约定从事理财产品受托投资的机构以及与理财产品投资管理相关的投资顾问等。</w:t>
      </w:r>
    </w:p>
    <w:p w14:paraId="1CBE544B" w14:textId="77777777" w:rsidR="0074532A" w:rsidRDefault="00000000">
      <w:pPr>
        <w:pStyle w:val="cde6e2c5"/>
        <w:adjustRightInd w:val="0"/>
        <w:snapToGrid w:val="0"/>
        <w:spacing w:line="360" w:lineRule="auto"/>
        <w:ind w:firstLineChars="200" w:firstLine="420"/>
        <w:rPr>
          <w:rFonts w:ascii="Cambria" w:eastAsia="微软简仿宋" w:hAnsi="Cambria"/>
          <w:color w:val="000000"/>
          <w:szCs w:val="21"/>
        </w:rPr>
      </w:pPr>
      <w:r>
        <w:rPr>
          <w:rFonts w:ascii="Cambria" w:eastAsia="微软简仿宋" w:hAnsi="Cambria" w:hint="eastAsia"/>
          <w:color w:val="000000"/>
          <w:szCs w:val="21"/>
        </w:rPr>
        <w:t>12</w:t>
      </w:r>
      <w:r>
        <w:rPr>
          <w:rFonts w:ascii="微软简仿宋" w:eastAsia="微软简仿宋" w:hint="eastAsia"/>
          <w:bCs/>
          <w:color w:val="000000"/>
          <w:szCs w:val="21"/>
        </w:rPr>
        <w:t>．</w:t>
      </w:r>
      <w:r>
        <w:rPr>
          <w:rFonts w:ascii="Cambria" w:eastAsia="微软简仿宋" w:hAnsi="Cambria" w:hint="eastAsia"/>
          <w:color w:val="000000"/>
          <w:szCs w:val="21"/>
        </w:rPr>
        <w:t>理财产品宣传推介材料：指理财产品销售机构为宣传推介理财产品向投资者分发或者发布，使投资者可以获得的文字、图片、音频、视频以及其他形式的信息。</w:t>
      </w:r>
    </w:p>
    <w:p w14:paraId="4CB48F19" w14:textId="77777777" w:rsidR="0074532A" w:rsidRDefault="00000000">
      <w:pPr>
        <w:pStyle w:val="cde6e2c5"/>
        <w:widowControl/>
        <w:spacing w:line="360" w:lineRule="auto"/>
        <w:ind w:firstLineChars="200" w:firstLine="420"/>
        <w:jc w:val="left"/>
        <w:rPr>
          <w:rFonts w:ascii="Cambria" w:eastAsia="微软简仿宋" w:hAnsi="Cambria"/>
          <w:color w:val="000000"/>
          <w:szCs w:val="21"/>
        </w:rPr>
      </w:pPr>
      <w:r>
        <w:rPr>
          <w:rFonts w:ascii="Cambria" w:eastAsia="微软简仿宋" w:hAnsi="Cambria"/>
          <w:color w:val="000000"/>
          <w:szCs w:val="21"/>
        </w:rPr>
        <w:t>1</w:t>
      </w:r>
      <w:r>
        <w:rPr>
          <w:rFonts w:ascii="Cambria" w:eastAsia="微软简仿宋" w:hAnsi="Cambria" w:hint="eastAsia"/>
          <w:color w:val="000000"/>
          <w:szCs w:val="21"/>
        </w:rPr>
        <w:t>3</w:t>
      </w:r>
      <w:r>
        <w:rPr>
          <w:rFonts w:ascii="微软简仿宋" w:eastAsia="微软简仿宋" w:hint="eastAsia"/>
          <w:bCs/>
          <w:color w:val="000000"/>
          <w:szCs w:val="21"/>
        </w:rPr>
        <w:t>．</w:t>
      </w:r>
      <w:r>
        <w:rPr>
          <w:rFonts w:ascii="Cambria" w:eastAsia="微软简仿宋" w:hAnsi="Cambria" w:hint="eastAsia"/>
          <w:color w:val="000000"/>
          <w:szCs w:val="21"/>
        </w:rPr>
        <w:t>理财产品销售文件：包括理财产品投资协议书（即本协议）、销售（代理销售）协议书、理财产品说明书、风险揭示书、投资者权益须知</w:t>
      </w:r>
      <w:r>
        <w:rPr>
          <w:rFonts w:ascii="微软简仿宋" w:eastAsia="微软简仿宋" w:hint="eastAsia"/>
          <w:color w:val="000000"/>
          <w:szCs w:val="21"/>
        </w:rPr>
        <w:t>以及后续对</w:t>
      </w:r>
      <w:r>
        <w:rPr>
          <w:rFonts w:ascii="微软简仿宋" w:eastAsia="微软简仿宋"/>
          <w:color w:val="000000"/>
          <w:szCs w:val="21"/>
        </w:rPr>
        <w:t>上述文件的</w:t>
      </w:r>
      <w:r>
        <w:rPr>
          <w:rFonts w:ascii="微软简仿宋" w:eastAsia="微软简仿宋" w:hint="eastAsia"/>
          <w:color w:val="000000"/>
          <w:szCs w:val="21"/>
        </w:rPr>
        <w:t>有效修订及补充；</w:t>
      </w:r>
      <w:r>
        <w:rPr>
          <w:rFonts w:ascii="Cambria" w:eastAsia="微软简仿宋" w:hAnsi="Cambria" w:hint="eastAsia"/>
          <w:color w:val="000000"/>
          <w:szCs w:val="21"/>
        </w:rPr>
        <w:t>销售机构提供的经投资</w:t>
      </w:r>
      <w:r>
        <w:rPr>
          <w:rFonts w:ascii="Cambria" w:eastAsia="微软简仿宋" w:hAnsi="Cambria"/>
          <w:color w:val="000000"/>
          <w:szCs w:val="21"/>
        </w:rPr>
        <w:t>者</w:t>
      </w:r>
      <w:r>
        <w:rPr>
          <w:rFonts w:ascii="Cambria" w:eastAsia="微软简仿宋" w:hAnsi="Cambria" w:hint="eastAsia"/>
          <w:color w:val="000000"/>
          <w:szCs w:val="21"/>
        </w:rPr>
        <w:t>确认的交易申请单（如有）及回单（如有）为理财产品销售文件的有效构成。</w:t>
      </w:r>
    </w:p>
    <w:p w14:paraId="45E2815B" w14:textId="77777777" w:rsidR="0074532A" w:rsidRDefault="00000000">
      <w:pPr>
        <w:pStyle w:val="cde6e2c5"/>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w:t>
      </w:r>
      <w:r>
        <w:rPr>
          <w:rFonts w:ascii="微软简仿宋" w:eastAsia="微软简仿宋" w:hint="eastAsia"/>
          <w:color w:val="000000"/>
          <w:szCs w:val="21"/>
        </w:rPr>
        <w:t>4</w:t>
      </w:r>
      <w:r>
        <w:rPr>
          <w:rFonts w:ascii="微软简仿宋" w:eastAsia="微软简仿宋" w:hint="eastAsia"/>
          <w:bCs/>
          <w:color w:val="000000"/>
          <w:szCs w:val="21"/>
        </w:rPr>
        <w:t>．</w:t>
      </w:r>
      <w:r>
        <w:rPr>
          <w:rFonts w:ascii="微软简仿宋" w:eastAsia="微软简仿宋" w:hint="eastAsia"/>
          <w:color w:val="000000"/>
          <w:szCs w:val="21"/>
        </w:rPr>
        <w:t>本协议：指《华夏理财有限责任公司理财产品投资协议书》以及其后续有效的修订与补充。</w:t>
      </w:r>
    </w:p>
    <w:p w14:paraId="1D8960A5" w14:textId="77777777" w:rsidR="0074532A" w:rsidRDefault="00000000">
      <w:pPr>
        <w:pStyle w:val="cde6e2c5"/>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w:t>
      </w:r>
      <w:r>
        <w:rPr>
          <w:rFonts w:ascii="微软简仿宋" w:eastAsia="微软简仿宋" w:hint="eastAsia"/>
          <w:color w:val="000000"/>
          <w:szCs w:val="21"/>
        </w:rPr>
        <w:t>5</w:t>
      </w:r>
      <w:r>
        <w:rPr>
          <w:rFonts w:ascii="微软简仿宋" w:eastAsia="微软简仿宋" w:hint="eastAsia"/>
          <w:bCs/>
          <w:color w:val="000000"/>
          <w:szCs w:val="21"/>
        </w:rPr>
        <w:t>．理财</w:t>
      </w:r>
      <w:r>
        <w:rPr>
          <w:rFonts w:ascii="微软简仿宋" w:eastAsia="微软简仿宋" w:hint="eastAsia"/>
          <w:color w:val="000000"/>
          <w:szCs w:val="21"/>
        </w:rPr>
        <w:t>产品说明书或</w:t>
      </w:r>
      <w:r>
        <w:rPr>
          <w:rFonts w:ascii="微软简仿宋" w:eastAsia="微软简仿宋"/>
          <w:color w:val="000000"/>
          <w:szCs w:val="21"/>
        </w:rPr>
        <w:t>产品</w:t>
      </w:r>
      <w:r>
        <w:rPr>
          <w:rFonts w:ascii="微软简仿宋" w:eastAsia="微软简仿宋" w:hint="eastAsia"/>
          <w:color w:val="000000"/>
          <w:szCs w:val="21"/>
        </w:rPr>
        <w:t>说明书：指乙方公布的、旨在说明理财产品具体要素的产品说明及其更新。</w:t>
      </w:r>
    </w:p>
    <w:p w14:paraId="3A4D5296" w14:textId="77777777" w:rsidR="0074532A" w:rsidRDefault="00000000">
      <w:pPr>
        <w:pStyle w:val="cde6e2c5"/>
        <w:adjustRightInd w:val="0"/>
        <w:snapToGrid w:val="0"/>
        <w:spacing w:line="360" w:lineRule="auto"/>
        <w:ind w:firstLineChars="200" w:firstLine="420"/>
        <w:rPr>
          <w:rFonts w:ascii="微软简仿宋" w:eastAsia="微软简仿宋"/>
          <w:color w:val="000000"/>
          <w:szCs w:val="21"/>
        </w:rPr>
      </w:pPr>
      <w:r>
        <w:rPr>
          <w:rFonts w:ascii="微软简仿宋" w:eastAsia="微软简仿宋"/>
          <w:bCs/>
          <w:color w:val="000000"/>
          <w:szCs w:val="21"/>
        </w:rPr>
        <w:t>1</w:t>
      </w:r>
      <w:r>
        <w:rPr>
          <w:rFonts w:ascii="微软简仿宋" w:eastAsia="微软简仿宋" w:hint="eastAsia"/>
          <w:bCs/>
          <w:color w:val="000000"/>
          <w:szCs w:val="21"/>
        </w:rPr>
        <w:t>6．</w:t>
      </w:r>
      <w:r>
        <w:rPr>
          <w:rFonts w:ascii="微软简仿宋" w:eastAsia="微软简仿宋" w:hint="eastAsia"/>
          <w:color w:val="000000"/>
          <w:szCs w:val="21"/>
        </w:rPr>
        <w:t>约定信息披露途径：指理财产品说明书、销售（代理销售）协议书、</w:t>
      </w:r>
      <w:r>
        <w:rPr>
          <w:rFonts w:ascii="微软简仿宋" w:eastAsia="微软简仿宋"/>
          <w:color w:val="000000"/>
          <w:szCs w:val="21"/>
        </w:rPr>
        <w:t>投资者权益须知中约定的理财产品信息披露</w:t>
      </w:r>
      <w:r>
        <w:rPr>
          <w:rFonts w:ascii="微软简仿宋" w:eastAsia="微软简仿宋" w:hint="eastAsia"/>
          <w:color w:val="000000"/>
          <w:szCs w:val="21"/>
        </w:rPr>
        <w:t>渠道。</w:t>
      </w:r>
    </w:p>
    <w:p w14:paraId="43662A9F" w14:textId="77777777" w:rsidR="0074532A" w:rsidRDefault="00000000">
      <w:pPr>
        <w:pStyle w:val="cde6e2c5"/>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w:t>
      </w:r>
      <w:r>
        <w:rPr>
          <w:rFonts w:ascii="微软简仿宋" w:eastAsia="微软简仿宋" w:hint="eastAsia"/>
          <w:color w:val="000000"/>
          <w:szCs w:val="21"/>
        </w:rPr>
        <w:t>7</w:t>
      </w:r>
      <w:r>
        <w:rPr>
          <w:rFonts w:ascii="微软简仿宋" w:eastAsia="微软简仿宋" w:hint="eastAsia"/>
          <w:bCs/>
          <w:color w:val="000000"/>
          <w:szCs w:val="21"/>
        </w:rPr>
        <w:t>．</w:t>
      </w:r>
      <w:r>
        <w:rPr>
          <w:rFonts w:ascii="微软简仿宋" w:eastAsia="微软简仿宋" w:hint="eastAsia"/>
          <w:color w:val="000000"/>
          <w:szCs w:val="21"/>
        </w:rPr>
        <w:t>法律法规、监管规定：包括现行有效的法律、行政法规、部门规章和相关监管部门颁布的具有约束效力的规范性文件。</w:t>
      </w:r>
    </w:p>
    <w:p w14:paraId="417DDF57" w14:textId="77777777" w:rsidR="0074532A" w:rsidRDefault="00000000">
      <w:pPr>
        <w:pStyle w:val="cde6e2c5"/>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w:t>
      </w:r>
      <w:r>
        <w:rPr>
          <w:rFonts w:ascii="微软简仿宋" w:eastAsia="微软简仿宋" w:hint="eastAsia"/>
          <w:color w:val="000000"/>
          <w:szCs w:val="21"/>
        </w:rPr>
        <w:t>8</w:t>
      </w:r>
      <w:r>
        <w:rPr>
          <w:rFonts w:ascii="微软简仿宋" w:eastAsia="微软简仿宋" w:hint="eastAsia"/>
          <w:bCs/>
          <w:color w:val="000000"/>
          <w:szCs w:val="21"/>
        </w:rPr>
        <w:t>．理财</w:t>
      </w:r>
      <w:r>
        <w:rPr>
          <w:rFonts w:ascii="微软简仿宋" w:eastAsia="微软简仿宋" w:hint="eastAsia"/>
          <w:color w:val="000000"/>
          <w:szCs w:val="21"/>
        </w:rPr>
        <w:t>产品开放日：指投资</w:t>
      </w:r>
      <w:r>
        <w:rPr>
          <w:rFonts w:ascii="微软简仿宋" w:eastAsia="微软简仿宋"/>
          <w:color w:val="000000"/>
          <w:szCs w:val="21"/>
        </w:rPr>
        <w:t>者可以办理</w:t>
      </w:r>
      <w:r>
        <w:rPr>
          <w:rFonts w:ascii="微软简仿宋" w:eastAsia="微软简仿宋" w:hint="eastAsia"/>
          <w:color w:val="000000"/>
          <w:szCs w:val="21"/>
        </w:rPr>
        <w:t>理财产品申购、赎回等交易业务</w:t>
      </w:r>
      <w:r>
        <w:rPr>
          <w:rFonts w:ascii="微软简仿宋" w:eastAsia="微软简仿宋"/>
          <w:color w:val="000000"/>
          <w:szCs w:val="21"/>
        </w:rPr>
        <w:t>的日期</w:t>
      </w:r>
      <w:r>
        <w:rPr>
          <w:rFonts w:ascii="微软简仿宋" w:eastAsia="微软简仿宋" w:hint="eastAsia"/>
          <w:color w:val="000000"/>
          <w:szCs w:val="21"/>
        </w:rPr>
        <w:t>。具体开放日、交易时间以理财产品说明书、销售（代理销售）协议书约定为准。封闭式</w:t>
      </w:r>
      <w:r>
        <w:rPr>
          <w:rFonts w:ascii="微软简仿宋" w:eastAsia="微软简仿宋"/>
          <w:color w:val="000000"/>
          <w:szCs w:val="21"/>
        </w:rPr>
        <w:t>理财产品不设开放日。</w:t>
      </w:r>
    </w:p>
    <w:p w14:paraId="14EDF4AF" w14:textId="77777777" w:rsidR="0074532A" w:rsidRDefault="00000000">
      <w:pPr>
        <w:pStyle w:val="cde6e2c5"/>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19</w:t>
      </w:r>
      <w:r>
        <w:rPr>
          <w:rFonts w:ascii="微软简仿宋" w:eastAsia="微软简仿宋" w:hint="eastAsia"/>
          <w:bCs/>
          <w:color w:val="000000"/>
          <w:szCs w:val="21"/>
        </w:rPr>
        <w:t>．</w:t>
      </w:r>
      <w:r>
        <w:rPr>
          <w:rFonts w:ascii="微软简仿宋" w:eastAsia="微软简仿宋" w:hint="eastAsia"/>
          <w:color w:val="000000"/>
          <w:szCs w:val="21"/>
        </w:rPr>
        <w:t>认购：指</w:t>
      </w:r>
      <w:bookmarkStart w:id="1" w:name="_Hlk76309053"/>
      <w:r>
        <w:rPr>
          <w:rFonts w:ascii="微软简仿宋" w:eastAsia="微软简仿宋" w:hint="eastAsia"/>
          <w:color w:val="000000"/>
          <w:szCs w:val="21"/>
        </w:rPr>
        <w:t>投资者在</w:t>
      </w:r>
      <w:bookmarkEnd w:id="1"/>
      <w:r>
        <w:rPr>
          <w:rFonts w:ascii="微软简仿宋" w:eastAsia="微软简仿宋" w:hint="eastAsia"/>
          <w:color w:val="000000"/>
          <w:szCs w:val="21"/>
        </w:rPr>
        <w:t>发行/募集期内购买理财产品。</w:t>
      </w:r>
    </w:p>
    <w:p w14:paraId="07D09C85" w14:textId="77777777" w:rsidR="0074532A" w:rsidRDefault="00000000">
      <w:pPr>
        <w:pStyle w:val="cde6e2c5"/>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lastRenderedPageBreak/>
        <w:t>20</w:t>
      </w:r>
      <w:r>
        <w:rPr>
          <w:rFonts w:ascii="微软简仿宋" w:eastAsia="微软简仿宋" w:hint="eastAsia"/>
          <w:bCs/>
          <w:color w:val="000000"/>
          <w:szCs w:val="21"/>
        </w:rPr>
        <w:t>．</w:t>
      </w:r>
      <w:r>
        <w:rPr>
          <w:rFonts w:ascii="微软简仿宋" w:eastAsia="微软简仿宋" w:hint="eastAsia"/>
          <w:color w:val="000000"/>
          <w:szCs w:val="21"/>
        </w:rPr>
        <w:t>申购：指投资者在理财产品成立后的开放日购买理财产品。</w:t>
      </w:r>
    </w:p>
    <w:p w14:paraId="69113D9B" w14:textId="77777777" w:rsidR="0074532A" w:rsidRDefault="00000000">
      <w:pPr>
        <w:pStyle w:val="cde6e2c5"/>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21</w:t>
      </w:r>
      <w:r>
        <w:rPr>
          <w:rFonts w:ascii="微软简仿宋" w:eastAsia="微软简仿宋" w:hint="eastAsia"/>
          <w:bCs/>
          <w:color w:val="000000"/>
          <w:szCs w:val="21"/>
        </w:rPr>
        <w:t>．</w:t>
      </w:r>
      <w:r>
        <w:rPr>
          <w:rFonts w:ascii="微软简仿宋" w:eastAsia="微软简仿宋" w:hint="eastAsia"/>
          <w:color w:val="000000"/>
          <w:szCs w:val="21"/>
        </w:rPr>
        <w:t>赎回：指投资者主动部分或全部退出所持有理财产品的行为。</w:t>
      </w:r>
    </w:p>
    <w:p w14:paraId="5575525A" w14:textId="77777777" w:rsidR="0074532A" w:rsidRDefault="00000000">
      <w:pPr>
        <w:pStyle w:val="cde6e2c5"/>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22</w:t>
      </w:r>
      <w:r>
        <w:rPr>
          <w:rFonts w:ascii="微软简仿宋" w:eastAsia="微软简仿宋" w:hint="eastAsia"/>
          <w:bCs/>
          <w:color w:val="000000"/>
          <w:szCs w:val="21"/>
        </w:rPr>
        <w:t>．</w:t>
      </w:r>
      <w:r>
        <w:rPr>
          <w:rFonts w:ascii="微软简仿宋" w:eastAsia="微软简仿宋" w:hint="eastAsia"/>
          <w:color w:val="000000"/>
          <w:szCs w:val="21"/>
        </w:rPr>
        <w:t>巨额赎回：指开放式公募理财产品单个开放日净赎回申请超过理财产品总份额的10%的赎回行为。出现巨额赎回时，按照法律法规、监管规定和理财产品销售文件约定，乙方有权综合运用设置赎回上限、延期办理巨额赎回申请、暂停接受赎回申请、收取赎回费等方式，降低</w:t>
      </w:r>
      <w:r>
        <w:rPr>
          <w:rFonts w:ascii="微软简仿宋" w:eastAsia="微软简仿宋"/>
          <w:color w:val="000000"/>
          <w:szCs w:val="21"/>
        </w:rPr>
        <w:t>理财产品流动性风险</w:t>
      </w:r>
      <w:r>
        <w:rPr>
          <w:rFonts w:ascii="微软简仿宋" w:eastAsia="微软简仿宋" w:hint="eastAsia"/>
          <w:color w:val="000000"/>
          <w:szCs w:val="21"/>
        </w:rPr>
        <w:t>，具体以理财产品说明书约定为准。</w:t>
      </w:r>
    </w:p>
    <w:p w14:paraId="10E527E1" w14:textId="77777777" w:rsidR="0074532A" w:rsidRDefault="00000000">
      <w:pPr>
        <w:pStyle w:val="cde6e2c5"/>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color w:val="000000"/>
          <w:szCs w:val="21"/>
        </w:rPr>
        <w:t>2</w:t>
      </w:r>
      <w:r>
        <w:rPr>
          <w:rFonts w:ascii="微软简仿宋" w:eastAsia="微软简仿宋" w:hint="eastAsia"/>
          <w:color w:val="000000"/>
          <w:szCs w:val="21"/>
        </w:rPr>
        <w:t>3</w:t>
      </w:r>
      <w:r>
        <w:rPr>
          <w:rFonts w:ascii="微软简仿宋" w:eastAsia="微软简仿宋" w:hint="eastAsia"/>
          <w:bCs/>
          <w:color w:val="000000"/>
          <w:szCs w:val="21"/>
        </w:rPr>
        <w:t>．</w:t>
      </w:r>
      <w:r>
        <w:rPr>
          <w:rFonts w:ascii="微软简仿宋" w:eastAsia="微软简仿宋" w:hint="eastAsia"/>
          <w:color w:val="000000"/>
          <w:szCs w:val="21"/>
        </w:rPr>
        <w:t>冷静期</w:t>
      </w:r>
      <w:r>
        <w:rPr>
          <w:rFonts w:ascii="微软简仿宋" w:eastAsia="微软简仿宋"/>
          <w:color w:val="000000"/>
          <w:szCs w:val="21"/>
        </w:rPr>
        <w:t>：</w:t>
      </w:r>
      <w:r>
        <w:rPr>
          <w:rFonts w:ascii="微软简仿宋" w:eastAsia="微软简仿宋" w:hint="eastAsia"/>
          <w:color w:val="000000"/>
          <w:szCs w:val="21"/>
        </w:rPr>
        <w:t>对</w:t>
      </w:r>
      <w:r>
        <w:rPr>
          <w:rFonts w:ascii="微软简仿宋" w:eastAsia="微软简仿宋"/>
          <w:color w:val="000000"/>
          <w:szCs w:val="21"/>
        </w:rPr>
        <w:t>私募</w:t>
      </w:r>
      <w:r>
        <w:rPr>
          <w:rFonts w:ascii="微软简仿宋" w:eastAsia="微软简仿宋" w:hint="eastAsia"/>
          <w:color w:val="000000"/>
          <w:szCs w:val="21"/>
        </w:rPr>
        <w:t>类</w:t>
      </w:r>
      <w:r>
        <w:rPr>
          <w:rFonts w:ascii="微软简仿宋" w:eastAsia="微软简仿宋"/>
          <w:color w:val="000000"/>
          <w:szCs w:val="21"/>
        </w:rPr>
        <w:t>理财</w:t>
      </w:r>
      <w:r>
        <w:rPr>
          <w:rFonts w:ascii="微软简仿宋" w:eastAsia="微软简仿宋" w:hint="eastAsia"/>
          <w:color w:val="000000"/>
          <w:szCs w:val="21"/>
        </w:rPr>
        <w:t>产品</w:t>
      </w:r>
      <w:r>
        <w:rPr>
          <w:rFonts w:ascii="微软简仿宋" w:eastAsia="微软简仿宋"/>
          <w:color w:val="000000"/>
          <w:szCs w:val="21"/>
        </w:rPr>
        <w:t>，</w:t>
      </w:r>
      <w:r>
        <w:rPr>
          <w:rFonts w:ascii="微软简仿宋" w:eastAsia="微软简仿宋" w:hint="eastAsia"/>
          <w:color w:val="000000"/>
          <w:szCs w:val="21"/>
        </w:rPr>
        <w:t>甲方自签署私募理财产品销售文件之时起，有权享有</w:t>
      </w:r>
      <w:r>
        <w:rPr>
          <w:rFonts w:ascii="微软简仿宋" w:eastAsia="微软简仿宋"/>
          <w:color w:val="000000"/>
          <w:szCs w:val="21"/>
        </w:rPr>
        <w:t>24</w:t>
      </w:r>
      <w:r>
        <w:rPr>
          <w:rFonts w:ascii="微软简仿宋" w:eastAsia="微软简仿宋" w:hint="eastAsia"/>
          <w:color w:val="000000"/>
          <w:szCs w:val="21"/>
        </w:rPr>
        <w:t>小时的投资冷静期。在投资冷静期内，如果甲方改变决定，乙方将遵从甲方意愿，解除已签订的销售文件，并及时退还全部投资款项。</w:t>
      </w:r>
    </w:p>
    <w:p w14:paraId="4237ACC5" w14:textId="77777777" w:rsidR="0074532A" w:rsidRDefault="00000000">
      <w:pPr>
        <w:pStyle w:val="cde6e2c5"/>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三、理财</w:t>
      </w:r>
      <w:r>
        <w:rPr>
          <w:rFonts w:ascii="微软简仿宋" w:eastAsia="微软简仿宋"/>
          <w:b/>
          <w:bCs/>
          <w:color w:val="000000"/>
          <w:szCs w:val="21"/>
        </w:rPr>
        <w:t>产品</w:t>
      </w:r>
      <w:r>
        <w:rPr>
          <w:rFonts w:ascii="微软简仿宋" w:eastAsia="微软简仿宋" w:hint="eastAsia"/>
          <w:b/>
          <w:bCs/>
          <w:color w:val="000000"/>
          <w:szCs w:val="21"/>
        </w:rPr>
        <w:t>的基本情况</w:t>
      </w:r>
    </w:p>
    <w:p w14:paraId="6CEBC6B9" w14:textId="77777777" w:rsidR="0074532A" w:rsidRDefault="00000000">
      <w:pPr>
        <w:pStyle w:val="cde6e2c5"/>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有关甲方所认/申购理财产品的任何介绍、说明仅以理财</w:t>
      </w:r>
      <w:r>
        <w:rPr>
          <w:rFonts w:ascii="微软简仿宋" w:eastAsia="微软简仿宋"/>
          <w:b/>
          <w:bCs/>
          <w:color w:val="000000"/>
          <w:szCs w:val="21"/>
        </w:rPr>
        <w:t>产品销售文件</w:t>
      </w:r>
      <w:r>
        <w:rPr>
          <w:rFonts w:ascii="微软简仿宋" w:eastAsia="微软简仿宋" w:hint="eastAsia"/>
          <w:b/>
          <w:bCs/>
          <w:color w:val="000000"/>
          <w:szCs w:val="21"/>
        </w:rPr>
        <w:t>和乙方通过约定信息披露途径发布的对应产品公告为准。</w:t>
      </w:r>
    </w:p>
    <w:p w14:paraId="2C339A26" w14:textId="77777777" w:rsidR="0074532A" w:rsidRDefault="00000000">
      <w:pPr>
        <w:pStyle w:val="cde6e2c5"/>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理财产品风险评级为乙方自主评定。代理</w:t>
      </w:r>
      <w:r>
        <w:rPr>
          <w:rFonts w:ascii="微软简仿宋" w:eastAsia="微软简仿宋"/>
          <w:color w:val="000000"/>
          <w:szCs w:val="21"/>
        </w:rPr>
        <w:t>销售</w:t>
      </w:r>
      <w:r>
        <w:rPr>
          <w:rFonts w:ascii="微软简仿宋" w:eastAsia="微软简仿宋" w:hint="eastAsia"/>
          <w:color w:val="000000"/>
          <w:szCs w:val="21"/>
        </w:rPr>
        <w:t>机构对理财产品的风险评级结果，遵从代销机构的规定，并以代销机构最终披露的评级结果为准。如代销</w:t>
      </w:r>
      <w:r>
        <w:rPr>
          <w:rFonts w:ascii="微软简仿宋" w:eastAsia="微软简仿宋"/>
          <w:color w:val="000000"/>
          <w:szCs w:val="21"/>
        </w:rPr>
        <w:t>机构对理财产品</w:t>
      </w:r>
      <w:r>
        <w:rPr>
          <w:rFonts w:ascii="微软简仿宋" w:eastAsia="微软简仿宋" w:hint="eastAsia"/>
          <w:color w:val="000000"/>
          <w:szCs w:val="21"/>
        </w:rPr>
        <w:t>的</w:t>
      </w:r>
      <w:r>
        <w:rPr>
          <w:rFonts w:ascii="微软简仿宋" w:eastAsia="微软简仿宋"/>
          <w:color w:val="000000"/>
          <w:szCs w:val="21"/>
        </w:rPr>
        <w:t>风险评级结果</w:t>
      </w:r>
      <w:r>
        <w:rPr>
          <w:rFonts w:ascii="微软简仿宋" w:eastAsia="微软简仿宋" w:hint="eastAsia"/>
          <w:color w:val="000000"/>
          <w:szCs w:val="21"/>
        </w:rPr>
        <w:t>与乙方评级结果不一致，代销机构应当采用对应较高风险等级的评级结果并予以披露。</w:t>
      </w:r>
    </w:p>
    <w:p w14:paraId="52AD6FDB" w14:textId="77777777" w:rsidR="0074532A" w:rsidRDefault="00000000">
      <w:pPr>
        <w:pStyle w:val="cde6e2c5"/>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四、理财</w:t>
      </w:r>
      <w:r>
        <w:rPr>
          <w:rFonts w:ascii="微软简仿宋" w:eastAsia="微软简仿宋"/>
          <w:b/>
          <w:bCs/>
          <w:color w:val="000000"/>
          <w:szCs w:val="21"/>
        </w:rPr>
        <w:t>产品</w:t>
      </w:r>
      <w:r>
        <w:rPr>
          <w:rFonts w:ascii="微软简仿宋" w:eastAsia="微软简仿宋" w:hint="eastAsia"/>
          <w:b/>
          <w:bCs/>
          <w:color w:val="000000"/>
          <w:szCs w:val="21"/>
        </w:rPr>
        <w:t>的销售业务</w:t>
      </w:r>
    </w:p>
    <w:p w14:paraId="62A90C68" w14:textId="77777777" w:rsidR="0074532A" w:rsidRDefault="00000000">
      <w:pPr>
        <w:pStyle w:val="cde6e2c5"/>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为维护全体投资者权益，乙方可根据法律法规、监管规定及说明书约定设置、调整理财产品的销售总规模、销售</w:t>
      </w:r>
      <w:r>
        <w:rPr>
          <w:rFonts w:ascii="微软简仿宋" w:eastAsia="微软简仿宋"/>
          <w:color w:val="000000"/>
          <w:szCs w:val="21"/>
        </w:rPr>
        <w:t>机构、销售</w:t>
      </w:r>
      <w:r>
        <w:rPr>
          <w:rFonts w:ascii="微软简仿宋" w:eastAsia="微软简仿宋" w:hint="eastAsia"/>
          <w:color w:val="000000"/>
          <w:szCs w:val="21"/>
        </w:rPr>
        <w:t>渠道、销售对象、销售</w:t>
      </w:r>
      <w:r>
        <w:rPr>
          <w:rFonts w:ascii="微软简仿宋" w:eastAsia="微软简仿宋"/>
          <w:color w:val="000000"/>
          <w:szCs w:val="21"/>
        </w:rPr>
        <w:t>机构或</w:t>
      </w:r>
      <w:r>
        <w:rPr>
          <w:rFonts w:ascii="微软简仿宋" w:eastAsia="微软简仿宋" w:hint="eastAsia"/>
          <w:color w:val="000000"/>
          <w:szCs w:val="21"/>
        </w:rPr>
        <w:t>渠道的销售额度、交易时间及其他交易条件等销售业务规则，并履行信息披露义务。</w:t>
      </w:r>
    </w:p>
    <w:p w14:paraId="0A4DE88C" w14:textId="77777777" w:rsidR="0074532A" w:rsidRDefault="00000000">
      <w:pPr>
        <w:pStyle w:val="cde6e2c5"/>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投资者须通过乙方或其指定的代理销售机构投资理财</w:t>
      </w:r>
      <w:r>
        <w:rPr>
          <w:rFonts w:ascii="微软简仿宋" w:eastAsia="微软简仿宋"/>
          <w:color w:val="000000"/>
          <w:szCs w:val="21"/>
        </w:rPr>
        <w:t>产品</w:t>
      </w:r>
      <w:r>
        <w:rPr>
          <w:rFonts w:ascii="微软简仿宋" w:eastAsia="微软简仿宋" w:hint="eastAsia"/>
          <w:color w:val="000000"/>
          <w:szCs w:val="21"/>
        </w:rPr>
        <w:t>，各代理</w:t>
      </w:r>
      <w:r>
        <w:rPr>
          <w:rFonts w:ascii="微软简仿宋" w:eastAsia="微软简仿宋"/>
          <w:color w:val="000000"/>
          <w:szCs w:val="21"/>
        </w:rPr>
        <w:t>销售机构</w:t>
      </w:r>
      <w:r>
        <w:rPr>
          <w:rFonts w:ascii="微软简仿宋" w:eastAsia="微软简仿宋" w:hint="eastAsia"/>
          <w:color w:val="000000"/>
          <w:szCs w:val="21"/>
        </w:rPr>
        <w:t>的名单及信息详见乙方披露的销售机构公告。</w:t>
      </w:r>
    </w:p>
    <w:p w14:paraId="69DEF283" w14:textId="77777777" w:rsidR="0074532A" w:rsidRDefault="00000000">
      <w:pPr>
        <w:pStyle w:val="cde6e2c5"/>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甲方通过销售机构办理认/申购和赎回等</w:t>
      </w:r>
      <w:r>
        <w:rPr>
          <w:rFonts w:ascii="微软简仿宋" w:eastAsia="微软简仿宋"/>
          <w:b/>
          <w:bCs/>
          <w:color w:val="000000"/>
          <w:szCs w:val="21"/>
        </w:rPr>
        <w:t>交易业务</w:t>
      </w:r>
      <w:r>
        <w:rPr>
          <w:rFonts w:ascii="微软简仿宋" w:eastAsia="微软简仿宋" w:hint="eastAsia"/>
          <w:b/>
          <w:bCs/>
          <w:color w:val="000000"/>
          <w:szCs w:val="21"/>
        </w:rPr>
        <w:t>时，销售机构对交易申请的受理并不代表该申请一定成功，交易结果以乙方的确认为准。对于交易</w:t>
      </w:r>
      <w:r>
        <w:rPr>
          <w:rFonts w:ascii="微软简仿宋" w:eastAsia="微软简仿宋"/>
          <w:b/>
          <w:bCs/>
          <w:color w:val="000000"/>
          <w:szCs w:val="21"/>
        </w:rPr>
        <w:t>申请的</w:t>
      </w:r>
      <w:r>
        <w:rPr>
          <w:rFonts w:ascii="微软简仿宋" w:eastAsia="微软简仿宋" w:hint="eastAsia"/>
          <w:b/>
          <w:bCs/>
          <w:color w:val="000000"/>
          <w:szCs w:val="21"/>
        </w:rPr>
        <w:t>确认情况，</w:t>
      </w:r>
      <w:r>
        <w:rPr>
          <w:rFonts w:ascii="微软简仿宋" w:eastAsia="微软简仿宋"/>
          <w:b/>
          <w:bCs/>
          <w:color w:val="000000"/>
          <w:szCs w:val="21"/>
        </w:rPr>
        <w:t>甲方</w:t>
      </w:r>
      <w:r>
        <w:rPr>
          <w:rFonts w:ascii="微软简仿宋" w:eastAsia="微软简仿宋" w:hint="eastAsia"/>
          <w:b/>
          <w:bCs/>
          <w:color w:val="000000"/>
          <w:szCs w:val="21"/>
        </w:rPr>
        <w:t>应及时查询。</w:t>
      </w:r>
    </w:p>
    <w:p w14:paraId="290A7983" w14:textId="77777777" w:rsidR="0074532A" w:rsidRDefault="00000000">
      <w:pPr>
        <w:pStyle w:val="cde6e2c5"/>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（一）理财</w:t>
      </w:r>
      <w:r>
        <w:rPr>
          <w:rFonts w:ascii="微软简仿宋" w:eastAsia="微软简仿宋"/>
          <w:color w:val="000000"/>
          <w:szCs w:val="21"/>
        </w:rPr>
        <w:t>产品</w:t>
      </w:r>
      <w:r>
        <w:rPr>
          <w:rFonts w:ascii="微软简仿宋" w:eastAsia="微软简仿宋" w:hint="eastAsia"/>
          <w:color w:val="000000"/>
          <w:szCs w:val="21"/>
        </w:rPr>
        <w:t>销售机构的</w:t>
      </w:r>
      <w:r>
        <w:rPr>
          <w:rFonts w:ascii="微软简仿宋" w:eastAsia="微软简仿宋"/>
          <w:color w:val="000000"/>
          <w:szCs w:val="21"/>
        </w:rPr>
        <w:t>义务</w:t>
      </w:r>
    </w:p>
    <w:p w14:paraId="11E45BFA" w14:textId="77777777" w:rsidR="0074532A" w:rsidRDefault="00000000">
      <w:pPr>
        <w:pStyle w:val="cde6e2c5"/>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hint="eastAsia"/>
          <w:bCs/>
          <w:color w:val="000000"/>
          <w:szCs w:val="21"/>
        </w:rPr>
        <w:t>．</w:t>
      </w:r>
      <w:r>
        <w:rPr>
          <w:rFonts w:ascii="微软简仿宋" w:eastAsia="微软简仿宋" w:hint="eastAsia"/>
          <w:color w:val="000000"/>
          <w:szCs w:val="21"/>
        </w:rPr>
        <w:t>理财</w:t>
      </w:r>
      <w:r>
        <w:rPr>
          <w:rFonts w:ascii="微软简仿宋" w:eastAsia="微软简仿宋"/>
          <w:color w:val="000000"/>
          <w:szCs w:val="21"/>
        </w:rPr>
        <w:t>产品</w:t>
      </w:r>
      <w:r>
        <w:rPr>
          <w:rFonts w:ascii="微软简仿宋" w:eastAsia="微软简仿宋" w:hint="eastAsia"/>
          <w:color w:val="000000"/>
          <w:szCs w:val="21"/>
        </w:rPr>
        <w:t>销售机构应当遵守法律法规、监管规定以及理财产品销售文件的约定，诚</w:t>
      </w:r>
      <w:r>
        <w:rPr>
          <w:rFonts w:ascii="微软简仿宋" w:eastAsia="微软简仿宋" w:hint="eastAsia"/>
          <w:color w:val="000000"/>
          <w:szCs w:val="21"/>
        </w:rPr>
        <w:lastRenderedPageBreak/>
        <w:t>实守信，谨慎勤勉，恪守职业道德和行为规范，向投资者充分披露信息并揭示风险，打破刚性兑付，不得直接或变相宣传、承诺理财</w:t>
      </w:r>
      <w:r>
        <w:rPr>
          <w:rFonts w:ascii="微软简仿宋" w:eastAsia="微软简仿宋"/>
          <w:color w:val="000000"/>
          <w:szCs w:val="21"/>
        </w:rPr>
        <w:t>产品</w:t>
      </w:r>
      <w:r>
        <w:rPr>
          <w:rFonts w:ascii="微软简仿宋" w:eastAsia="微软简仿宋" w:hint="eastAsia"/>
          <w:color w:val="000000"/>
          <w:szCs w:val="21"/>
        </w:rPr>
        <w:t>保本保收益。</w:t>
      </w:r>
    </w:p>
    <w:p w14:paraId="00A940F1" w14:textId="77777777" w:rsidR="0074532A" w:rsidRDefault="00000000">
      <w:pPr>
        <w:pStyle w:val="cde6e2c5"/>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2</w:t>
      </w:r>
      <w:r>
        <w:rPr>
          <w:rFonts w:ascii="微软简仿宋" w:eastAsia="微软简仿宋" w:hint="eastAsia"/>
          <w:bCs/>
          <w:color w:val="000000"/>
          <w:szCs w:val="21"/>
        </w:rPr>
        <w:t>．</w:t>
      </w:r>
      <w:r>
        <w:rPr>
          <w:rFonts w:ascii="微软简仿宋" w:eastAsia="微软简仿宋" w:hint="eastAsia"/>
          <w:color w:val="000000"/>
          <w:szCs w:val="21"/>
        </w:rPr>
        <w:t>不得以理财名义或使用“理财”字样开展其他金融产品销售业务活动。</w:t>
      </w:r>
    </w:p>
    <w:p w14:paraId="782D1D16" w14:textId="77777777" w:rsidR="0074532A" w:rsidRDefault="00000000">
      <w:pPr>
        <w:pStyle w:val="cde6e2c5"/>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3</w:t>
      </w:r>
      <w:r>
        <w:rPr>
          <w:rFonts w:ascii="微软简仿宋" w:eastAsia="微软简仿宋" w:hint="eastAsia"/>
          <w:bCs/>
          <w:color w:val="000000"/>
          <w:szCs w:val="21"/>
        </w:rPr>
        <w:t>．</w:t>
      </w:r>
      <w:r>
        <w:rPr>
          <w:rFonts w:ascii="微软简仿宋" w:eastAsia="微软简仿宋" w:hint="eastAsia"/>
          <w:color w:val="000000"/>
          <w:szCs w:val="21"/>
        </w:rPr>
        <w:t>对非机构投资者的风险承受能力进行评估，确定投资者风险承受能力等级，将投资者的风险承受能力与理财产品风险进行匹配。</w:t>
      </w:r>
    </w:p>
    <w:p w14:paraId="75C1D664" w14:textId="77777777" w:rsidR="0074532A" w:rsidRDefault="00000000">
      <w:pPr>
        <w:pStyle w:val="cde6e2c5"/>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4</w:t>
      </w:r>
      <w:r>
        <w:rPr>
          <w:rFonts w:ascii="微软简仿宋" w:eastAsia="微软简仿宋" w:hint="eastAsia"/>
          <w:bCs/>
          <w:color w:val="000000"/>
          <w:szCs w:val="21"/>
        </w:rPr>
        <w:t>．</w:t>
      </w:r>
      <w:r>
        <w:rPr>
          <w:rFonts w:ascii="微软简仿宋" w:eastAsia="微软简仿宋" w:hint="eastAsia"/>
          <w:color w:val="000000"/>
          <w:szCs w:val="21"/>
        </w:rPr>
        <w:t>完整记录并保存销售业务活动信息，确保记录信息的全面、准确和不可篡改。</w:t>
      </w:r>
    </w:p>
    <w:p w14:paraId="284ABA62" w14:textId="77777777" w:rsidR="0074532A" w:rsidRDefault="00000000">
      <w:pPr>
        <w:pStyle w:val="cde6e2c5"/>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color w:val="000000"/>
          <w:szCs w:val="21"/>
        </w:rPr>
        <w:t>5</w:t>
      </w:r>
      <w:r>
        <w:rPr>
          <w:rFonts w:ascii="微软简仿宋" w:eastAsia="微软简仿宋" w:hint="eastAsia"/>
          <w:bCs/>
          <w:color w:val="000000"/>
          <w:szCs w:val="21"/>
        </w:rPr>
        <w:t>．</w:t>
      </w:r>
      <w:r>
        <w:rPr>
          <w:rFonts w:ascii="微软简仿宋" w:eastAsia="微软简仿宋" w:hint="eastAsia"/>
          <w:color w:val="000000"/>
          <w:szCs w:val="21"/>
        </w:rPr>
        <w:t>通过其电子渠道向非机构投资者销售理财产品时，应完整客观记录营销推介、产品风险和关键信息提示、投资者确认和反馈等重点销售环节。对</w:t>
      </w:r>
      <w:r>
        <w:rPr>
          <w:rFonts w:ascii="微软简仿宋" w:eastAsia="微软简仿宋"/>
          <w:color w:val="000000"/>
          <w:szCs w:val="21"/>
        </w:rPr>
        <w:t>甲方</w:t>
      </w:r>
      <w:r>
        <w:rPr>
          <w:rFonts w:ascii="微软简仿宋" w:eastAsia="微软简仿宋" w:hint="eastAsia"/>
          <w:color w:val="000000"/>
          <w:szCs w:val="21"/>
        </w:rPr>
        <w:t>进行上述记录行为的，应当征得甲方同意。</w:t>
      </w:r>
    </w:p>
    <w:p w14:paraId="55DD0569" w14:textId="77777777" w:rsidR="0074532A" w:rsidRDefault="00000000">
      <w:pPr>
        <w:pStyle w:val="cde6e2c5"/>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6</w:t>
      </w:r>
      <w:r>
        <w:rPr>
          <w:rFonts w:ascii="微软简仿宋" w:eastAsia="微软简仿宋" w:hint="eastAsia"/>
          <w:bCs/>
          <w:color w:val="000000"/>
          <w:szCs w:val="21"/>
        </w:rPr>
        <w:t>．</w:t>
      </w:r>
      <w:r>
        <w:rPr>
          <w:rFonts w:ascii="微软简仿宋" w:eastAsia="微软简仿宋" w:hint="eastAsia"/>
          <w:color w:val="000000"/>
          <w:szCs w:val="21"/>
        </w:rPr>
        <w:t>除非与非机构投资者当面书面约定，销售评级为四级以上理财产品的，应当在销售</w:t>
      </w:r>
      <w:r>
        <w:rPr>
          <w:rFonts w:ascii="微软简仿宋" w:eastAsia="微软简仿宋"/>
          <w:color w:val="000000"/>
          <w:szCs w:val="21"/>
        </w:rPr>
        <w:t>机构</w:t>
      </w:r>
      <w:r>
        <w:rPr>
          <w:rFonts w:ascii="微软简仿宋" w:eastAsia="微软简仿宋" w:hint="eastAsia"/>
          <w:color w:val="000000"/>
          <w:szCs w:val="21"/>
        </w:rPr>
        <w:t>营业网点进行。</w:t>
      </w:r>
    </w:p>
    <w:p w14:paraId="1B2575BF" w14:textId="77777777" w:rsidR="0074532A" w:rsidRDefault="00000000">
      <w:pPr>
        <w:pStyle w:val="cde6e2c5"/>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7</w:t>
      </w:r>
      <w:r>
        <w:rPr>
          <w:rFonts w:ascii="微软简仿宋" w:eastAsia="微软简仿宋" w:hint="eastAsia"/>
          <w:bCs/>
          <w:color w:val="000000"/>
          <w:szCs w:val="21"/>
        </w:rPr>
        <w:t>．</w:t>
      </w:r>
      <w:r>
        <w:rPr>
          <w:rFonts w:ascii="微软简仿宋" w:eastAsia="微软简仿宋" w:hint="eastAsia"/>
          <w:color w:val="000000"/>
          <w:szCs w:val="21"/>
        </w:rPr>
        <w:t>根据反洗钱、反恐怖融资及非居民金融账户涉税信息尽职调查等相关法律法规要求识别投资者身份。</w:t>
      </w:r>
    </w:p>
    <w:p w14:paraId="0722E9BF" w14:textId="77777777" w:rsidR="0074532A" w:rsidRDefault="00000000">
      <w:pPr>
        <w:pStyle w:val="cde6e2c5"/>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color w:val="000000"/>
          <w:szCs w:val="21"/>
        </w:rPr>
        <w:t>8</w:t>
      </w:r>
      <w:r>
        <w:rPr>
          <w:rFonts w:ascii="微软简仿宋" w:eastAsia="微软简仿宋" w:hint="eastAsia"/>
          <w:bCs/>
          <w:color w:val="000000"/>
          <w:szCs w:val="21"/>
        </w:rPr>
        <w:t>．完善合格投资者尽职调查流程，充分了解合格</w:t>
      </w:r>
      <w:r>
        <w:rPr>
          <w:rFonts w:ascii="微软简仿宋" w:eastAsia="微软简仿宋"/>
          <w:bCs/>
          <w:color w:val="000000"/>
          <w:szCs w:val="21"/>
        </w:rPr>
        <w:t>投资者的</w:t>
      </w:r>
      <w:r>
        <w:rPr>
          <w:rFonts w:ascii="微软简仿宋" w:eastAsia="微软简仿宋" w:hint="eastAsia"/>
          <w:bCs/>
          <w:color w:val="000000"/>
          <w:szCs w:val="21"/>
        </w:rPr>
        <w:t>信息，收集、核验合格投资者的金融资产证明、收入证明或纳税凭证等材料，对非机构合格投资者风险识别能力和风险承受能力进行持续评估，并要求非机构投资者承诺投资资金为自有资金。</w:t>
      </w:r>
    </w:p>
    <w:p w14:paraId="616DF131" w14:textId="77777777" w:rsidR="0074532A" w:rsidRDefault="00000000">
      <w:pPr>
        <w:pStyle w:val="cde6e2c5"/>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color w:val="000000"/>
          <w:szCs w:val="21"/>
        </w:rPr>
        <w:t>9</w:t>
      </w:r>
      <w:r>
        <w:rPr>
          <w:rFonts w:ascii="微软简仿宋" w:eastAsia="微软简仿宋" w:hint="eastAsia"/>
          <w:bCs/>
          <w:color w:val="000000"/>
          <w:szCs w:val="21"/>
        </w:rPr>
        <w:t>．按照法律法规、监管规定和理财产品销售</w:t>
      </w:r>
      <w:r>
        <w:rPr>
          <w:rFonts w:ascii="微软简仿宋" w:eastAsia="微软简仿宋"/>
          <w:bCs/>
          <w:color w:val="000000"/>
          <w:szCs w:val="21"/>
        </w:rPr>
        <w:t>文件</w:t>
      </w:r>
      <w:r>
        <w:rPr>
          <w:rFonts w:ascii="微软简仿宋" w:eastAsia="微软简仿宋" w:hint="eastAsia"/>
          <w:bCs/>
          <w:color w:val="000000"/>
          <w:szCs w:val="21"/>
        </w:rPr>
        <w:t>的约定，办理理财产品的认（申）购、赎回，不得擅自拒绝接受投资者的认（申）购、赎回申请。</w:t>
      </w:r>
    </w:p>
    <w:p w14:paraId="51CAD677" w14:textId="77777777" w:rsidR="0074532A" w:rsidRDefault="00000000">
      <w:pPr>
        <w:pStyle w:val="cde6e2c5"/>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10</w:t>
      </w:r>
      <w:r>
        <w:rPr>
          <w:rFonts w:ascii="微软简仿宋" w:eastAsia="微软简仿宋" w:hint="eastAsia"/>
          <w:bCs/>
          <w:color w:val="000000"/>
          <w:szCs w:val="21"/>
        </w:rPr>
        <w:t>．按照法律法规、监管规定要求</w:t>
      </w:r>
      <w:r>
        <w:rPr>
          <w:rFonts w:ascii="微软简仿宋" w:eastAsia="微软简仿宋"/>
          <w:bCs/>
          <w:color w:val="000000"/>
          <w:szCs w:val="21"/>
        </w:rPr>
        <w:t>，</w:t>
      </w:r>
      <w:r>
        <w:rPr>
          <w:rFonts w:ascii="微软简仿宋" w:eastAsia="微软简仿宋" w:hint="eastAsia"/>
          <w:bCs/>
          <w:color w:val="000000"/>
          <w:szCs w:val="21"/>
        </w:rPr>
        <w:t>向</w:t>
      </w:r>
      <w:r>
        <w:rPr>
          <w:rFonts w:ascii="微软简仿宋" w:eastAsia="微软简仿宋"/>
          <w:bCs/>
          <w:color w:val="000000"/>
          <w:szCs w:val="21"/>
        </w:rPr>
        <w:t>甲方</w:t>
      </w:r>
      <w:r>
        <w:rPr>
          <w:rFonts w:ascii="微软简仿宋" w:eastAsia="微软简仿宋" w:hint="eastAsia"/>
          <w:color w:val="000000"/>
          <w:szCs w:val="21"/>
        </w:rPr>
        <w:t>持续提供信息服务。</w:t>
      </w:r>
    </w:p>
    <w:p w14:paraId="6D92821F" w14:textId="77777777" w:rsidR="0074532A" w:rsidRDefault="00000000">
      <w:pPr>
        <w:pStyle w:val="cde6e2c5"/>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11</w:t>
      </w:r>
      <w:r>
        <w:rPr>
          <w:rFonts w:ascii="微软简仿宋" w:eastAsia="微软简仿宋" w:hint="eastAsia"/>
          <w:bCs/>
          <w:color w:val="000000"/>
          <w:szCs w:val="21"/>
        </w:rPr>
        <w:t>．</w:t>
      </w:r>
      <w:r>
        <w:rPr>
          <w:rFonts w:ascii="微软简仿宋" w:eastAsia="微软简仿宋" w:hint="eastAsia"/>
          <w:color w:val="000000"/>
          <w:szCs w:val="21"/>
        </w:rPr>
        <w:t>在营业网点和电子渠道显著位置对理财产品销售人员信息进行公示。</w:t>
      </w:r>
    </w:p>
    <w:p w14:paraId="2896D8DF" w14:textId="77777777" w:rsidR="0074532A" w:rsidRDefault="00000000">
      <w:pPr>
        <w:pStyle w:val="cde6e2c5"/>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（二）理财产品销售机构及其销售人员从事理财产品销售业务活动，不得有下列情形：</w:t>
      </w:r>
    </w:p>
    <w:p w14:paraId="3E0AB55C" w14:textId="77777777" w:rsidR="0074532A" w:rsidRDefault="00000000">
      <w:pPr>
        <w:pStyle w:val="cde6e2c5"/>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hint="eastAsia"/>
          <w:bCs/>
          <w:color w:val="000000"/>
          <w:szCs w:val="21"/>
        </w:rPr>
        <w:t>．</w:t>
      </w:r>
      <w:r>
        <w:rPr>
          <w:rFonts w:ascii="微软简仿宋" w:eastAsia="微软简仿宋" w:hint="eastAsia"/>
          <w:color w:val="000000"/>
          <w:szCs w:val="21"/>
        </w:rPr>
        <w:t>误导投资者购买与其风险承受能力不相匹配的理财产品；</w:t>
      </w:r>
    </w:p>
    <w:p w14:paraId="3BDC55CD" w14:textId="77777777" w:rsidR="0074532A" w:rsidRDefault="00000000">
      <w:pPr>
        <w:pStyle w:val="cde6e2c5"/>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2</w:t>
      </w:r>
      <w:r>
        <w:rPr>
          <w:rFonts w:ascii="微软简仿宋" w:eastAsia="微软简仿宋" w:hint="eastAsia"/>
          <w:bCs/>
          <w:color w:val="000000"/>
          <w:szCs w:val="21"/>
        </w:rPr>
        <w:t>．</w:t>
      </w:r>
      <w:r>
        <w:rPr>
          <w:rFonts w:ascii="微软简仿宋" w:eastAsia="微软简仿宋" w:hint="eastAsia"/>
          <w:color w:val="000000"/>
          <w:szCs w:val="21"/>
        </w:rPr>
        <w:t>虚假宣传、片面或者不当宣传，夸大过往业绩，预测理财产品的投资业绩，或者出具、宣传理财产品预期收益率；</w:t>
      </w:r>
    </w:p>
    <w:p w14:paraId="0ED468FA" w14:textId="77777777" w:rsidR="0074532A" w:rsidRDefault="00000000">
      <w:pPr>
        <w:pStyle w:val="cde6e2c5"/>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3</w:t>
      </w:r>
      <w:r>
        <w:rPr>
          <w:rFonts w:ascii="微软简仿宋" w:eastAsia="微软简仿宋" w:hint="eastAsia"/>
          <w:bCs/>
          <w:color w:val="000000"/>
          <w:szCs w:val="21"/>
        </w:rPr>
        <w:t>．</w:t>
      </w:r>
      <w:r>
        <w:rPr>
          <w:rFonts w:ascii="微软简仿宋" w:eastAsia="微软简仿宋" w:hint="eastAsia"/>
          <w:color w:val="000000"/>
          <w:szCs w:val="21"/>
        </w:rPr>
        <w:t>使用未说明选择原因、测算依据或计算方法的业绩比较基准，单独或突出使用绝对数值、区间数值展示业绩比较基准；</w:t>
      </w:r>
    </w:p>
    <w:p w14:paraId="05CBE796" w14:textId="77777777" w:rsidR="0074532A" w:rsidRDefault="00000000">
      <w:pPr>
        <w:pStyle w:val="cde6e2c5"/>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lastRenderedPageBreak/>
        <w:t>4</w:t>
      </w:r>
      <w:r>
        <w:rPr>
          <w:rFonts w:ascii="微软简仿宋" w:eastAsia="微软简仿宋" w:hint="eastAsia"/>
          <w:bCs/>
          <w:color w:val="000000"/>
          <w:szCs w:val="21"/>
        </w:rPr>
        <w:t>．</w:t>
      </w:r>
      <w:r>
        <w:rPr>
          <w:rFonts w:ascii="微软简仿宋" w:eastAsia="微软简仿宋" w:hint="eastAsia"/>
          <w:color w:val="000000"/>
          <w:szCs w:val="21"/>
        </w:rPr>
        <w:t>将销售的理财产品与存款或其他产品进行混同；</w:t>
      </w:r>
    </w:p>
    <w:p w14:paraId="7A8011C6" w14:textId="77777777" w:rsidR="0074532A" w:rsidRDefault="00000000">
      <w:pPr>
        <w:pStyle w:val="cde6e2c5"/>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5</w:t>
      </w:r>
      <w:r>
        <w:rPr>
          <w:rFonts w:ascii="微软简仿宋" w:eastAsia="微软简仿宋" w:hint="eastAsia"/>
          <w:bCs/>
          <w:color w:val="000000"/>
          <w:szCs w:val="21"/>
        </w:rPr>
        <w:t>．</w:t>
      </w:r>
      <w:r>
        <w:rPr>
          <w:rFonts w:ascii="微软简仿宋" w:eastAsia="微软简仿宋" w:hint="eastAsia"/>
          <w:color w:val="000000"/>
          <w:szCs w:val="21"/>
        </w:rPr>
        <w:t>在理财产品销售过程中强制捆绑、搭售其他服务或产品；</w:t>
      </w:r>
    </w:p>
    <w:p w14:paraId="1E36C02F" w14:textId="77777777" w:rsidR="0074532A" w:rsidRDefault="00000000">
      <w:pPr>
        <w:pStyle w:val="cde6e2c5"/>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6</w:t>
      </w:r>
      <w:r>
        <w:rPr>
          <w:rFonts w:ascii="微软简仿宋" w:eastAsia="微软简仿宋" w:hint="eastAsia"/>
          <w:bCs/>
          <w:color w:val="000000"/>
          <w:szCs w:val="21"/>
        </w:rPr>
        <w:t>．</w:t>
      </w:r>
      <w:r>
        <w:rPr>
          <w:rFonts w:ascii="微软简仿宋" w:eastAsia="微软简仿宋" w:hint="eastAsia"/>
          <w:color w:val="000000"/>
          <w:szCs w:val="21"/>
        </w:rPr>
        <w:t>提供抽奖、回扣、馈赠实物、代金权益及金融产品等销售理财产品；</w:t>
      </w:r>
    </w:p>
    <w:p w14:paraId="35778A3D" w14:textId="77777777" w:rsidR="0074532A" w:rsidRDefault="00000000">
      <w:pPr>
        <w:pStyle w:val="cde6e2c5"/>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7</w:t>
      </w:r>
      <w:r>
        <w:rPr>
          <w:rFonts w:ascii="微软简仿宋" w:eastAsia="微软简仿宋" w:hint="eastAsia"/>
          <w:bCs/>
          <w:color w:val="000000"/>
          <w:szCs w:val="21"/>
        </w:rPr>
        <w:t>．</w:t>
      </w:r>
      <w:r>
        <w:rPr>
          <w:rFonts w:ascii="微软简仿宋" w:eastAsia="微软简仿宋" w:hint="eastAsia"/>
          <w:color w:val="000000"/>
          <w:szCs w:val="21"/>
        </w:rPr>
        <w:t>违背投资者利益优先原则，为谋取机构或人员的利益，诱导投资者进行短期、频繁购买和赎回操作；</w:t>
      </w:r>
    </w:p>
    <w:p w14:paraId="45FF24B8" w14:textId="77777777" w:rsidR="0074532A" w:rsidRDefault="00000000">
      <w:pPr>
        <w:pStyle w:val="cde6e2c5"/>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8</w:t>
      </w:r>
      <w:r>
        <w:rPr>
          <w:rFonts w:ascii="微软简仿宋" w:eastAsia="微软简仿宋" w:hint="eastAsia"/>
          <w:bCs/>
          <w:color w:val="000000"/>
          <w:szCs w:val="21"/>
        </w:rPr>
        <w:t>．</w:t>
      </w:r>
      <w:r>
        <w:rPr>
          <w:rFonts w:ascii="微软简仿宋" w:eastAsia="微软简仿宋" w:hint="eastAsia"/>
          <w:color w:val="000000"/>
          <w:szCs w:val="21"/>
        </w:rPr>
        <w:t>由销售人员违规代替投资者签署销售业务相关文件，或者代替投资者进行风险承受能力评估、理财产品购买等操作，代替投资者持有或安排他人代替投资者持有其销售的理财产品；</w:t>
      </w:r>
    </w:p>
    <w:p w14:paraId="68308986" w14:textId="77777777" w:rsidR="0074532A" w:rsidRDefault="00000000">
      <w:pPr>
        <w:pStyle w:val="cde6e2c5"/>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9</w:t>
      </w:r>
      <w:r>
        <w:rPr>
          <w:rFonts w:ascii="微软简仿宋" w:eastAsia="微软简仿宋" w:hint="eastAsia"/>
          <w:bCs/>
          <w:color w:val="000000"/>
          <w:szCs w:val="21"/>
        </w:rPr>
        <w:t>．</w:t>
      </w:r>
      <w:r>
        <w:rPr>
          <w:rFonts w:ascii="微软简仿宋" w:eastAsia="微软简仿宋" w:hint="eastAsia"/>
          <w:color w:val="000000"/>
          <w:szCs w:val="21"/>
        </w:rPr>
        <w:t>为理财产品提供直接或间接、显性或隐性担保，包括部分或全部承诺本金或收益保障；</w:t>
      </w:r>
    </w:p>
    <w:p w14:paraId="2918BBFD" w14:textId="77777777" w:rsidR="0074532A" w:rsidRDefault="00000000">
      <w:pPr>
        <w:pStyle w:val="cde6e2c5"/>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color w:val="000000"/>
          <w:szCs w:val="21"/>
        </w:rPr>
        <w:t>0</w:t>
      </w:r>
      <w:r>
        <w:rPr>
          <w:rFonts w:ascii="微软简仿宋" w:eastAsia="微软简仿宋" w:hint="eastAsia"/>
          <w:bCs/>
          <w:color w:val="000000"/>
          <w:szCs w:val="21"/>
        </w:rPr>
        <w:t>．</w:t>
      </w:r>
      <w:r>
        <w:rPr>
          <w:rFonts w:ascii="微软简仿宋" w:eastAsia="微软简仿宋" w:hint="eastAsia"/>
          <w:color w:val="000000"/>
          <w:szCs w:val="21"/>
        </w:rPr>
        <w:t>利用或者承诺利用理财产品和理财产品销售业务进行利益输送或利益交换；</w:t>
      </w:r>
    </w:p>
    <w:p w14:paraId="34F09860" w14:textId="77777777" w:rsidR="0074532A" w:rsidRDefault="00000000">
      <w:pPr>
        <w:pStyle w:val="cde6e2c5"/>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color w:val="000000"/>
          <w:szCs w:val="21"/>
        </w:rPr>
        <w:t>1</w:t>
      </w:r>
      <w:r>
        <w:rPr>
          <w:rFonts w:ascii="微软简仿宋" w:eastAsia="微软简仿宋" w:hint="eastAsia"/>
          <w:bCs/>
          <w:color w:val="000000"/>
          <w:szCs w:val="21"/>
        </w:rPr>
        <w:t>．</w:t>
      </w:r>
      <w:r>
        <w:rPr>
          <w:rFonts w:ascii="微软简仿宋" w:eastAsia="微软简仿宋" w:hint="eastAsia"/>
          <w:color w:val="000000"/>
          <w:szCs w:val="21"/>
        </w:rPr>
        <w:t>恶意诋毁、贬低其他理财产品销售机构或者其他理财产品；</w:t>
      </w:r>
    </w:p>
    <w:p w14:paraId="0D126EF3" w14:textId="77777777" w:rsidR="0074532A" w:rsidRDefault="00000000">
      <w:pPr>
        <w:pStyle w:val="cde6e2c5"/>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12</w:t>
      </w:r>
      <w:r>
        <w:rPr>
          <w:rFonts w:ascii="微软简仿宋" w:eastAsia="微软简仿宋" w:hint="eastAsia"/>
          <w:bCs/>
          <w:color w:val="000000"/>
          <w:szCs w:val="21"/>
        </w:rPr>
        <w:t>．</w:t>
      </w:r>
      <w:r>
        <w:rPr>
          <w:rFonts w:ascii="微软简仿宋" w:eastAsia="微软简仿宋" w:hint="eastAsia"/>
          <w:color w:val="000000"/>
          <w:szCs w:val="21"/>
        </w:rPr>
        <w:t>截留、挪用理财产品销售结算资金；</w:t>
      </w:r>
    </w:p>
    <w:p w14:paraId="17370C1D" w14:textId="77777777" w:rsidR="0074532A" w:rsidRDefault="00000000">
      <w:pPr>
        <w:pStyle w:val="cde6e2c5"/>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13</w:t>
      </w:r>
      <w:r>
        <w:rPr>
          <w:rFonts w:ascii="微软简仿宋" w:eastAsia="微软简仿宋" w:hint="eastAsia"/>
          <w:bCs/>
          <w:color w:val="000000"/>
          <w:szCs w:val="21"/>
        </w:rPr>
        <w:t>．</w:t>
      </w:r>
      <w:r>
        <w:rPr>
          <w:rFonts w:ascii="微软简仿宋" w:eastAsia="微软简仿宋" w:hint="eastAsia"/>
          <w:color w:val="000000"/>
          <w:szCs w:val="21"/>
        </w:rPr>
        <w:t>违法违规提供理财产品投资者相关信息；</w:t>
      </w:r>
    </w:p>
    <w:p w14:paraId="35D871FA" w14:textId="77777777" w:rsidR="0074532A" w:rsidRDefault="00000000">
      <w:pPr>
        <w:pStyle w:val="cde6e2c5"/>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14</w:t>
      </w:r>
      <w:r>
        <w:rPr>
          <w:rFonts w:ascii="微软简仿宋" w:eastAsia="微软简仿宋" w:hint="eastAsia"/>
          <w:bCs/>
          <w:color w:val="000000"/>
          <w:szCs w:val="21"/>
        </w:rPr>
        <w:t>．</w:t>
      </w:r>
      <w:r>
        <w:rPr>
          <w:rFonts w:ascii="微软简仿宋" w:eastAsia="微软简仿宋" w:hint="eastAsia"/>
          <w:color w:val="000000"/>
          <w:szCs w:val="21"/>
        </w:rPr>
        <w:t>未经授权或超越授权范围开展销售业务，私自推介、销售未经本机构审批的理财产品，通过营业网点或电子渠道提供未经本机构审批的理财产品销售相关文件和资料；</w:t>
      </w:r>
    </w:p>
    <w:p w14:paraId="4B995B90" w14:textId="77777777" w:rsidR="0074532A" w:rsidRDefault="00000000">
      <w:pPr>
        <w:pStyle w:val="cde6e2c5"/>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15</w:t>
      </w:r>
      <w:r>
        <w:rPr>
          <w:rFonts w:ascii="微软简仿宋" w:eastAsia="微软简仿宋" w:hint="eastAsia"/>
          <w:bCs/>
          <w:color w:val="000000"/>
          <w:szCs w:val="21"/>
        </w:rPr>
        <w:t>．</w:t>
      </w:r>
      <w:r>
        <w:rPr>
          <w:rFonts w:ascii="微软简仿宋" w:eastAsia="微软简仿宋" w:hint="eastAsia"/>
          <w:color w:val="000000"/>
          <w:szCs w:val="21"/>
        </w:rPr>
        <w:t>未按规定或者协议约定的时间发行理财产品，或者擅自变更理财产品的发行日期；</w:t>
      </w:r>
    </w:p>
    <w:p w14:paraId="555A71B0" w14:textId="77777777" w:rsidR="0074532A" w:rsidRDefault="00000000">
      <w:pPr>
        <w:pStyle w:val="cde6e2c5"/>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16</w:t>
      </w:r>
      <w:r>
        <w:rPr>
          <w:rFonts w:ascii="微软简仿宋" w:eastAsia="微软简仿宋" w:hint="eastAsia"/>
          <w:bCs/>
          <w:color w:val="000000"/>
          <w:szCs w:val="21"/>
        </w:rPr>
        <w:t>．</w:t>
      </w:r>
      <w:r>
        <w:rPr>
          <w:rFonts w:ascii="微软简仿宋" w:eastAsia="微软简仿宋" w:hint="eastAsia"/>
          <w:color w:val="000000"/>
          <w:szCs w:val="21"/>
        </w:rPr>
        <w:t>在获得理财</w:t>
      </w:r>
      <w:r>
        <w:rPr>
          <w:rFonts w:ascii="微软简仿宋" w:eastAsia="微软简仿宋"/>
          <w:color w:val="000000"/>
          <w:szCs w:val="21"/>
        </w:rPr>
        <w:t>产品</w:t>
      </w:r>
      <w:r>
        <w:rPr>
          <w:rFonts w:ascii="微软简仿宋" w:eastAsia="微软简仿宋" w:hint="eastAsia"/>
          <w:color w:val="000000"/>
          <w:szCs w:val="21"/>
        </w:rPr>
        <w:t>登记编码前，办理理财产品销售业务，发布理财产品宣传推介材料；</w:t>
      </w:r>
    </w:p>
    <w:p w14:paraId="09C846A1" w14:textId="77777777" w:rsidR="0074532A" w:rsidRDefault="00000000">
      <w:pPr>
        <w:pStyle w:val="cde6e2c5"/>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17</w:t>
      </w:r>
      <w:r>
        <w:rPr>
          <w:rFonts w:ascii="微软简仿宋" w:eastAsia="微软简仿宋" w:hint="eastAsia"/>
          <w:bCs/>
          <w:color w:val="000000"/>
          <w:szCs w:val="21"/>
        </w:rPr>
        <w:t>．</w:t>
      </w:r>
      <w:r>
        <w:rPr>
          <w:rFonts w:ascii="微软简仿宋" w:eastAsia="微软简仿宋" w:hint="eastAsia"/>
          <w:color w:val="000000"/>
          <w:szCs w:val="21"/>
        </w:rPr>
        <w:t>国务院银行业监督管理机构禁止的其他情形。</w:t>
      </w:r>
    </w:p>
    <w:p w14:paraId="634A5239" w14:textId="77777777" w:rsidR="0074532A" w:rsidRDefault="00000000">
      <w:pPr>
        <w:pStyle w:val="cde6e2c5"/>
        <w:adjustRightInd w:val="0"/>
        <w:snapToGrid w:val="0"/>
        <w:spacing w:line="360" w:lineRule="auto"/>
        <w:ind w:firstLineChars="200" w:firstLine="420"/>
        <w:outlineLvl w:val="1"/>
        <w:rPr>
          <w:rFonts w:ascii="微软简仿宋" w:eastAsia="微软简仿宋"/>
          <w:b/>
          <w:bCs/>
          <w:color w:val="000000"/>
          <w:szCs w:val="21"/>
        </w:rPr>
      </w:pPr>
      <w:r>
        <w:rPr>
          <w:rFonts w:ascii="微软简仿宋" w:eastAsia="微软简仿宋" w:hint="eastAsia"/>
          <w:b/>
          <w:bCs/>
          <w:color w:val="000000"/>
          <w:szCs w:val="21"/>
        </w:rPr>
        <w:t>（三）甲方如发现理财销售机构存在违背自身义务或采取上述不当理财产品销售行为的，应及时通知乙方，并应在该销售机构整改完成前停止在该机构接受理财销售服务。如甲方明知或应当知道某理财销售机构存在不当销售行为，仍通过该销售机构投资理财产品，则乙方对甲方可能遭受的损失不承担责任。</w:t>
      </w:r>
    </w:p>
    <w:p w14:paraId="35413657" w14:textId="77777777" w:rsidR="0074532A" w:rsidRDefault="00000000">
      <w:pPr>
        <w:pStyle w:val="cde6e2c5"/>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五、理财</w:t>
      </w:r>
      <w:r>
        <w:rPr>
          <w:rFonts w:ascii="微软简仿宋" w:eastAsia="微软简仿宋"/>
          <w:b/>
          <w:bCs/>
          <w:color w:val="000000"/>
          <w:szCs w:val="21"/>
        </w:rPr>
        <w:t>产品</w:t>
      </w:r>
      <w:r>
        <w:rPr>
          <w:rFonts w:ascii="微软简仿宋" w:eastAsia="微软简仿宋" w:hint="eastAsia"/>
          <w:b/>
          <w:bCs/>
          <w:color w:val="000000"/>
          <w:szCs w:val="21"/>
        </w:rPr>
        <w:t>的交易</w:t>
      </w:r>
    </w:p>
    <w:p w14:paraId="21CE7515" w14:textId="77777777" w:rsidR="0074532A" w:rsidRDefault="00000000">
      <w:pPr>
        <w:pStyle w:val="cde6e2c5"/>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（一）理财</w:t>
      </w:r>
      <w:r>
        <w:rPr>
          <w:rFonts w:ascii="微软简仿宋" w:eastAsia="微软简仿宋"/>
          <w:color w:val="000000"/>
          <w:szCs w:val="21"/>
        </w:rPr>
        <w:t>产品的认购</w:t>
      </w:r>
    </w:p>
    <w:p w14:paraId="086E796E" w14:textId="77777777" w:rsidR="0074532A" w:rsidRDefault="00000000">
      <w:pPr>
        <w:pStyle w:val="cde6e2c5"/>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w:t>
      </w:r>
      <w:r>
        <w:rPr>
          <w:rFonts w:ascii="微软简仿宋" w:eastAsia="微软简仿宋" w:hint="eastAsia"/>
          <w:bCs/>
          <w:color w:val="000000"/>
          <w:szCs w:val="21"/>
        </w:rPr>
        <w:t>．</w:t>
      </w:r>
      <w:r>
        <w:rPr>
          <w:rFonts w:ascii="微软简仿宋" w:eastAsia="微软简仿宋" w:hint="eastAsia"/>
          <w:color w:val="000000"/>
          <w:szCs w:val="21"/>
        </w:rPr>
        <w:t>乙方及代销机构于理财产品说明书列明的募集</w:t>
      </w:r>
      <w:r>
        <w:rPr>
          <w:rFonts w:ascii="微软简仿宋" w:eastAsia="微软简仿宋"/>
          <w:color w:val="000000"/>
          <w:szCs w:val="21"/>
        </w:rPr>
        <w:t>起始日</w:t>
      </w:r>
      <w:r>
        <w:rPr>
          <w:rFonts w:ascii="微软简仿宋" w:eastAsia="微软简仿宋" w:hint="eastAsia"/>
          <w:color w:val="000000"/>
          <w:szCs w:val="21"/>
        </w:rPr>
        <w:t>起至募集结束日止受理甲方的</w:t>
      </w:r>
      <w:r>
        <w:rPr>
          <w:rFonts w:ascii="微软简仿宋" w:eastAsia="微软简仿宋" w:hint="eastAsia"/>
          <w:color w:val="000000"/>
          <w:szCs w:val="21"/>
        </w:rPr>
        <w:lastRenderedPageBreak/>
        <w:t>认购。</w:t>
      </w:r>
    </w:p>
    <w:p w14:paraId="1135196D" w14:textId="77777777" w:rsidR="0074532A" w:rsidRDefault="00000000">
      <w:pPr>
        <w:pStyle w:val="cde6e2c5"/>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2</w:t>
      </w:r>
      <w:r>
        <w:rPr>
          <w:rFonts w:ascii="微软简仿宋" w:eastAsia="微软简仿宋" w:hint="eastAsia"/>
          <w:bCs/>
          <w:color w:val="000000"/>
          <w:szCs w:val="21"/>
        </w:rPr>
        <w:t>．乙方</w:t>
      </w:r>
      <w:r>
        <w:rPr>
          <w:rFonts w:ascii="微软简仿宋" w:eastAsia="微软简仿宋"/>
          <w:bCs/>
          <w:color w:val="000000"/>
          <w:szCs w:val="21"/>
        </w:rPr>
        <w:t>有权根据资金募集情况，宣布提前结束募集期或延长募集期。</w:t>
      </w:r>
    </w:p>
    <w:p w14:paraId="3D1D215F" w14:textId="77777777" w:rsidR="0074532A" w:rsidRDefault="00000000">
      <w:pPr>
        <w:pStyle w:val="cde6e2c5"/>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3</w:t>
      </w:r>
      <w:r>
        <w:rPr>
          <w:rFonts w:ascii="微软简仿宋" w:eastAsia="微软简仿宋" w:hint="eastAsia"/>
          <w:bCs/>
          <w:color w:val="000000"/>
          <w:szCs w:val="21"/>
        </w:rPr>
        <w:t>．</w:t>
      </w:r>
      <w:r>
        <w:rPr>
          <w:rFonts w:ascii="微软简仿宋" w:eastAsia="微软简仿宋" w:hint="eastAsia"/>
          <w:color w:val="000000"/>
          <w:szCs w:val="21"/>
        </w:rPr>
        <w:t>募集期结束，如发生</w:t>
      </w:r>
      <w:r>
        <w:rPr>
          <w:rFonts w:ascii="微软简仿宋" w:eastAsia="微软简仿宋"/>
          <w:color w:val="000000"/>
          <w:szCs w:val="21"/>
        </w:rPr>
        <w:t>下列情况</w:t>
      </w:r>
      <w:r>
        <w:rPr>
          <w:rFonts w:ascii="微软简仿宋" w:eastAsia="微软简仿宋" w:hint="eastAsia"/>
          <w:color w:val="000000"/>
          <w:szCs w:val="21"/>
        </w:rPr>
        <w:t>之一</w:t>
      </w:r>
      <w:r>
        <w:rPr>
          <w:rFonts w:ascii="微软简仿宋" w:eastAsia="微软简仿宋"/>
          <w:color w:val="000000"/>
          <w:szCs w:val="21"/>
        </w:rPr>
        <w:t>时，乙方有权宣布理财产品不成立：</w:t>
      </w:r>
    </w:p>
    <w:p w14:paraId="21960AE3" w14:textId="77777777" w:rsidR="0074532A" w:rsidRDefault="00000000">
      <w:pPr>
        <w:pStyle w:val="cde6e2c5"/>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（1）理财产品募集总金额未达到发行规模下限；</w:t>
      </w:r>
    </w:p>
    <w:p w14:paraId="142C63FC" w14:textId="77777777" w:rsidR="0074532A" w:rsidRDefault="00000000">
      <w:pPr>
        <w:pStyle w:val="cde6e2c5"/>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（2）市场发生重大变化，乙方无法或者经其合理判断难以按照原</w:t>
      </w:r>
      <w:r>
        <w:rPr>
          <w:rFonts w:ascii="微软简仿宋" w:eastAsia="微软简仿宋"/>
          <w:color w:val="000000"/>
          <w:szCs w:val="21"/>
        </w:rPr>
        <w:t>销售文件约定</w:t>
      </w:r>
      <w:r>
        <w:rPr>
          <w:rFonts w:ascii="微软简仿宋" w:eastAsia="微软简仿宋" w:hint="eastAsia"/>
          <w:color w:val="000000"/>
          <w:szCs w:val="21"/>
        </w:rPr>
        <w:t>向投资者提供理财产品；</w:t>
      </w:r>
    </w:p>
    <w:p w14:paraId="060472E6" w14:textId="77777777" w:rsidR="0074532A" w:rsidRDefault="00000000">
      <w:pPr>
        <w:pStyle w:val="cde6e2c5"/>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（3）法律法规、监管规定、国家政策发生变化导致无法按照原</w:t>
      </w:r>
      <w:r>
        <w:rPr>
          <w:rFonts w:ascii="微软简仿宋" w:eastAsia="微软简仿宋"/>
          <w:color w:val="000000"/>
          <w:szCs w:val="21"/>
        </w:rPr>
        <w:t>销售文件约定</w:t>
      </w:r>
      <w:r>
        <w:rPr>
          <w:rFonts w:ascii="微软简仿宋" w:eastAsia="微软简仿宋" w:hint="eastAsia"/>
          <w:color w:val="000000"/>
          <w:szCs w:val="21"/>
        </w:rPr>
        <w:t>向投资者提供理财产品。</w:t>
      </w:r>
    </w:p>
    <w:p w14:paraId="73B88571" w14:textId="77777777" w:rsidR="0074532A" w:rsidRDefault="00000000">
      <w:pPr>
        <w:pStyle w:val="cde6e2c5"/>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（二）理财</w:t>
      </w:r>
      <w:r>
        <w:rPr>
          <w:rFonts w:ascii="微软简仿宋" w:eastAsia="微软简仿宋"/>
          <w:color w:val="000000"/>
          <w:szCs w:val="21"/>
        </w:rPr>
        <w:t>产品的</w:t>
      </w:r>
      <w:r>
        <w:rPr>
          <w:rFonts w:ascii="微软简仿宋" w:eastAsia="微软简仿宋" w:hint="eastAsia"/>
          <w:color w:val="000000"/>
          <w:szCs w:val="21"/>
        </w:rPr>
        <w:t>申购与赎回</w:t>
      </w:r>
    </w:p>
    <w:p w14:paraId="08E4407B" w14:textId="77777777" w:rsidR="0074532A" w:rsidRDefault="00000000">
      <w:pPr>
        <w:pStyle w:val="cde6e2c5"/>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bCs/>
          <w:color w:val="000000"/>
          <w:szCs w:val="21"/>
        </w:rPr>
        <w:t>1．</w:t>
      </w:r>
      <w:r>
        <w:rPr>
          <w:rFonts w:ascii="微软简仿宋" w:eastAsia="微软简仿宋" w:hint="eastAsia"/>
          <w:color w:val="000000"/>
          <w:szCs w:val="21"/>
        </w:rPr>
        <w:t>乙方可根据理财产品的投资管理需要设置或</w:t>
      </w:r>
      <w:r>
        <w:rPr>
          <w:rFonts w:ascii="微软简仿宋" w:eastAsia="微软简仿宋"/>
          <w:color w:val="000000"/>
          <w:szCs w:val="21"/>
        </w:rPr>
        <w:t>调整理财</w:t>
      </w:r>
      <w:r>
        <w:rPr>
          <w:rFonts w:ascii="微软简仿宋" w:eastAsia="微软简仿宋" w:hint="eastAsia"/>
          <w:color w:val="000000"/>
          <w:szCs w:val="21"/>
        </w:rPr>
        <w:t>产品的封闭期和开放期。如对处于封闭期内的理财产品临时开放或调整理财</w:t>
      </w:r>
      <w:r>
        <w:rPr>
          <w:rFonts w:ascii="微软简仿宋" w:eastAsia="微软简仿宋"/>
          <w:color w:val="000000"/>
          <w:szCs w:val="21"/>
        </w:rPr>
        <w:t>产品</w:t>
      </w:r>
      <w:r>
        <w:rPr>
          <w:rFonts w:ascii="微软简仿宋" w:eastAsia="微软简仿宋" w:hint="eastAsia"/>
          <w:color w:val="000000"/>
          <w:szCs w:val="21"/>
        </w:rPr>
        <w:t>开放条款等，乙方将通过约定的信息披露途径及时公告。</w:t>
      </w:r>
    </w:p>
    <w:p w14:paraId="378A6F0C" w14:textId="77777777" w:rsidR="0074532A" w:rsidRDefault="00000000">
      <w:pPr>
        <w:pStyle w:val="cde6e2c5"/>
        <w:adjustRightInd w:val="0"/>
        <w:snapToGrid w:val="0"/>
        <w:spacing w:line="360" w:lineRule="auto"/>
        <w:ind w:firstLineChars="200" w:firstLine="420"/>
        <w:rPr>
          <w:rFonts w:ascii="微软简仿宋" w:eastAsia="微软简仿宋"/>
          <w:color w:val="000000"/>
          <w:szCs w:val="21"/>
        </w:rPr>
      </w:pPr>
      <w:r>
        <w:rPr>
          <w:rFonts w:ascii="微软简仿宋" w:eastAsia="微软简仿宋"/>
          <w:bCs/>
          <w:color w:val="000000"/>
          <w:szCs w:val="21"/>
        </w:rPr>
        <w:t>2</w:t>
      </w:r>
      <w:r>
        <w:rPr>
          <w:rFonts w:ascii="微软简仿宋" w:eastAsia="微软简仿宋" w:hint="eastAsia"/>
          <w:bCs/>
          <w:color w:val="000000"/>
          <w:szCs w:val="21"/>
        </w:rPr>
        <w:t>．</w:t>
      </w:r>
      <w:r>
        <w:rPr>
          <w:rFonts w:ascii="微软简仿宋" w:eastAsia="微软简仿宋" w:hint="eastAsia"/>
          <w:color w:val="000000"/>
          <w:szCs w:val="21"/>
        </w:rPr>
        <w:t>理财</w:t>
      </w:r>
      <w:r>
        <w:rPr>
          <w:rFonts w:ascii="微软简仿宋" w:eastAsia="微软简仿宋"/>
          <w:color w:val="000000"/>
          <w:szCs w:val="21"/>
        </w:rPr>
        <w:t>产品销售文件可能约定</w:t>
      </w:r>
      <w:r>
        <w:rPr>
          <w:rFonts w:ascii="微软简仿宋" w:eastAsia="微软简仿宋" w:hint="eastAsia"/>
          <w:color w:val="000000"/>
          <w:szCs w:val="21"/>
        </w:rPr>
        <w:t>或调整投资者首次申购、追加申购的最低金额以及每次赎回的最低份额，具体约定请参见理财</w:t>
      </w:r>
      <w:r>
        <w:rPr>
          <w:rFonts w:ascii="微软简仿宋" w:eastAsia="微软简仿宋"/>
          <w:color w:val="000000"/>
          <w:szCs w:val="21"/>
        </w:rPr>
        <w:t>产品</w:t>
      </w:r>
      <w:r>
        <w:rPr>
          <w:rFonts w:ascii="微软简仿宋" w:eastAsia="微软简仿宋" w:hint="eastAsia"/>
          <w:color w:val="000000"/>
          <w:szCs w:val="21"/>
        </w:rPr>
        <w:t>说明书及相关公告。</w:t>
      </w:r>
    </w:p>
    <w:p w14:paraId="54D2FA52" w14:textId="77777777" w:rsidR="0074532A" w:rsidRDefault="00000000">
      <w:pPr>
        <w:pStyle w:val="cde6e2c5"/>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3</w:t>
      </w:r>
      <w:r>
        <w:rPr>
          <w:rFonts w:ascii="微软简仿宋" w:eastAsia="微软简仿宋" w:hint="eastAsia"/>
          <w:bCs/>
          <w:color w:val="000000"/>
          <w:szCs w:val="21"/>
        </w:rPr>
        <w:t>．</w:t>
      </w:r>
      <w:r>
        <w:rPr>
          <w:rFonts w:ascii="微软简仿宋" w:eastAsia="微软简仿宋" w:hint="eastAsia"/>
          <w:color w:val="000000"/>
          <w:szCs w:val="21"/>
        </w:rPr>
        <w:t>理财</w:t>
      </w:r>
      <w:r>
        <w:rPr>
          <w:rFonts w:ascii="微软简仿宋" w:eastAsia="微软简仿宋"/>
          <w:color w:val="000000"/>
          <w:szCs w:val="21"/>
        </w:rPr>
        <w:t>产品销售文件可能约定</w:t>
      </w:r>
      <w:r>
        <w:rPr>
          <w:rFonts w:ascii="微软简仿宋" w:eastAsia="微软简仿宋" w:hint="eastAsia"/>
          <w:color w:val="000000"/>
          <w:szCs w:val="21"/>
        </w:rPr>
        <w:t>或调整投资者每个交易账户的最低理财</w:t>
      </w:r>
      <w:r>
        <w:rPr>
          <w:rFonts w:ascii="微软简仿宋" w:eastAsia="微软简仿宋"/>
          <w:color w:val="000000"/>
          <w:szCs w:val="21"/>
        </w:rPr>
        <w:t>产品</w:t>
      </w:r>
      <w:r>
        <w:rPr>
          <w:rFonts w:ascii="微软简仿宋" w:eastAsia="微软简仿宋" w:hint="eastAsia"/>
          <w:color w:val="000000"/>
          <w:szCs w:val="21"/>
        </w:rPr>
        <w:t>份额余额，具体约定请参见理财</w:t>
      </w:r>
      <w:r>
        <w:rPr>
          <w:rFonts w:ascii="微软简仿宋" w:eastAsia="微软简仿宋"/>
          <w:color w:val="000000"/>
          <w:szCs w:val="21"/>
        </w:rPr>
        <w:t>产品</w:t>
      </w:r>
      <w:r>
        <w:rPr>
          <w:rFonts w:ascii="微软简仿宋" w:eastAsia="微软简仿宋" w:hint="eastAsia"/>
          <w:color w:val="000000"/>
          <w:szCs w:val="21"/>
        </w:rPr>
        <w:t>说明书及相关公告。</w:t>
      </w:r>
    </w:p>
    <w:p w14:paraId="3CDA0943" w14:textId="77777777" w:rsidR="0074532A" w:rsidRDefault="00000000">
      <w:pPr>
        <w:pStyle w:val="cde6e2c5"/>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4</w:t>
      </w:r>
      <w:r>
        <w:rPr>
          <w:rFonts w:ascii="微软简仿宋" w:eastAsia="微软简仿宋" w:hint="eastAsia"/>
          <w:bCs/>
          <w:color w:val="000000"/>
          <w:szCs w:val="21"/>
        </w:rPr>
        <w:t>．</w:t>
      </w:r>
      <w:r>
        <w:rPr>
          <w:rFonts w:ascii="微软简仿宋" w:eastAsia="微软简仿宋" w:hint="eastAsia"/>
          <w:color w:val="000000"/>
          <w:szCs w:val="21"/>
        </w:rPr>
        <w:t>理财</w:t>
      </w:r>
      <w:r>
        <w:rPr>
          <w:rFonts w:ascii="微软简仿宋" w:eastAsia="微软简仿宋"/>
          <w:color w:val="000000"/>
          <w:szCs w:val="21"/>
        </w:rPr>
        <w:t>产品销售文件可能约定</w:t>
      </w:r>
      <w:r>
        <w:rPr>
          <w:rFonts w:ascii="微软简仿宋" w:eastAsia="微软简仿宋" w:hint="eastAsia"/>
          <w:color w:val="000000"/>
          <w:szCs w:val="21"/>
        </w:rPr>
        <w:t>或调整单个投资者累计持有的理财</w:t>
      </w:r>
      <w:r>
        <w:rPr>
          <w:rFonts w:ascii="微软简仿宋" w:eastAsia="微软简仿宋"/>
          <w:color w:val="000000"/>
          <w:szCs w:val="21"/>
        </w:rPr>
        <w:t>产品</w:t>
      </w:r>
      <w:r>
        <w:rPr>
          <w:rFonts w:ascii="微软简仿宋" w:eastAsia="微软简仿宋" w:hint="eastAsia"/>
          <w:color w:val="000000"/>
          <w:szCs w:val="21"/>
        </w:rPr>
        <w:t>份额上限，具体约定请参见理财</w:t>
      </w:r>
      <w:r>
        <w:rPr>
          <w:rFonts w:ascii="微软简仿宋" w:eastAsia="微软简仿宋"/>
          <w:color w:val="000000"/>
          <w:szCs w:val="21"/>
        </w:rPr>
        <w:t>产品</w:t>
      </w:r>
      <w:r>
        <w:rPr>
          <w:rFonts w:ascii="微软简仿宋" w:eastAsia="微软简仿宋" w:hint="eastAsia"/>
          <w:color w:val="000000"/>
          <w:szCs w:val="21"/>
        </w:rPr>
        <w:t>说明书及相关公告。</w:t>
      </w:r>
    </w:p>
    <w:p w14:paraId="13A21148" w14:textId="77777777" w:rsidR="0074532A" w:rsidRDefault="00000000">
      <w:pPr>
        <w:pStyle w:val="cde6e2c5"/>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5</w:t>
      </w:r>
      <w:r>
        <w:rPr>
          <w:rFonts w:ascii="微软简仿宋" w:eastAsia="微软简仿宋" w:hint="eastAsia"/>
          <w:bCs/>
          <w:color w:val="000000"/>
          <w:szCs w:val="21"/>
        </w:rPr>
        <w:t>．</w:t>
      </w:r>
      <w:r>
        <w:rPr>
          <w:rFonts w:ascii="微软简仿宋" w:eastAsia="微软简仿宋" w:hint="eastAsia"/>
          <w:color w:val="000000"/>
          <w:szCs w:val="21"/>
        </w:rPr>
        <w:t>当接受申购申请对存量理财</w:t>
      </w:r>
      <w:r>
        <w:rPr>
          <w:rFonts w:ascii="微软简仿宋" w:eastAsia="微软简仿宋"/>
          <w:color w:val="000000"/>
          <w:szCs w:val="21"/>
        </w:rPr>
        <w:t>产品投资</w:t>
      </w:r>
      <w:r>
        <w:rPr>
          <w:rFonts w:ascii="微软简仿宋" w:eastAsia="微软简仿宋" w:hint="eastAsia"/>
          <w:color w:val="000000"/>
          <w:szCs w:val="21"/>
        </w:rPr>
        <w:t>者利益构成潜在重大不利影响时，乙方可采取设定单一投资者申购金额上限或理财</w:t>
      </w:r>
      <w:r>
        <w:rPr>
          <w:rFonts w:ascii="微软简仿宋" w:eastAsia="微软简仿宋"/>
          <w:color w:val="000000"/>
          <w:szCs w:val="21"/>
        </w:rPr>
        <w:t>产品</w:t>
      </w:r>
      <w:r>
        <w:rPr>
          <w:rFonts w:ascii="微软简仿宋" w:eastAsia="微软简仿宋" w:hint="eastAsia"/>
          <w:color w:val="000000"/>
          <w:szCs w:val="21"/>
        </w:rPr>
        <w:t>单日净申购比例上限、拒绝大额申购、暂停理财</w:t>
      </w:r>
      <w:r>
        <w:rPr>
          <w:rFonts w:ascii="微软简仿宋" w:eastAsia="微软简仿宋"/>
          <w:color w:val="000000"/>
          <w:szCs w:val="21"/>
        </w:rPr>
        <w:t>产品</w:t>
      </w:r>
      <w:r>
        <w:rPr>
          <w:rFonts w:ascii="微软简仿宋" w:eastAsia="微软简仿宋" w:hint="eastAsia"/>
          <w:color w:val="000000"/>
          <w:szCs w:val="21"/>
        </w:rPr>
        <w:t>申购等措施，以保护存量理财</w:t>
      </w:r>
      <w:r>
        <w:rPr>
          <w:rFonts w:ascii="微软简仿宋" w:eastAsia="微软简仿宋"/>
          <w:color w:val="000000"/>
          <w:szCs w:val="21"/>
        </w:rPr>
        <w:t>产品投资者</w:t>
      </w:r>
      <w:r>
        <w:rPr>
          <w:rFonts w:ascii="微软简仿宋" w:eastAsia="微软简仿宋" w:hint="eastAsia"/>
          <w:color w:val="000000"/>
          <w:szCs w:val="21"/>
        </w:rPr>
        <w:t>的合法权益，具体约定请参见理财</w:t>
      </w:r>
      <w:r>
        <w:rPr>
          <w:rFonts w:ascii="微软简仿宋" w:eastAsia="微软简仿宋"/>
          <w:color w:val="000000"/>
          <w:szCs w:val="21"/>
        </w:rPr>
        <w:t>产品</w:t>
      </w:r>
      <w:r>
        <w:rPr>
          <w:rFonts w:ascii="微软简仿宋" w:eastAsia="微软简仿宋" w:hint="eastAsia"/>
          <w:color w:val="000000"/>
          <w:szCs w:val="21"/>
        </w:rPr>
        <w:t>说明书及相关公告。</w:t>
      </w:r>
    </w:p>
    <w:p w14:paraId="4B7DA4A3" w14:textId="77777777" w:rsidR="0074532A" w:rsidRDefault="00000000">
      <w:pPr>
        <w:pStyle w:val="cde6e2c5"/>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6</w:t>
      </w:r>
      <w:r>
        <w:rPr>
          <w:rFonts w:ascii="微软简仿宋" w:eastAsia="微软简仿宋" w:hint="eastAsia"/>
          <w:bCs/>
          <w:color w:val="000000"/>
          <w:szCs w:val="21"/>
        </w:rPr>
        <w:t>．</w:t>
      </w:r>
      <w:r>
        <w:rPr>
          <w:rFonts w:ascii="微软简仿宋" w:eastAsia="微软简仿宋" w:hint="eastAsia"/>
          <w:color w:val="000000"/>
          <w:szCs w:val="21"/>
        </w:rPr>
        <w:t>理财</w:t>
      </w:r>
      <w:r>
        <w:rPr>
          <w:rFonts w:ascii="微软简仿宋" w:eastAsia="微软简仿宋"/>
          <w:color w:val="000000"/>
          <w:szCs w:val="21"/>
        </w:rPr>
        <w:t>产品</w:t>
      </w:r>
      <w:r>
        <w:rPr>
          <w:rFonts w:ascii="微软简仿宋" w:eastAsia="微软简仿宋" w:hint="eastAsia"/>
          <w:color w:val="000000"/>
          <w:szCs w:val="21"/>
        </w:rPr>
        <w:t>的申购份额、赎回金额的具体计算方法，认购费</w:t>
      </w:r>
      <w:r>
        <w:rPr>
          <w:rFonts w:ascii="微软简仿宋" w:eastAsia="微软简仿宋"/>
          <w:color w:val="000000"/>
          <w:szCs w:val="21"/>
        </w:rPr>
        <w:t>、</w:t>
      </w:r>
      <w:r>
        <w:rPr>
          <w:rFonts w:ascii="微软简仿宋" w:eastAsia="微软简仿宋" w:hint="eastAsia"/>
          <w:color w:val="000000"/>
          <w:szCs w:val="21"/>
        </w:rPr>
        <w:t>申购费、赎回费以及</w:t>
      </w:r>
      <w:r>
        <w:rPr>
          <w:rFonts w:ascii="微软简仿宋" w:eastAsia="微软简仿宋"/>
          <w:color w:val="000000"/>
          <w:szCs w:val="21"/>
        </w:rPr>
        <w:t>其他</w:t>
      </w:r>
      <w:r>
        <w:rPr>
          <w:rFonts w:ascii="微软简仿宋" w:eastAsia="微软简仿宋" w:hint="eastAsia"/>
          <w:color w:val="000000"/>
          <w:szCs w:val="21"/>
        </w:rPr>
        <w:t>销售相关</w:t>
      </w:r>
      <w:r>
        <w:rPr>
          <w:rFonts w:ascii="微软简仿宋" w:eastAsia="微软简仿宋"/>
          <w:color w:val="000000"/>
          <w:szCs w:val="21"/>
        </w:rPr>
        <w:t>费用</w:t>
      </w:r>
      <w:r>
        <w:rPr>
          <w:rFonts w:ascii="微软简仿宋" w:eastAsia="微软简仿宋" w:hint="eastAsia"/>
          <w:color w:val="000000"/>
          <w:szCs w:val="21"/>
        </w:rPr>
        <w:t>的</w:t>
      </w:r>
      <w:r>
        <w:rPr>
          <w:rFonts w:ascii="微软简仿宋" w:eastAsia="微软简仿宋"/>
          <w:color w:val="000000"/>
          <w:szCs w:val="21"/>
        </w:rPr>
        <w:t>具体</w:t>
      </w:r>
      <w:r>
        <w:rPr>
          <w:rFonts w:ascii="微软简仿宋" w:eastAsia="微软简仿宋" w:hint="eastAsia"/>
          <w:color w:val="000000"/>
          <w:szCs w:val="21"/>
        </w:rPr>
        <w:t>收费标准及方式在理财</w:t>
      </w:r>
      <w:r>
        <w:rPr>
          <w:rFonts w:ascii="微软简仿宋" w:eastAsia="微软简仿宋"/>
          <w:color w:val="000000"/>
          <w:szCs w:val="21"/>
        </w:rPr>
        <w:t>产品</w:t>
      </w:r>
      <w:r>
        <w:rPr>
          <w:rFonts w:ascii="微软简仿宋" w:eastAsia="微软简仿宋" w:hint="eastAsia"/>
          <w:color w:val="000000"/>
          <w:szCs w:val="21"/>
        </w:rPr>
        <w:t>说明书中列示。乙方可能调整费率或收费方式，并将依照理财</w:t>
      </w:r>
      <w:r>
        <w:rPr>
          <w:rFonts w:ascii="微软简仿宋" w:eastAsia="微软简仿宋"/>
          <w:color w:val="000000"/>
          <w:szCs w:val="21"/>
        </w:rPr>
        <w:t>产品</w:t>
      </w:r>
      <w:r>
        <w:rPr>
          <w:rFonts w:ascii="微软简仿宋" w:eastAsia="微软简仿宋" w:hint="eastAsia"/>
          <w:color w:val="000000"/>
          <w:szCs w:val="21"/>
        </w:rPr>
        <w:t>销售</w:t>
      </w:r>
      <w:r>
        <w:rPr>
          <w:rFonts w:ascii="微软简仿宋" w:eastAsia="微软简仿宋"/>
          <w:color w:val="000000"/>
          <w:szCs w:val="21"/>
        </w:rPr>
        <w:t>文件</w:t>
      </w:r>
      <w:r>
        <w:rPr>
          <w:rFonts w:ascii="微软简仿宋" w:eastAsia="微软简仿宋" w:hint="eastAsia"/>
          <w:color w:val="000000"/>
          <w:szCs w:val="21"/>
        </w:rPr>
        <w:t>的</w:t>
      </w:r>
      <w:r>
        <w:rPr>
          <w:rFonts w:ascii="微软简仿宋" w:eastAsia="微软简仿宋"/>
          <w:color w:val="000000"/>
          <w:szCs w:val="21"/>
        </w:rPr>
        <w:t>约定</w:t>
      </w:r>
      <w:r>
        <w:rPr>
          <w:rFonts w:ascii="微软简仿宋" w:eastAsia="微软简仿宋" w:hint="eastAsia"/>
          <w:color w:val="000000"/>
          <w:szCs w:val="21"/>
        </w:rPr>
        <w:t>进行公告。</w:t>
      </w:r>
    </w:p>
    <w:p w14:paraId="2E21E4DF" w14:textId="77777777" w:rsidR="0074532A" w:rsidRDefault="00000000">
      <w:pPr>
        <w:pStyle w:val="cde6e2c5"/>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（三）拒绝或暂停办理认（申）购、赎回的情形</w:t>
      </w:r>
    </w:p>
    <w:p w14:paraId="655608D0" w14:textId="77777777" w:rsidR="0074532A" w:rsidRDefault="00000000">
      <w:pPr>
        <w:pStyle w:val="cde6e2c5"/>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lastRenderedPageBreak/>
        <w:t>1</w:t>
      </w:r>
      <w:r>
        <w:rPr>
          <w:rFonts w:ascii="微软简仿宋" w:eastAsia="微软简仿宋" w:hint="eastAsia"/>
          <w:bCs/>
          <w:color w:val="000000"/>
          <w:szCs w:val="21"/>
        </w:rPr>
        <w:t>．</w:t>
      </w:r>
      <w:r>
        <w:rPr>
          <w:rFonts w:ascii="微软简仿宋" w:eastAsia="微软简仿宋" w:hint="eastAsia"/>
          <w:color w:val="000000"/>
          <w:szCs w:val="21"/>
        </w:rPr>
        <w:t>如乙方认为继续认购、申购、赎回可能影响到投资者利益时，乙方有权按说明书约定暂停认购、申购、赎回，并履行信息披露义务。</w:t>
      </w:r>
    </w:p>
    <w:p w14:paraId="309D108B" w14:textId="77777777" w:rsidR="0074532A" w:rsidRDefault="00000000">
      <w:pPr>
        <w:pStyle w:val="cde6e2c5"/>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2</w:t>
      </w:r>
      <w:r>
        <w:rPr>
          <w:rFonts w:ascii="微软简仿宋" w:eastAsia="微软简仿宋" w:hint="eastAsia"/>
          <w:bCs/>
          <w:color w:val="000000"/>
          <w:szCs w:val="21"/>
        </w:rPr>
        <w:t>．</w:t>
      </w:r>
      <w:r>
        <w:rPr>
          <w:rFonts w:ascii="微软简仿宋" w:eastAsia="微软简仿宋" w:hint="eastAsia"/>
          <w:color w:val="000000"/>
          <w:szCs w:val="21"/>
        </w:rPr>
        <w:t>因不可抗力原因导致理财产品无法正常运作时，乙方有权按说明书约定暂停认购、申购、赎回。乙方暂停或者开放认（申）购、赎回等业务的，将按照理财</w:t>
      </w:r>
      <w:r>
        <w:rPr>
          <w:rFonts w:ascii="微软简仿宋" w:eastAsia="微软简仿宋"/>
          <w:color w:val="000000"/>
          <w:szCs w:val="21"/>
        </w:rPr>
        <w:t>产品销售文件</w:t>
      </w:r>
      <w:r>
        <w:rPr>
          <w:rFonts w:ascii="微软简仿宋" w:eastAsia="微软简仿宋" w:hint="eastAsia"/>
          <w:color w:val="000000"/>
          <w:szCs w:val="21"/>
        </w:rPr>
        <w:t>约定，向</w:t>
      </w:r>
      <w:r>
        <w:rPr>
          <w:rFonts w:ascii="微软简仿宋" w:eastAsia="微软简仿宋"/>
          <w:color w:val="000000"/>
          <w:szCs w:val="21"/>
        </w:rPr>
        <w:t>投资者</w:t>
      </w:r>
      <w:r>
        <w:rPr>
          <w:rFonts w:ascii="微软简仿宋" w:eastAsia="微软简仿宋" w:hint="eastAsia"/>
          <w:color w:val="000000"/>
          <w:szCs w:val="21"/>
        </w:rPr>
        <w:t>说明具体原因和依据。</w:t>
      </w:r>
    </w:p>
    <w:p w14:paraId="14907D70" w14:textId="77777777" w:rsidR="0074532A" w:rsidRDefault="00000000">
      <w:pPr>
        <w:pStyle w:val="cde6e2c5"/>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（四）巨额赎回的情形及处理方式</w:t>
      </w:r>
    </w:p>
    <w:p w14:paraId="0628FC78" w14:textId="77777777" w:rsidR="0074532A" w:rsidRDefault="00000000">
      <w:pPr>
        <w:pStyle w:val="cde6e2c5"/>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开放式理财产品发生巨额赎回的，乙方当日办理的赎回份额不低于前一日日终理财产品总份额的10%。乙方有权按说明书约定对其余的赎回申请采取暂停接受、延期办理、延缓支付赎回款项等应对措施，并将履行信息披露义务。</w:t>
      </w:r>
    </w:p>
    <w:p w14:paraId="6D6A45B5" w14:textId="77777777" w:rsidR="0074532A" w:rsidRDefault="00000000">
      <w:pPr>
        <w:pStyle w:val="cde6e2c5"/>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（五）理财</w:t>
      </w:r>
      <w:r>
        <w:rPr>
          <w:rFonts w:ascii="微软简仿宋" w:eastAsia="微软简仿宋"/>
          <w:color w:val="000000"/>
          <w:szCs w:val="21"/>
        </w:rPr>
        <w:t>产品</w:t>
      </w:r>
      <w:r>
        <w:rPr>
          <w:rFonts w:ascii="微软简仿宋" w:eastAsia="微软简仿宋" w:hint="eastAsia"/>
          <w:color w:val="000000"/>
          <w:szCs w:val="21"/>
        </w:rPr>
        <w:t>份额的冻结和解冻</w:t>
      </w:r>
    </w:p>
    <w:p w14:paraId="210120D9" w14:textId="77777777" w:rsidR="0074532A" w:rsidRDefault="00000000">
      <w:pPr>
        <w:pStyle w:val="cde6e2c5"/>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乙方只受理国家有权机关依法要求的理财</w:t>
      </w:r>
      <w:r>
        <w:rPr>
          <w:rFonts w:ascii="微软简仿宋" w:eastAsia="微软简仿宋"/>
          <w:color w:val="000000"/>
          <w:szCs w:val="21"/>
        </w:rPr>
        <w:t>产品</w:t>
      </w:r>
      <w:r>
        <w:rPr>
          <w:rFonts w:ascii="微软简仿宋" w:eastAsia="微软简仿宋" w:hint="eastAsia"/>
          <w:color w:val="000000"/>
          <w:szCs w:val="21"/>
        </w:rPr>
        <w:t>份额的冻结与解冻，以及乙方认可并符合法律法规、监管规定的其他情况下的冻结与解冻。</w:t>
      </w:r>
    </w:p>
    <w:p w14:paraId="4355F47B" w14:textId="77777777" w:rsidR="0074532A" w:rsidRDefault="00000000">
      <w:pPr>
        <w:pStyle w:val="cde6e2c5"/>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理财</w:t>
      </w:r>
      <w:r>
        <w:rPr>
          <w:rFonts w:ascii="微软简仿宋" w:eastAsia="微软简仿宋"/>
          <w:color w:val="000000"/>
          <w:szCs w:val="21"/>
        </w:rPr>
        <w:t>产品</w:t>
      </w:r>
      <w:r>
        <w:rPr>
          <w:rFonts w:ascii="微软简仿宋" w:eastAsia="微软简仿宋" w:hint="eastAsia"/>
          <w:color w:val="000000"/>
          <w:szCs w:val="21"/>
        </w:rPr>
        <w:t>份额被冻结的，被冻结部分产生的权益一并冻结，被冻结部分份额仍然参与收益分配。法律法规、监管规定另有规定的除外。</w:t>
      </w:r>
    </w:p>
    <w:p w14:paraId="5390EFBE" w14:textId="77777777" w:rsidR="0074532A" w:rsidRDefault="00000000">
      <w:pPr>
        <w:pStyle w:val="cde6e2c5"/>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六、权利及义务</w:t>
      </w:r>
    </w:p>
    <w:p w14:paraId="7A4A3CCA" w14:textId="77777777" w:rsidR="0074532A" w:rsidRDefault="00000000">
      <w:pPr>
        <w:pStyle w:val="cde6e2c5"/>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（一）甲方的权利</w:t>
      </w:r>
    </w:p>
    <w:p w14:paraId="0D0AF963" w14:textId="77777777" w:rsidR="0074532A" w:rsidRDefault="00000000">
      <w:pPr>
        <w:pStyle w:val="cde6e2c5"/>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color w:val="000000"/>
          <w:szCs w:val="21"/>
        </w:rPr>
        <w:t>1</w:t>
      </w:r>
      <w:r>
        <w:rPr>
          <w:rFonts w:ascii="微软简仿宋" w:eastAsia="微软简仿宋" w:hAnsi="微软简仿宋" w:cs="微软简仿宋" w:hint="eastAsia"/>
          <w:color w:val="000000"/>
          <w:szCs w:val="21"/>
        </w:rPr>
        <w:t>．甲方</w:t>
      </w:r>
      <w:r>
        <w:rPr>
          <w:rFonts w:ascii="微软简仿宋" w:eastAsia="微软简仿宋" w:hAnsi="微软简仿宋" w:cs="微软简仿宋"/>
          <w:color w:val="000000"/>
          <w:szCs w:val="21"/>
        </w:rPr>
        <w:t>有权</w:t>
      </w:r>
      <w:r>
        <w:rPr>
          <w:rFonts w:ascii="微软简仿宋" w:eastAsia="微软简仿宋" w:hAnsi="微软简仿宋" w:cs="微软简仿宋" w:hint="eastAsia"/>
          <w:color w:val="000000"/>
          <w:szCs w:val="21"/>
        </w:rPr>
        <w:t>按照销售文件的约定获取理财产品财产收益。</w:t>
      </w:r>
    </w:p>
    <w:p w14:paraId="790E02EF" w14:textId="77777777" w:rsidR="0074532A" w:rsidRDefault="00000000">
      <w:pPr>
        <w:pStyle w:val="cde6e2c5"/>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hint="eastAsia"/>
          <w:color w:val="000000"/>
          <w:szCs w:val="21"/>
        </w:rPr>
        <w:t>2．甲方有权按销售文件约定</w:t>
      </w:r>
      <w:r>
        <w:rPr>
          <w:rFonts w:ascii="微软简仿宋" w:eastAsia="微软简仿宋" w:hint="eastAsia"/>
          <w:color w:val="000000"/>
          <w:szCs w:val="21"/>
        </w:rPr>
        <w:t>申请赎回其持有的理财产品份额。</w:t>
      </w:r>
    </w:p>
    <w:p w14:paraId="29937EF7" w14:textId="77777777" w:rsidR="0074532A" w:rsidRDefault="00000000">
      <w:pPr>
        <w:pStyle w:val="cde6e2c5"/>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color w:val="000000"/>
          <w:szCs w:val="21"/>
        </w:rPr>
        <w:t>3</w:t>
      </w:r>
      <w:r>
        <w:rPr>
          <w:rFonts w:ascii="微软简仿宋" w:eastAsia="微软简仿宋" w:hAnsi="微软简仿宋" w:cs="微软简仿宋" w:hint="eastAsia"/>
          <w:color w:val="000000"/>
          <w:szCs w:val="21"/>
        </w:rPr>
        <w:t>．甲方有权</w:t>
      </w:r>
      <w:r>
        <w:rPr>
          <w:rFonts w:ascii="微软简仿宋" w:eastAsia="微软简仿宋" w:hint="eastAsia"/>
          <w:color w:val="000000"/>
          <w:szCs w:val="21"/>
        </w:rPr>
        <w:t>了解</w:t>
      </w:r>
      <w:r>
        <w:rPr>
          <w:rFonts w:ascii="微软简仿宋" w:eastAsia="微软简仿宋"/>
          <w:color w:val="000000"/>
          <w:szCs w:val="21"/>
        </w:rPr>
        <w:t>理财产品</w:t>
      </w:r>
      <w:r>
        <w:rPr>
          <w:rFonts w:ascii="微软简仿宋" w:eastAsia="微软简仿宋" w:hint="eastAsia"/>
          <w:color w:val="000000"/>
          <w:szCs w:val="21"/>
        </w:rPr>
        <w:t>基本</w:t>
      </w:r>
      <w:r>
        <w:rPr>
          <w:rFonts w:ascii="微软简仿宋" w:eastAsia="微软简仿宋"/>
          <w:color w:val="000000"/>
          <w:szCs w:val="21"/>
        </w:rPr>
        <w:t>情况，</w:t>
      </w:r>
      <w:r>
        <w:rPr>
          <w:rFonts w:ascii="微软简仿宋" w:eastAsia="微软简仿宋" w:hint="eastAsia"/>
          <w:color w:val="000000"/>
          <w:szCs w:val="21"/>
        </w:rPr>
        <w:t>按销售文件约定</w:t>
      </w:r>
      <w:r>
        <w:rPr>
          <w:rFonts w:ascii="微软简仿宋" w:eastAsia="微软简仿宋"/>
          <w:color w:val="000000"/>
          <w:szCs w:val="21"/>
        </w:rPr>
        <w:t>获取理财产品</w:t>
      </w:r>
      <w:r>
        <w:rPr>
          <w:rFonts w:ascii="微软简仿宋" w:eastAsia="微软简仿宋" w:hint="eastAsia"/>
          <w:color w:val="000000"/>
          <w:szCs w:val="21"/>
        </w:rPr>
        <w:t>相关</w:t>
      </w:r>
      <w:r>
        <w:rPr>
          <w:rFonts w:ascii="微软简仿宋" w:eastAsia="微软简仿宋"/>
          <w:color w:val="000000"/>
          <w:szCs w:val="21"/>
        </w:rPr>
        <w:t>信息</w:t>
      </w:r>
      <w:r>
        <w:rPr>
          <w:rFonts w:ascii="微软简仿宋" w:eastAsia="微软简仿宋" w:hint="eastAsia"/>
          <w:color w:val="000000"/>
          <w:szCs w:val="21"/>
        </w:rPr>
        <w:t>。</w:t>
      </w:r>
    </w:p>
    <w:p w14:paraId="1A7A9230" w14:textId="77777777" w:rsidR="0074532A" w:rsidRDefault="00000000">
      <w:pPr>
        <w:pStyle w:val="cde6e2c5"/>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color w:val="000000"/>
          <w:szCs w:val="21"/>
        </w:rPr>
        <w:t>4</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甲方购买乙方发行管理的私募理财产品，可按销售文件约定享有不少于24小时的投资冷静期。在冷静期内，如甲方改变投资决定，应立即在投资冷静期内撤销认/申购的申请，销售机构应按约定退还客户款项。</w:t>
      </w:r>
    </w:p>
    <w:p w14:paraId="6B4707B6" w14:textId="77777777" w:rsidR="0074532A" w:rsidRDefault="00000000">
      <w:pPr>
        <w:pStyle w:val="cde6e2c5"/>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（二）甲方的义务</w:t>
      </w:r>
    </w:p>
    <w:p w14:paraId="1EFFCDE0" w14:textId="77777777" w:rsidR="0074532A" w:rsidRDefault="00000000">
      <w:pPr>
        <w:pStyle w:val="cde6e2c5"/>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1</w:t>
      </w:r>
      <w:r>
        <w:rPr>
          <w:rFonts w:ascii="微软简仿宋" w:eastAsia="微软简仿宋" w:hAnsi="微软简仿宋" w:cs="微软简仿宋" w:hint="eastAsia"/>
          <w:color w:val="000000"/>
          <w:szCs w:val="21"/>
        </w:rPr>
        <w:t>．甲方应认真阅读理财</w:t>
      </w:r>
      <w:r>
        <w:rPr>
          <w:rFonts w:ascii="微软简仿宋" w:eastAsia="微软简仿宋" w:hAnsi="微软简仿宋" w:cs="微软简仿宋"/>
          <w:color w:val="000000"/>
          <w:szCs w:val="21"/>
        </w:rPr>
        <w:t>产品销售</w:t>
      </w:r>
      <w:r>
        <w:rPr>
          <w:rFonts w:ascii="微软简仿宋" w:eastAsia="微软简仿宋" w:hAnsi="微软简仿宋" w:cs="微软简仿宋" w:hint="eastAsia"/>
          <w:color w:val="000000"/>
          <w:szCs w:val="21"/>
        </w:rPr>
        <w:t>文件，遵守</w:t>
      </w:r>
      <w:r>
        <w:rPr>
          <w:rFonts w:ascii="微软简仿宋" w:eastAsia="微软简仿宋" w:hAnsi="微软简仿宋" w:cs="微软简仿宋"/>
          <w:color w:val="000000"/>
          <w:szCs w:val="21"/>
        </w:rPr>
        <w:t>协议约定</w:t>
      </w:r>
      <w:r>
        <w:rPr>
          <w:rFonts w:ascii="微软简仿宋" w:eastAsia="微软简仿宋" w:hAnsi="微软简仿宋" w:cs="微软简仿宋" w:hint="eastAsia"/>
          <w:color w:val="000000"/>
          <w:szCs w:val="21"/>
        </w:rPr>
        <w:t>。</w:t>
      </w:r>
    </w:p>
    <w:p w14:paraId="5689CE7C" w14:textId="77777777" w:rsidR="0074532A" w:rsidRDefault="00000000">
      <w:pPr>
        <w:pStyle w:val="cde6e2c5"/>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hint="eastAsia"/>
          <w:color w:val="000000"/>
          <w:szCs w:val="21"/>
        </w:rPr>
        <w:t>2．甲方应充分了解所投资理财产品，充分了解自身风险承受能力，对理财产品的投资价值进行独立判断，自主做出投资决策，</w:t>
      </w:r>
      <w:r>
        <w:rPr>
          <w:rFonts w:ascii="微软简仿宋" w:eastAsia="微软简仿宋" w:hAnsi="微软简仿宋" w:cs="微软简仿宋"/>
          <w:color w:val="000000"/>
          <w:szCs w:val="21"/>
        </w:rPr>
        <w:t>获取投资收益</w:t>
      </w:r>
      <w:r>
        <w:rPr>
          <w:rFonts w:ascii="微软简仿宋" w:eastAsia="微软简仿宋" w:hAnsi="微软简仿宋" w:cs="微软简仿宋" w:hint="eastAsia"/>
          <w:color w:val="000000"/>
          <w:szCs w:val="21"/>
        </w:rPr>
        <w:t>并承担可能</w:t>
      </w:r>
      <w:r>
        <w:rPr>
          <w:rFonts w:ascii="微软简仿宋" w:eastAsia="微软简仿宋" w:hAnsi="微软简仿宋" w:cs="微软简仿宋"/>
          <w:color w:val="000000"/>
          <w:szCs w:val="21"/>
        </w:rPr>
        <w:t>的</w:t>
      </w:r>
      <w:r>
        <w:rPr>
          <w:rFonts w:ascii="微软简仿宋" w:eastAsia="微软简仿宋" w:hAnsi="微软简仿宋" w:cs="微软简仿宋" w:hint="eastAsia"/>
          <w:color w:val="000000"/>
          <w:szCs w:val="21"/>
        </w:rPr>
        <w:t>投资风险。</w:t>
      </w:r>
    </w:p>
    <w:p w14:paraId="7FC34927" w14:textId="77777777" w:rsidR="0074532A" w:rsidRDefault="00000000">
      <w:pPr>
        <w:pStyle w:val="cde6e2c5"/>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lastRenderedPageBreak/>
        <w:t>3</w:t>
      </w:r>
      <w:r>
        <w:rPr>
          <w:rFonts w:ascii="微软简仿宋" w:eastAsia="微软简仿宋" w:hAnsi="微软简仿宋" w:cs="微软简仿宋" w:hint="eastAsia"/>
          <w:color w:val="000000"/>
          <w:szCs w:val="21"/>
        </w:rPr>
        <w:t>．甲方</w:t>
      </w:r>
      <w:r>
        <w:rPr>
          <w:rFonts w:ascii="微软简仿宋" w:eastAsia="微软简仿宋" w:hAnsi="微软简仿宋" w:cs="微软简仿宋"/>
          <w:color w:val="000000"/>
          <w:szCs w:val="21"/>
        </w:rPr>
        <w:t>应</w:t>
      </w:r>
      <w:r>
        <w:rPr>
          <w:rFonts w:ascii="微软简仿宋" w:eastAsia="微软简仿宋" w:hAnsi="微软简仿宋" w:cs="微软简仿宋" w:hint="eastAsia"/>
          <w:color w:val="000000"/>
          <w:szCs w:val="21"/>
        </w:rPr>
        <w:t>及时、</w:t>
      </w:r>
      <w:r>
        <w:rPr>
          <w:rFonts w:ascii="微软简仿宋" w:eastAsia="微软简仿宋" w:hAnsi="微软简仿宋" w:cs="微软简仿宋"/>
          <w:color w:val="000000"/>
          <w:szCs w:val="21"/>
        </w:rPr>
        <w:t>主动</w:t>
      </w:r>
      <w:r>
        <w:rPr>
          <w:rFonts w:ascii="微软简仿宋" w:eastAsia="微软简仿宋" w:hAnsi="微软简仿宋" w:cs="微软简仿宋" w:hint="eastAsia"/>
          <w:color w:val="000000"/>
          <w:szCs w:val="21"/>
        </w:rPr>
        <w:t>获取理财</w:t>
      </w:r>
      <w:r>
        <w:rPr>
          <w:rFonts w:ascii="微软简仿宋" w:eastAsia="微软简仿宋" w:hAnsi="微软简仿宋" w:cs="微软简仿宋"/>
          <w:color w:val="000000"/>
          <w:szCs w:val="21"/>
        </w:rPr>
        <w:t>产品</w:t>
      </w:r>
      <w:r>
        <w:rPr>
          <w:rFonts w:ascii="微软简仿宋" w:eastAsia="微软简仿宋" w:hAnsi="微软简仿宋" w:cs="微软简仿宋" w:hint="eastAsia"/>
          <w:color w:val="000000"/>
          <w:szCs w:val="21"/>
        </w:rPr>
        <w:t>披露信息。</w:t>
      </w:r>
    </w:p>
    <w:p w14:paraId="01DA62C5" w14:textId="77777777" w:rsidR="0074532A" w:rsidRDefault="00000000">
      <w:pPr>
        <w:pStyle w:val="cde6e2c5"/>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4</w:t>
      </w:r>
      <w:r>
        <w:rPr>
          <w:rFonts w:ascii="微软简仿宋" w:eastAsia="微软简仿宋" w:hAnsi="微软简仿宋" w:cs="微软简仿宋" w:hint="eastAsia"/>
          <w:color w:val="000000"/>
          <w:szCs w:val="21"/>
        </w:rPr>
        <w:t>．甲方如存在</w:t>
      </w:r>
      <w:r>
        <w:rPr>
          <w:rFonts w:ascii="微软简仿宋" w:eastAsia="微软简仿宋" w:hint="eastAsia"/>
          <w:color w:val="000000"/>
          <w:szCs w:val="21"/>
        </w:rPr>
        <w:t>法律法规、监管规定</w:t>
      </w:r>
      <w:r>
        <w:rPr>
          <w:rFonts w:ascii="微软简仿宋" w:eastAsia="微软简仿宋" w:hAnsi="微软简仿宋" w:cs="微软简仿宋" w:hint="eastAsia"/>
          <w:color w:val="000000"/>
          <w:szCs w:val="21"/>
        </w:rPr>
        <w:t>、有权机关或主管机关禁止或限制购买理财产品的各种情形，或其购买理财产品的行为违反其公司章程或其他文件的任何限制性规定，</w:t>
      </w:r>
      <w:r>
        <w:rPr>
          <w:rFonts w:ascii="微软简仿宋" w:eastAsia="微软简仿宋" w:hAnsi="微软简仿宋" w:cs="微软简仿宋"/>
          <w:color w:val="000000"/>
          <w:szCs w:val="21"/>
        </w:rPr>
        <w:t>应</w:t>
      </w:r>
      <w:r>
        <w:rPr>
          <w:rFonts w:ascii="微软简仿宋" w:eastAsia="微软简仿宋" w:hAnsi="微软简仿宋" w:cs="微软简仿宋" w:hint="eastAsia"/>
          <w:color w:val="000000"/>
          <w:szCs w:val="21"/>
        </w:rPr>
        <w:t>明确</w:t>
      </w:r>
      <w:r>
        <w:rPr>
          <w:rFonts w:ascii="微软简仿宋" w:eastAsia="微软简仿宋" w:hAnsi="微软简仿宋" w:cs="微软简仿宋"/>
          <w:color w:val="000000"/>
          <w:szCs w:val="21"/>
        </w:rPr>
        <w:t>告知乙方并停止继续购买理财产品</w:t>
      </w:r>
      <w:r>
        <w:rPr>
          <w:rFonts w:ascii="微软简仿宋" w:eastAsia="微软简仿宋" w:hAnsi="微软简仿宋" w:cs="微软简仿宋" w:hint="eastAsia"/>
          <w:color w:val="000000"/>
          <w:szCs w:val="21"/>
        </w:rPr>
        <w:t>。</w:t>
      </w:r>
    </w:p>
    <w:p w14:paraId="320BCDF3" w14:textId="77777777" w:rsidR="0074532A" w:rsidRDefault="00000000">
      <w:pPr>
        <w:pStyle w:val="cde6e2c5"/>
        <w:adjustRightInd w:val="0"/>
        <w:snapToGrid w:val="0"/>
        <w:spacing w:line="360" w:lineRule="auto"/>
        <w:ind w:firstLineChars="200" w:firstLine="420"/>
        <w:rPr>
          <w:rFonts w:ascii="微软简仿宋" w:eastAsia="微软简仿宋" w:hAnsi="微软简仿宋" w:cs="微软简仿宋"/>
          <w:b/>
          <w:bCs/>
          <w:color w:val="000000"/>
          <w:szCs w:val="21"/>
        </w:rPr>
      </w:pPr>
      <w:r>
        <w:rPr>
          <w:rFonts w:ascii="微软简仿宋" w:eastAsia="微软简仿宋" w:hAnsi="微软简仿宋" w:cs="微软简仿宋"/>
          <w:b/>
          <w:bCs/>
          <w:color w:val="000000"/>
          <w:szCs w:val="21"/>
        </w:rPr>
        <w:t>5</w:t>
      </w:r>
      <w:r>
        <w:rPr>
          <w:rFonts w:ascii="微软简仿宋" w:eastAsia="微软简仿宋" w:hAnsi="微软简仿宋" w:cs="微软简仿宋" w:hint="eastAsia"/>
          <w:b/>
          <w:bCs/>
          <w:color w:val="000000"/>
          <w:szCs w:val="21"/>
        </w:rPr>
        <w:t>．甲方在乙方或代销机构开通的网上银行、手机银行或其他电子渠道进行理财</w:t>
      </w:r>
      <w:r>
        <w:rPr>
          <w:rFonts w:ascii="微软简仿宋" w:eastAsia="微软简仿宋" w:hAnsi="微软简仿宋" w:cs="微软简仿宋"/>
          <w:b/>
          <w:bCs/>
          <w:color w:val="000000"/>
          <w:szCs w:val="21"/>
        </w:rPr>
        <w:t>产品</w:t>
      </w:r>
      <w:r>
        <w:rPr>
          <w:rFonts w:ascii="微软简仿宋" w:eastAsia="微软简仿宋" w:hAnsi="微软简仿宋" w:cs="微软简仿宋" w:hint="eastAsia"/>
          <w:b/>
          <w:bCs/>
          <w:color w:val="000000"/>
          <w:szCs w:val="21"/>
        </w:rPr>
        <w:t>认</w:t>
      </w:r>
      <w:r>
        <w:rPr>
          <w:rFonts w:ascii="微软简仿宋" w:eastAsia="微软简仿宋" w:hAnsi="微软简仿宋" w:cs="微软简仿宋"/>
          <w:b/>
          <w:bCs/>
          <w:color w:val="000000"/>
          <w:szCs w:val="21"/>
        </w:rPr>
        <w:t>/</w:t>
      </w:r>
      <w:r>
        <w:rPr>
          <w:rFonts w:ascii="微软简仿宋" w:eastAsia="微软简仿宋" w:hAnsi="微软简仿宋" w:cs="微软简仿宋" w:hint="eastAsia"/>
          <w:b/>
          <w:bCs/>
          <w:color w:val="000000"/>
          <w:szCs w:val="21"/>
        </w:rPr>
        <w:t>申购、赎回</w:t>
      </w:r>
      <w:r>
        <w:rPr>
          <w:rFonts w:ascii="微软简仿宋" w:eastAsia="微软简仿宋" w:hAnsi="微软简仿宋" w:cs="微软简仿宋"/>
          <w:b/>
          <w:bCs/>
          <w:color w:val="000000"/>
          <w:szCs w:val="21"/>
        </w:rPr>
        <w:t>或</w:t>
      </w:r>
      <w:r>
        <w:rPr>
          <w:rFonts w:ascii="微软简仿宋" w:eastAsia="微软简仿宋" w:hAnsi="微软简仿宋" w:cs="微软简仿宋" w:hint="eastAsia"/>
          <w:b/>
          <w:bCs/>
          <w:color w:val="000000"/>
          <w:szCs w:val="21"/>
        </w:rPr>
        <w:t>其他交易前，应认真阅读该电子渠道服务协议</w:t>
      </w:r>
      <w:r>
        <w:rPr>
          <w:rFonts w:ascii="微软简仿宋" w:eastAsia="微软简仿宋" w:hAnsi="微软简仿宋" w:cs="微软简仿宋"/>
          <w:b/>
          <w:bCs/>
          <w:color w:val="000000"/>
          <w:szCs w:val="21"/>
        </w:rPr>
        <w:t>或业务规则</w:t>
      </w:r>
      <w:r>
        <w:rPr>
          <w:rFonts w:ascii="微软简仿宋" w:eastAsia="微软简仿宋" w:hAnsi="微软简仿宋" w:cs="微软简仿宋" w:hint="eastAsia"/>
          <w:b/>
          <w:bCs/>
          <w:color w:val="000000"/>
          <w:szCs w:val="21"/>
        </w:rPr>
        <w:t>。</w:t>
      </w:r>
    </w:p>
    <w:p w14:paraId="09E8A778" w14:textId="77777777" w:rsidR="0074532A" w:rsidRDefault="00000000">
      <w:pPr>
        <w:pStyle w:val="cde6e2c5"/>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6</w:t>
      </w:r>
      <w:r>
        <w:rPr>
          <w:rFonts w:ascii="微软简仿宋" w:eastAsia="微软简仿宋" w:hAnsi="微软简仿宋" w:cs="微软简仿宋" w:hint="eastAsia"/>
          <w:color w:val="000000"/>
          <w:szCs w:val="21"/>
        </w:rPr>
        <w:t>．甲方应以真实身份办理理财业务。甲方提供的姓名/名称、通信地址、联系方式等信息和资料均应真实、准确、完整、合法、有效。如发生任何变更，应</w:t>
      </w:r>
      <w:r>
        <w:rPr>
          <w:rFonts w:ascii="微软简仿宋" w:eastAsia="微软简仿宋" w:hAnsi="微软简仿宋" w:cs="微软简仿宋"/>
          <w:color w:val="000000"/>
          <w:szCs w:val="21"/>
        </w:rPr>
        <w:t>及时</w:t>
      </w:r>
      <w:r>
        <w:rPr>
          <w:rFonts w:ascii="微软简仿宋" w:eastAsia="微软简仿宋" w:hAnsi="微软简仿宋" w:cs="微软简仿宋" w:hint="eastAsia"/>
          <w:color w:val="000000"/>
          <w:szCs w:val="21"/>
        </w:rPr>
        <w:t>告知乙方或代销机构。</w:t>
      </w:r>
      <w:r>
        <w:rPr>
          <w:rFonts w:ascii="微软简仿宋" w:eastAsia="微软简仿宋" w:hAnsi="微软简仿宋" w:cs="微软简仿宋" w:hint="eastAsia"/>
          <w:b/>
          <w:bCs/>
          <w:color w:val="000000"/>
          <w:szCs w:val="21"/>
        </w:rPr>
        <w:t>若甲方未及时办理相关信息</w:t>
      </w:r>
      <w:r>
        <w:rPr>
          <w:rFonts w:ascii="微软简仿宋" w:eastAsia="微软简仿宋" w:hAnsi="微软简仿宋" w:cs="微软简仿宋"/>
          <w:b/>
          <w:bCs/>
          <w:color w:val="000000"/>
          <w:szCs w:val="21"/>
        </w:rPr>
        <w:t>或资料的</w:t>
      </w:r>
      <w:r>
        <w:rPr>
          <w:rFonts w:ascii="微软简仿宋" w:eastAsia="微软简仿宋" w:hAnsi="微软简仿宋" w:cs="微软简仿宋" w:hint="eastAsia"/>
          <w:b/>
          <w:bCs/>
          <w:color w:val="000000"/>
          <w:szCs w:val="21"/>
        </w:rPr>
        <w:t>变更，由此导致的一切后果由甲方自行承担，乙方不承担任何责任。</w:t>
      </w:r>
    </w:p>
    <w:p w14:paraId="3D6D55F3" w14:textId="77777777" w:rsidR="0074532A" w:rsidRDefault="00000000">
      <w:pPr>
        <w:pStyle w:val="cde6e2c5"/>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7</w:t>
      </w:r>
      <w:r>
        <w:rPr>
          <w:rFonts w:ascii="微软简仿宋" w:eastAsia="微软简仿宋" w:hAnsi="微软简仿宋" w:cs="微软简仿宋" w:hint="eastAsia"/>
          <w:color w:val="000000"/>
          <w:szCs w:val="21"/>
        </w:rPr>
        <w:t>．甲方应妥善</w:t>
      </w:r>
      <w:r>
        <w:rPr>
          <w:rFonts w:ascii="微软简仿宋" w:eastAsia="微软简仿宋" w:hAnsi="微软简仿宋" w:cs="微软简仿宋"/>
          <w:color w:val="000000"/>
          <w:szCs w:val="21"/>
        </w:rPr>
        <w:t>保管</w:t>
      </w:r>
      <w:r>
        <w:rPr>
          <w:rFonts w:ascii="微软简仿宋" w:eastAsia="微软简仿宋" w:hAnsi="微软简仿宋" w:cs="微软简仿宋" w:hint="eastAsia"/>
          <w:color w:val="000000"/>
          <w:szCs w:val="21"/>
        </w:rPr>
        <w:t>账号、</w:t>
      </w:r>
      <w:r>
        <w:rPr>
          <w:rFonts w:ascii="微软简仿宋" w:eastAsia="微软简仿宋" w:hAnsi="微软简仿宋" w:cs="微软简仿宋"/>
          <w:color w:val="000000"/>
          <w:szCs w:val="21"/>
        </w:rPr>
        <w:t>密码</w:t>
      </w:r>
      <w:r>
        <w:rPr>
          <w:rFonts w:ascii="微软简仿宋" w:eastAsia="微软简仿宋" w:hAnsi="微软简仿宋" w:cs="微软简仿宋" w:hint="eastAsia"/>
          <w:color w:val="000000"/>
          <w:szCs w:val="21"/>
        </w:rPr>
        <w:t>等</w:t>
      </w:r>
      <w:r>
        <w:rPr>
          <w:rFonts w:ascii="微软简仿宋" w:eastAsia="微软简仿宋" w:hAnsi="微软简仿宋" w:cs="微软简仿宋"/>
          <w:color w:val="000000"/>
          <w:szCs w:val="21"/>
        </w:rPr>
        <w:t>身份认证</w:t>
      </w:r>
      <w:r>
        <w:rPr>
          <w:rFonts w:ascii="微软简仿宋" w:eastAsia="微软简仿宋" w:hAnsi="微软简仿宋" w:cs="微软简仿宋" w:hint="eastAsia"/>
          <w:color w:val="000000"/>
          <w:szCs w:val="21"/>
        </w:rPr>
        <w:t>要素。以</w:t>
      </w:r>
      <w:r>
        <w:rPr>
          <w:rFonts w:ascii="微软简仿宋" w:eastAsia="微软简仿宋" w:hAnsi="微软简仿宋" w:cs="微软简仿宋"/>
          <w:color w:val="000000"/>
          <w:szCs w:val="21"/>
        </w:rPr>
        <w:t>甲方</w:t>
      </w:r>
      <w:r>
        <w:rPr>
          <w:rFonts w:ascii="微软简仿宋" w:eastAsia="微软简仿宋" w:hAnsi="微软简仿宋" w:cs="微软简仿宋" w:hint="eastAsia"/>
          <w:color w:val="000000"/>
          <w:szCs w:val="21"/>
        </w:rPr>
        <w:t>相应身份认证要素进行的交易操作，甲方应认可并承担该交易操作的法律后果。</w:t>
      </w:r>
    </w:p>
    <w:p w14:paraId="26871D53" w14:textId="77777777" w:rsidR="0074532A" w:rsidRDefault="00000000">
      <w:pPr>
        <w:pStyle w:val="cde6e2c5"/>
        <w:adjustRightInd w:val="0"/>
        <w:snapToGrid w:val="0"/>
        <w:spacing w:line="360" w:lineRule="auto"/>
        <w:ind w:firstLineChars="200" w:firstLine="420"/>
        <w:rPr>
          <w:rFonts w:ascii="微软简仿宋" w:eastAsia="微软简仿宋" w:hAnsi="微软简仿宋" w:cs="微软简仿宋"/>
          <w:b/>
          <w:bCs/>
          <w:color w:val="000000"/>
          <w:szCs w:val="21"/>
        </w:rPr>
      </w:pPr>
      <w:r>
        <w:rPr>
          <w:rFonts w:ascii="微软简仿宋" w:eastAsia="微软简仿宋" w:hAnsi="微软简仿宋" w:cs="微软简仿宋"/>
          <w:b/>
          <w:bCs/>
          <w:color w:val="000000"/>
          <w:szCs w:val="21"/>
        </w:rPr>
        <w:t>8</w:t>
      </w:r>
      <w:r>
        <w:rPr>
          <w:rFonts w:ascii="微软简仿宋" w:eastAsia="微软简仿宋" w:hAnsi="微软简仿宋" w:cs="微软简仿宋" w:hint="eastAsia"/>
          <w:b/>
          <w:bCs/>
          <w:color w:val="000000"/>
          <w:szCs w:val="21"/>
        </w:rPr>
        <w:t>．甲方为非机构投资者，购买理财计划资金应为合法自有资金；甲方为机构投资者（含资产管理产品），购买理财计划资金应为合法自有资金或合法募集资金；甲方不存在使用贷款、发行债券等募集的非自有资金投资理财产品的情形（合法募集资金除外）。甲方承诺投资理财产品使用的资金来源合法合规，并且系为合法目的投资本理财产品，而非为洗钱等违法犯罪之目的。甲方应配合乙方及销售机构开展投资者身份识别及尽职调查，及时、真实、准确、完整提供身份信息及资金来源等信息。</w:t>
      </w:r>
    </w:p>
    <w:p w14:paraId="287CCF06" w14:textId="77777777" w:rsidR="0074532A" w:rsidRDefault="00000000">
      <w:pPr>
        <w:pStyle w:val="cde6e2c5"/>
        <w:adjustRightInd w:val="0"/>
        <w:snapToGrid w:val="0"/>
        <w:spacing w:line="360" w:lineRule="auto"/>
        <w:ind w:firstLineChars="200" w:firstLine="420"/>
        <w:rPr>
          <w:rFonts w:ascii="微软简仿宋" w:eastAsia="微软简仿宋"/>
          <w:b/>
          <w:color w:val="000000"/>
          <w:szCs w:val="21"/>
        </w:rPr>
      </w:pPr>
      <w:r>
        <w:rPr>
          <w:rFonts w:ascii="微软简仿宋" w:eastAsia="微软简仿宋"/>
          <w:b/>
          <w:color w:val="000000"/>
          <w:szCs w:val="21"/>
        </w:rPr>
        <w:t>9</w:t>
      </w:r>
      <w:r>
        <w:rPr>
          <w:rFonts w:ascii="微软简仿宋" w:eastAsia="微软简仿宋" w:hint="eastAsia"/>
          <w:b/>
          <w:bCs/>
          <w:color w:val="000000"/>
          <w:szCs w:val="21"/>
        </w:rPr>
        <w:t>．</w:t>
      </w:r>
      <w:r>
        <w:rPr>
          <w:rFonts w:ascii="微软简仿宋" w:eastAsia="微软简仿宋" w:hint="eastAsia"/>
          <w:b/>
          <w:color w:val="000000"/>
          <w:szCs w:val="21"/>
        </w:rPr>
        <w:t>甲方在理财产品全部赎回或兑付前，不得就原认（申）购时使用的银行账户办理销户。</w:t>
      </w:r>
    </w:p>
    <w:p w14:paraId="571ED2CC" w14:textId="77777777" w:rsidR="0074532A" w:rsidRDefault="00000000">
      <w:pPr>
        <w:pStyle w:val="cde6e2c5"/>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10</w:t>
      </w:r>
      <w:r>
        <w:rPr>
          <w:rFonts w:ascii="微软简仿宋" w:eastAsia="微软简仿宋" w:hAnsi="微软简仿宋" w:cs="微软简仿宋" w:hint="eastAsia"/>
          <w:color w:val="000000"/>
          <w:szCs w:val="21"/>
        </w:rPr>
        <w:t>．甲方为机构</w:t>
      </w:r>
      <w:r>
        <w:rPr>
          <w:rFonts w:ascii="微软简仿宋" w:eastAsia="微软简仿宋" w:hint="eastAsia"/>
          <w:color w:val="000000"/>
          <w:szCs w:val="21"/>
        </w:rPr>
        <w:t>投资者</w:t>
      </w:r>
      <w:r>
        <w:rPr>
          <w:rFonts w:ascii="微软简仿宋" w:eastAsia="微软简仿宋" w:hAnsi="微软简仿宋" w:cs="微软简仿宋" w:hint="eastAsia"/>
          <w:color w:val="000000"/>
          <w:szCs w:val="21"/>
        </w:rPr>
        <w:t>时，应保证已按公司章程等有关规定和程序取得办理理财业务所需的充分授权，并保证该等授权合法并持续有效。</w:t>
      </w:r>
    </w:p>
    <w:p w14:paraId="5489D019" w14:textId="77777777" w:rsidR="0074532A" w:rsidRDefault="00000000">
      <w:pPr>
        <w:pStyle w:val="cde6e2c5"/>
        <w:adjustRightInd w:val="0"/>
        <w:snapToGrid w:val="0"/>
        <w:spacing w:line="360" w:lineRule="auto"/>
        <w:ind w:firstLineChars="200" w:firstLine="420"/>
        <w:rPr>
          <w:rFonts w:ascii="微软简仿宋" w:eastAsia="微软简仿宋" w:hAnsi="微软简仿宋" w:cs="微软简仿宋"/>
          <w:b/>
          <w:bCs/>
          <w:color w:val="000000"/>
          <w:szCs w:val="21"/>
        </w:rPr>
      </w:pPr>
      <w:r>
        <w:rPr>
          <w:rFonts w:ascii="微软简仿宋" w:eastAsia="微软简仿宋" w:hAnsi="微软简仿宋" w:cs="微软简仿宋" w:hint="eastAsia"/>
          <w:b/>
          <w:bCs/>
          <w:color w:val="000000"/>
          <w:szCs w:val="21"/>
        </w:rPr>
        <w:t>11</w:t>
      </w:r>
      <w:r>
        <w:rPr>
          <w:rFonts w:ascii="微软简仿宋" w:eastAsia="微软简仿宋" w:hint="eastAsia"/>
          <w:bCs/>
          <w:color w:val="000000"/>
          <w:szCs w:val="21"/>
        </w:rPr>
        <w:t>．</w:t>
      </w:r>
      <w:r>
        <w:rPr>
          <w:rFonts w:ascii="微软简仿宋" w:eastAsia="微软简仿宋" w:hAnsi="微软简仿宋" w:cs="微软简仿宋" w:hint="eastAsia"/>
          <w:b/>
          <w:bCs/>
          <w:color w:val="000000"/>
          <w:szCs w:val="21"/>
        </w:rPr>
        <w:t>在产品存续期内，除非出现按照产品说明书约定终止理财产品的情形，否则不得要求乙方在产品非开放日前退还已扣款项或以任何形式清算其持有的理财产品份额。</w:t>
      </w:r>
    </w:p>
    <w:p w14:paraId="46012FD0" w14:textId="77777777" w:rsidR="0074532A" w:rsidRDefault="00000000">
      <w:pPr>
        <w:pStyle w:val="cde6e2c5"/>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（三）乙方的权利</w:t>
      </w:r>
    </w:p>
    <w:p w14:paraId="36942B82" w14:textId="77777777" w:rsidR="0074532A" w:rsidRDefault="00000000">
      <w:pPr>
        <w:pStyle w:val="cde6e2c5"/>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hint="eastAsia"/>
          <w:color w:val="000000"/>
          <w:szCs w:val="21"/>
        </w:rPr>
        <w:t>1．依法募集</w:t>
      </w:r>
      <w:r>
        <w:rPr>
          <w:rFonts w:ascii="微软简仿宋" w:eastAsia="微软简仿宋" w:hAnsi="微软简仿宋" w:cs="微软简仿宋"/>
          <w:color w:val="000000"/>
          <w:szCs w:val="21"/>
        </w:rPr>
        <w:t>理财资金</w:t>
      </w:r>
      <w:r>
        <w:rPr>
          <w:rFonts w:ascii="微软简仿宋" w:eastAsia="微软简仿宋" w:hAnsi="微软简仿宋" w:cs="微软简仿宋" w:hint="eastAsia"/>
          <w:color w:val="000000"/>
          <w:szCs w:val="21"/>
        </w:rPr>
        <w:t>。</w:t>
      </w:r>
    </w:p>
    <w:p w14:paraId="6D55F81C" w14:textId="77777777" w:rsidR="0074532A" w:rsidRDefault="00000000">
      <w:pPr>
        <w:pStyle w:val="cde6e2c5"/>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lastRenderedPageBreak/>
        <w:t>2</w:t>
      </w:r>
      <w:r>
        <w:rPr>
          <w:rFonts w:ascii="微软简仿宋" w:eastAsia="微软简仿宋" w:hAnsi="微软简仿宋" w:cs="微软简仿宋" w:hint="eastAsia"/>
          <w:color w:val="000000"/>
          <w:szCs w:val="21"/>
        </w:rPr>
        <w:t>．理财</w:t>
      </w:r>
      <w:r>
        <w:rPr>
          <w:rFonts w:ascii="微软简仿宋" w:eastAsia="微软简仿宋" w:hAnsi="微软简仿宋" w:cs="微软简仿宋"/>
          <w:color w:val="000000"/>
          <w:szCs w:val="21"/>
        </w:rPr>
        <w:t>产品成立后，</w:t>
      </w:r>
      <w:r>
        <w:rPr>
          <w:rFonts w:ascii="微软简仿宋" w:eastAsia="微软简仿宋" w:hAnsi="微软简仿宋" w:cs="微软简仿宋" w:hint="eastAsia"/>
          <w:color w:val="000000"/>
          <w:szCs w:val="21"/>
        </w:rPr>
        <w:t>根据</w:t>
      </w:r>
      <w:r>
        <w:rPr>
          <w:rFonts w:ascii="微软简仿宋" w:eastAsia="微软简仿宋" w:hint="eastAsia"/>
          <w:color w:val="000000"/>
          <w:szCs w:val="21"/>
        </w:rPr>
        <w:t>法律法规、监管规定</w:t>
      </w:r>
      <w:r>
        <w:rPr>
          <w:rFonts w:ascii="微软简仿宋" w:eastAsia="微软简仿宋" w:hAnsi="微软简仿宋" w:cs="微软简仿宋" w:hint="eastAsia"/>
          <w:color w:val="000000"/>
          <w:szCs w:val="21"/>
        </w:rPr>
        <w:t>和理财</w:t>
      </w:r>
      <w:r>
        <w:rPr>
          <w:rFonts w:ascii="微软简仿宋" w:eastAsia="微软简仿宋" w:hAnsi="微软简仿宋" w:cs="微软简仿宋"/>
          <w:color w:val="000000"/>
          <w:szCs w:val="21"/>
        </w:rPr>
        <w:t>产品销售文件约定</w:t>
      </w:r>
      <w:r>
        <w:rPr>
          <w:rFonts w:ascii="微软简仿宋" w:eastAsia="微软简仿宋" w:hAnsi="微软简仿宋" w:cs="微软简仿宋" w:hint="eastAsia"/>
          <w:color w:val="000000"/>
          <w:szCs w:val="21"/>
        </w:rPr>
        <w:t>独立运用并管理理财产品财产。</w:t>
      </w:r>
    </w:p>
    <w:p w14:paraId="161C3ADE" w14:textId="77777777" w:rsidR="0074532A" w:rsidRDefault="00000000">
      <w:pPr>
        <w:pStyle w:val="cde6e2c5"/>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3</w:t>
      </w:r>
      <w:r>
        <w:rPr>
          <w:rFonts w:ascii="微软简仿宋" w:eastAsia="微软简仿宋" w:hAnsi="微软简仿宋" w:cs="微软简仿宋" w:hint="eastAsia"/>
          <w:color w:val="000000"/>
          <w:szCs w:val="21"/>
        </w:rPr>
        <w:t>．按照理财</w:t>
      </w:r>
      <w:r>
        <w:rPr>
          <w:rFonts w:ascii="微软简仿宋" w:eastAsia="微软简仿宋" w:hAnsi="微软简仿宋" w:cs="微软简仿宋"/>
          <w:color w:val="000000"/>
          <w:szCs w:val="21"/>
        </w:rPr>
        <w:t>产品销售文件约定</w:t>
      </w:r>
      <w:r>
        <w:rPr>
          <w:rFonts w:ascii="微软简仿宋" w:eastAsia="微软简仿宋" w:hAnsi="微软简仿宋" w:cs="微软简仿宋" w:hint="eastAsia"/>
          <w:color w:val="000000"/>
          <w:szCs w:val="21"/>
        </w:rPr>
        <w:t>，</w:t>
      </w:r>
      <w:r>
        <w:rPr>
          <w:rFonts w:ascii="微软简仿宋" w:eastAsia="微软简仿宋" w:hAnsi="微软简仿宋" w:cs="微软简仿宋"/>
          <w:color w:val="1E1E1E"/>
          <w:szCs w:val="21"/>
        </w:rPr>
        <w:t>收取</w:t>
      </w:r>
      <w:r>
        <w:rPr>
          <w:rFonts w:ascii="微软简仿宋" w:eastAsia="微软简仿宋" w:hAnsi="微软简仿宋" w:cs="微软简仿宋" w:hint="eastAsia"/>
          <w:color w:val="000000"/>
          <w:szCs w:val="21"/>
        </w:rPr>
        <w:t>管理费用。</w:t>
      </w:r>
    </w:p>
    <w:p w14:paraId="540B1151" w14:textId="77777777" w:rsidR="0074532A" w:rsidRDefault="00000000">
      <w:pPr>
        <w:pStyle w:val="cde6e2c5"/>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4</w:t>
      </w:r>
      <w:r>
        <w:rPr>
          <w:rFonts w:ascii="微软简仿宋" w:eastAsia="微软简仿宋" w:hAnsi="微软简仿宋" w:cs="微软简仿宋" w:hint="eastAsia"/>
          <w:color w:val="000000"/>
          <w:szCs w:val="21"/>
        </w:rPr>
        <w:t>．依照有关规定行使因理财产品财产投资于证券所产生的权利。</w:t>
      </w:r>
    </w:p>
    <w:p w14:paraId="47A432E2" w14:textId="77777777" w:rsidR="0074532A" w:rsidRDefault="00000000">
      <w:pPr>
        <w:pStyle w:val="cde6e2c5"/>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color w:val="000000"/>
          <w:szCs w:val="21"/>
        </w:rPr>
        <w:t>5</w:t>
      </w:r>
      <w:r>
        <w:rPr>
          <w:rFonts w:ascii="微软简仿宋" w:eastAsia="微软简仿宋" w:hAnsi="微软简仿宋" w:cs="微软简仿宋" w:hint="eastAsia"/>
          <w:color w:val="000000"/>
          <w:szCs w:val="21"/>
        </w:rPr>
        <w:t>．选聘并</w:t>
      </w:r>
      <w:r>
        <w:rPr>
          <w:rFonts w:ascii="微软简仿宋" w:eastAsia="微软简仿宋" w:hint="eastAsia"/>
          <w:color w:val="000000"/>
          <w:szCs w:val="21"/>
        </w:rPr>
        <w:t>监督理财</w:t>
      </w:r>
      <w:r>
        <w:rPr>
          <w:rFonts w:ascii="微软简仿宋" w:eastAsia="微软简仿宋"/>
          <w:color w:val="000000"/>
          <w:szCs w:val="21"/>
        </w:rPr>
        <w:t>产品</w:t>
      </w:r>
      <w:r>
        <w:rPr>
          <w:rFonts w:ascii="微软简仿宋" w:eastAsia="微软简仿宋" w:hint="eastAsia"/>
          <w:color w:val="000000"/>
          <w:szCs w:val="21"/>
        </w:rPr>
        <w:t>托管人。</w:t>
      </w:r>
    </w:p>
    <w:p w14:paraId="0140D582" w14:textId="77777777" w:rsidR="0074532A" w:rsidRDefault="00000000">
      <w:pPr>
        <w:pStyle w:val="cde6e2c5"/>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hint="eastAsia"/>
          <w:color w:val="000000"/>
          <w:szCs w:val="21"/>
        </w:rPr>
        <w:t>6</w:t>
      </w:r>
      <w:r>
        <w:rPr>
          <w:rFonts w:ascii="微软简仿宋" w:eastAsia="微软简仿宋" w:hint="eastAsia"/>
          <w:bCs/>
          <w:color w:val="000000"/>
          <w:szCs w:val="21"/>
        </w:rPr>
        <w:t>．</w:t>
      </w:r>
      <w:r>
        <w:rPr>
          <w:rFonts w:ascii="微软简仿宋" w:eastAsia="微软简仿宋" w:hint="eastAsia"/>
          <w:color w:val="000000"/>
          <w:szCs w:val="21"/>
        </w:rPr>
        <w:t>选择、更换代销机构，对代销机构的销售行为进行监督和管理。</w:t>
      </w:r>
    </w:p>
    <w:p w14:paraId="2F4B81B1" w14:textId="77777777" w:rsidR="0074532A" w:rsidRDefault="00000000">
      <w:pPr>
        <w:pStyle w:val="cde6e2c5"/>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hint="eastAsia"/>
          <w:color w:val="000000"/>
          <w:szCs w:val="21"/>
        </w:rPr>
        <w:t>7</w:t>
      </w:r>
      <w:r>
        <w:rPr>
          <w:rFonts w:ascii="微软简仿宋" w:eastAsia="微软简仿宋" w:hint="eastAsia"/>
          <w:bCs/>
          <w:color w:val="000000"/>
          <w:szCs w:val="21"/>
        </w:rPr>
        <w:t>．</w:t>
      </w:r>
      <w:r>
        <w:rPr>
          <w:rFonts w:ascii="微软简仿宋" w:eastAsia="微软简仿宋" w:hint="eastAsia"/>
          <w:color w:val="000000"/>
          <w:szCs w:val="21"/>
        </w:rPr>
        <w:t>为</w:t>
      </w:r>
      <w:r>
        <w:rPr>
          <w:rFonts w:ascii="微软简仿宋" w:eastAsia="微软简仿宋"/>
          <w:color w:val="000000"/>
          <w:szCs w:val="21"/>
        </w:rPr>
        <w:t>理财产品</w:t>
      </w:r>
      <w:r>
        <w:rPr>
          <w:rFonts w:ascii="微软简仿宋" w:eastAsia="微软简仿宋" w:hint="eastAsia"/>
          <w:color w:val="000000"/>
          <w:szCs w:val="21"/>
        </w:rPr>
        <w:t>选聘</w:t>
      </w:r>
      <w:r>
        <w:rPr>
          <w:rFonts w:ascii="微软简仿宋" w:eastAsia="微软简仿宋"/>
          <w:color w:val="000000"/>
          <w:szCs w:val="21"/>
        </w:rPr>
        <w:t>理财投资合作机构</w:t>
      </w:r>
      <w:r>
        <w:rPr>
          <w:rFonts w:ascii="微软简仿宋" w:eastAsia="微软简仿宋" w:hint="eastAsia"/>
          <w:color w:val="000000"/>
          <w:szCs w:val="21"/>
        </w:rPr>
        <w:t>；选聘、更换律师事务所、会计师事务所、证券经纪商或其他为理财</w:t>
      </w:r>
      <w:r>
        <w:rPr>
          <w:rFonts w:ascii="微软简仿宋" w:eastAsia="微软简仿宋"/>
          <w:color w:val="000000"/>
          <w:szCs w:val="21"/>
        </w:rPr>
        <w:t>产品</w:t>
      </w:r>
      <w:r>
        <w:rPr>
          <w:rFonts w:ascii="微软简仿宋" w:eastAsia="微软简仿宋" w:hint="eastAsia"/>
          <w:color w:val="000000"/>
          <w:szCs w:val="21"/>
        </w:rPr>
        <w:t>提供服务的外部机构。</w:t>
      </w:r>
    </w:p>
    <w:p w14:paraId="7EBB363E" w14:textId="77777777" w:rsidR="0074532A" w:rsidRDefault="00000000">
      <w:pPr>
        <w:pStyle w:val="cde6e2c5"/>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hint="eastAsia"/>
          <w:color w:val="000000"/>
          <w:szCs w:val="21"/>
        </w:rPr>
        <w:t>8．</w:t>
      </w:r>
      <w:r>
        <w:rPr>
          <w:rFonts w:ascii="微软简仿宋" w:eastAsia="微软简仿宋" w:hint="eastAsia"/>
          <w:color w:val="000000"/>
          <w:szCs w:val="21"/>
        </w:rPr>
        <w:t>依据</w:t>
      </w:r>
      <w:r>
        <w:rPr>
          <w:rFonts w:ascii="微软简仿宋" w:eastAsia="微软简仿宋" w:hAnsi="微软简仿宋" w:cs="微软简仿宋" w:hint="eastAsia"/>
          <w:color w:val="000000"/>
          <w:szCs w:val="21"/>
        </w:rPr>
        <w:t>理财</w:t>
      </w:r>
      <w:r>
        <w:rPr>
          <w:rFonts w:ascii="微软简仿宋" w:eastAsia="微软简仿宋" w:hAnsi="微软简仿宋" w:cs="微软简仿宋"/>
          <w:color w:val="000000"/>
          <w:szCs w:val="21"/>
        </w:rPr>
        <w:t>产品销售文件</w:t>
      </w:r>
      <w:r>
        <w:rPr>
          <w:rFonts w:ascii="微软简仿宋" w:eastAsia="微软简仿宋" w:hint="eastAsia"/>
          <w:color w:val="000000"/>
          <w:szCs w:val="21"/>
        </w:rPr>
        <w:t>及有关法律规定分配理财</w:t>
      </w:r>
      <w:r>
        <w:rPr>
          <w:rFonts w:ascii="微软简仿宋" w:eastAsia="微软简仿宋"/>
          <w:color w:val="000000"/>
          <w:szCs w:val="21"/>
        </w:rPr>
        <w:t>产品</w:t>
      </w:r>
      <w:r>
        <w:rPr>
          <w:rFonts w:ascii="微软简仿宋" w:eastAsia="微软简仿宋" w:hint="eastAsia"/>
          <w:color w:val="000000"/>
          <w:szCs w:val="21"/>
        </w:rPr>
        <w:t>收益。</w:t>
      </w:r>
    </w:p>
    <w:p w14:paraId="6F1CF726" w14:textId="77777777" w:rsidR="0074532A" w:rsidRDefault="00000000">
      <w:pPr>
        <w:pStyle w:val="cde6e2c5"/>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hint="eastAsia"/>
          <w:color w:val="000000"/>
          <w:szCs w:val="21"/>
        </w:rPr>
        <w:t>9．</w:t>
      </w:r>
      <w:r>
        <w:rPr>
          <w:rFonts w:ascii="微软简仿宋" w:eastAsia="微软简仿宋" w:hint="eastAsia"/>
          <w:color w:val="000000"/>
          <w:szCs w:val="21"/>
        </w:rPr>
        <w:t>在</w:t>
      </w:r>
      <w:r>
        <w:rPr>
          <w:rFonts w:ascii="微软简仿宋" w:eastAsia="微软简仿宋" w:hAnsi="微软简仿宋" w:cs="微软简仿宋" w:hint="eastAsia"/>
          <w:color w:val="000000"/>
          <w:szCs w:val="21"/>
        </w:rPr>
        <w:t>理财</w:t>
      </w:r>
      <w:r>
        <w:rPr>
          <w:rFonts w:ascii="微软简仿宋" w:eastAsia="微软简仿宋" w:hAnsi="微软简仿宋" w:cs="微软简仿宋"/>
          <w:color w:val="000000"/>
          <w:szCs w:val="21"/>
        </w:rPr>
        <w:t>产品销售文件</w:t>
      </w:r>
      <w:r>
        <w:rPr>
          <w:rFonts w:ascii="微软简仿宋" w:eastAsia="微软简仿宋" w:hint="eastAsia"/>
          <w:color w:val="000000"/>
          <w:szCs w:val="21"/>
        </w:rPr>
        <w:t>约定的权限范围内，拒绝或暂停受理认/申购与赎回申请。</w:t>
      </w:r>
    </w:p>
    <w:p w14:paraId="45425062" w14:textId="77777777" w:rsidR="0074532A" w:rsidRDefault="00000000">
      <w:pPr>
        <w:pStyle w:val="cde6e2c5"/>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Ansi="微软简仿宋" w:cs="微软简仿宋" w:hint="eastAsia"/>
          <w:b/>
          <w:bCs/>
          <w:color w:val="000000"/>
          <w:szCs w:val="21"/>
        </w:rPr>
        <w:t>10．全权负责理财产品财产运用及管理；有权代表理财及其全部投资人</w:t>
      </w:r>
      <w:r>
        <w:rPr>
          <w:rFonts w:ascii="微软简仿宋" w:eastAsia="微软简仿宋" w:hint="eastAsia"/>
          <w:b/>
          <w:bCs/>
          <w:color w:val="000000"/>
          <w:szCs w:val="21"/>
        </w:rPr>
        <w:t>行使因理财</w:t>
      </w:r>
      <w:r>
        <w:rPr>
          <w:rFonts w:ascii="微软简仿宋" w:eastAsia="微软简仿宋"/>
          <w:b/>
          <w:bCs/>
          <w:color w:val="000000"/>
          <w:szCs w:val="21"/>
        </w:rPr>
        <w:t>产品</w:t>
      </w:r>
      <w:r>
        <w:rPr>
          <w:rFonts w:ascii="微软简仿宋" w:eastAsia="微软简仿宋" w:hint="eastAsia"/>
          <w:b/>
          <w:bCs/>
          <w:color w:val="000000"/>
          <w:szCs w:val="21"/>
        </w:rPr>
        <w:t>财产投资于证券所产生的权利，包括对相关事项进行表决；有权按照法律法规、监管规定以及投资相关的法律文件约定处置理财产品投资产生的风险资产，处置方式包括但不限于转让、重组、债转股、资产证券化、破产重组等；有权以理财</w:t>
      </w:r>
      <w:r>
        <w:rPr>
          <w:rFonts w:ascii="微软简仿宋" w:eastAsia="微软简仿宋"/>
          <w:b/>
          <w:bCs/>
          <w:color w:val="000000"/>
          <w:szCs w:val="21"/>
        </w:rPr>
        <w:t>产品</w:t>
      </w:r>
      <w:r>
        <w:rPr>
          <w:rFonts w:ascii="微软简仿宋" w:eastAsia="微软简仿宋" w:hint="eastAsia"/>
          <w:b/>
          <w:bCs/>
          <w:color w:val="000000"/>
          <w:szCs w:val="21"/>
        </w:rPr>
        <w:t>管理人的名义，代表理财</w:t>
      </w:r>
      <w:r>
        <w:rPr>
          <w:rFonts w:ascii="微软简仿宋" w:eastAsia="微软简仿宋"/>
          <w:b/>
          <w:bCs/>
          <w:color w:val="000000"/>
          <w:szCs w:val="21"/>
        </w:rPr>
        <w:t>产品投资者</w:t>
      </w:r>
      <w:r>
        <w:rPr>
          <w:rFonts w:ascii="微软简仿宋" w:eastAsia="微软简仿宋" w:hint="eastAsia"/>
          <w:b/>
          <w:bCs/>
          <w:color w:val="000000"/>
          <w:szCs w:val="21"/>
        </w:rPr>
        <w:t>的利益行使诉讼权利或者实施其他法律行为；为理财</w:t>
      </w:r>
      <w:r>
        <w:rPr>
          <w:rFonts w:ascii="微软简仿宋" w:eastAsia="微软简仿宋"/>
          <w:b/>
          <w:bCs/>
          <w:color w:val="000000"/>
          <w:szCs w:val="21"/>
        </w:rPr>
        <w:t>产品</w:t>
      </w:r>
      <w:r>
        <w:rPr>
          <w:rFonts w:ascii="微软简仿宋" w:eastAsia="微软简仿宋" w:hint="eastAsia"/>
          <w:b/>
          <w:bCs/>
          <w:color w:val="000000"/>
          <w:szCs w:val="21"/>
        </w:rPr>
        <w:t>的利益依法进行融资、融券及转融通证券出借业务。</w:t>
      </w:r>
    </w:p>
    <w:p w14:paraId="1C12A8E1" w14:textId="77777777" w:rsidR="0074532A" w:rsidRDefault="00000000">
      <w:pPr>
        <w:pStyle w:val="cde6e2c5"/>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hint="eastAsia"/>
          <w:color w:val="000000"/>
          <w:szCs w:val="21"/>
        </w:rPr>
        <w:t>11．</w:t>
      </w:r>
      <w:r>
        <w:rPr>
          <w:rFonts w:ascii="微软简仿宋" w:eastAsia="微软简仿宋" w:hint="eastAsia"/>
          <w:color w:val="000000"/>
          <w:szCs w:val="21"/>
        </w:rPr>
        <w:t>在符合法律法规、监管规定的前提下，制订和调整有关理财</w:t>
      </w:r>
      <w:r>
        <w:rPr>
          <w:rFonts w:ascii="微软简仿宋" w:eastAsia="微软简仿宋"/>
          <w:color w:val="000000"/>
          <w:szCs w:val="21"/>
        </w:rPr>
        <w:t>产品</w:t>
      </w:r>
      <w:r>
        <w:rPr>
          <w:rFonts w:ascii="微软简仿宋" w:eastAsia="微软简仿宋" w:hint="eastAsia"/>
          <w:color w:val="000000"/>
          <w:szCs w:val="21"/>
        </w:rPr>
        <w:t>认购、申购、赎回、转换、非交易过户和收益分配等业务规则。</w:t>
      </w:r>
    </w:p>
    <w:p w14:paraId="12E57B16" w14:textId="77777777" w:rsidR="0074532A" w:rsidRDefault="00000000">
      <w:pPr>
        <w:pStyle w:val="cde6e2c5"/>
        <w:adjustRightInd w:val="0"/>
        <w:snapToGrid w:val="0"/>
        <w:spacing w:line="360" w:lineRule="auto"/>
        <w:ind w:firstLineChars="200" w:firstLine="420"/>
        <w:rPr>
          <w:rFonts w:ascii="微软简仿宋" w:eastAsia="微软简仿宋"/>
          <w:b/>
          <w:color w:val="000000"/>
          <w:szCs w:val="21"/>
        </w:rPr>
      </w:pPr>
      <w:r>
        <w:rPr>
          <w:rFonts w:ascii="微软简仿宋" w:eastAsia="微软简仿宋"/>
          <w:b/>
          <w:color w:val="000000"/>
          <w:szCs w:val="21"/>
        </w:rPr>
        <w:t>12</w:t>
      </w:r>
      <w:r>
        <w:rPr>
          <w:rFonts w:ascii="微软简仿宋" w:eastAsia="微软简仿宋" w:hint="eastAsia"/>
          <w:b/>
          <w:bCs/>
          <w:color w:val="000000"/>
          <w:szCs w:val="21"/>
        </w:rPr>
        <w:t>．</w:t>
      </w:r>
      <w:r>
        <w:rPr>
          <w:rFonts w:ascii="微软简仿宋" w:eastAsia="微软简仿宋" w:hint="eastAsia"/>
          <w:b/>
          <w:color w:val="000000"/>
          <w:szCs w:val="21"/>
        </w:rPr>
        <w:t>乙方或代销机构发现或有合理理由怀疑甲方存在洗钱、恐怖融资、逃税等嫌疑，乙方有权提前终止本协议，由此造成甲方损失的，乙方不承担责任。</w:t>
      </w:r>
    </w:p>
    <w:p w14:paraId="08AFA914" w14:textId="77777777" w:rsidR="0074532A" w:rsidRDefault="00000000">
      <w:pPr>
        <w:pStyle w:val="cde6e2c5"/>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hint="eastAsia"/>
          <w:color w:val="000000"/>
          <w:szCs w:val="21"/>
        </w:rPr>
        <w:t>13．</w:t>
      </w:r>
      <w:r>
        <w:rPr>
          <w:rFonts w:ascii="微软简仿宋" w:eastAsia="微软简仿宋" w:hint="eastAsia"/>
          <w:color w:val="000000"/>
          <w:szCs w:val="21"/>
        </w:rPr>
        <w:t>法律法规、监管规定、</w:t>
      </w:r>
      <w:r>
        <w:rPr>
          <w:rFonts w:ascii="微软简仿宋" w:eastAsia="微软简仿宋" w:hAnsi="微软简仿宋" w:cs="微软简仿宋" w:hint="eastAsia"/>
          <w:color w:val="000000"/>
          <w:szCs w:val="21"/>
        </w:rPr>
        <w:t>理财</w:t>
      </w:r>
      <w:r>
        <w:rPr>
          <w:rFonts w:ascii="微软简仿宋" w:eastAsia="微软简仿宋" w:hAnsi="微软简仿宋" w:cs="微软简仿宋"/>
          <w:color w:val="000000"/>
          <w:szCs w:val="21"/>
        </w:rPr>
        <w:t>产品销售文件</w:t>
      </w:r>
      <w:r>
        <w:rPr>
          <w:rFonts w:ascii="微软简仿宋" w:eastAsia="微软简仿宋" w:hint="eastAsia"/>
          <w:color w:val="000000"/>
          <w:szCs w:val="21"/>
        </w:rPr>
        <w:t>赋予乙方的其他权利。</w:t>
      </w:r>
    </w:p>
    <w:p w14:paraId="55F60C93" w14:textId="77777777" w:rsidR="0074532A" w:rsidRDefault="00000000">
      <w:pPr>
        <w:pStyle w:val="cde6e2c5"/>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（四）乙方的义务：</w:t>
      </w:r>
    </w:p>
    <w:p w14:paraId="5B4D58F7" w14:textId="77777777" w:rsidR="0074532A" w:rsidRDefault="00000000">
      <w:pPr>
        <w:pStyle w:val="cde6e2c5"/>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1</w:t>
      </w:r>
      <w:r>
        <w:rPr>
          <w:rFonts w:ascii="微软简仿宋" w:eastAsia="微软简仿宋" w:hAnsi="微软简仿宋" w:cs="微软简仿宋" w:hint="eastAsia"/>
          <w:color w:val="000000"/>
          <w:szCs w:val="21"/>
        </w:rPr>
        <w:t>．依法募集资金，办理产品份额的发售和登记事宜。</w:t>
      </w:r>
    </w:p>
    <w:p w14:paraId="415AD558" w14:textId="77777777" w:rsidR="0074532A" w:rsidRDefault="00000000">
      <w:pPr>
        <w:pStyle w:val="cde6e2c5"/>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2</w:t>
      </w:r>
      <w:r>
        <w:rPr>
          <w:rFonts w:ascii="微软简仿宋" w:eastAsia="微软简仿宋" w:hAnsi="微软简仿宋" w:cs="微软简仿宋" w:hint="eastAsia"/>
          <w:color w:val="000000"/>
          <w:szCs w:val="21"/>
        </w:rPr>
        <w:t>．发行</w:t>
      </w:r>
      <w:r>
        <w:rPr>
          <w:rFonts w:ascii="微软简仿宋" w:eastAsia="微软简仿宋" w:hAnsi="微软简仿宋" w:cs="微软简仿宋"/>
          <w:color w:val="000000"/>
          <w:szCs w:val="21"/>
        </w:rPr>
        <w:t>理财产品，</w:t>
      </w:r>
      <w:r>
        <w:rPr>
          <w:rFonts w:ascii="微软简仿宋" w:eastAsia="微软简仿宋" w:hAnsi="微软简仿宋" w:cs="微软简仿宋" w:hint="eastAsia"/>
          <w:color w:val="000000"/>
          <w:szCs w:val="21"/>
        </w:rPr>
        <w:t>办理理财产品的登记</w:t>
      </w:r>
      <w:r>
        <w:rPr>
          <w:rFonts w:ascii="微软简仿宋" w:eastAsia="微软简仿宋" w:hAnsi="微软简仿宋" w:cs="微软简仿宋"/>
          <w:color w:val="000000"/>
          <w:szCs w:val="21"/>
        </w:rPr>
        <w:t>备案</w:t>
      </w:r>
      <w:r>
        <w:rPr>
          <w:rFonts w:ascii="微软简仿宋" w:eastAsia="微软简仿宋" w:hAnsi="微软简仿宋" w:cs="微软简仿宋" w:hint="eastAsia"/>
          <w:color w:val="000000"/>
          <w:szCs w:val="21"/>
        </w:rPr>
        <w:t>。</w:t>
      </w:r>
    </w:p>
    <w:p w14:paraId="54B77419" w14:textId="77777777" w:rsidR="0074532A" w:rsidRDefault="00000000">
      <w:pPr>
        <w:pStyle w:val="cde6e2c5"/>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3</w:t>
      </w:r>
      <w:r>
        <w:rPr>
          <w:rFonts w:ascii="微软简仿宋" w:eastAsia="微软简仿宋" w:hAnsi="微软简仿宋" w:cs="微软简仿宋" w:hint="eastAsia"/>
          <w:color w:val="000000"/>
          <w:szCs w:val="21"/>
        </w:rPr>
        <w:t>．对所管理的不同理财产品受托财产分别管理、分别记账，进行投资。</w:t>
      </w:r>
    </w:p>
    <w:p w14:paraId="1CEDC8D6" w14:textId="77777777" w:rsidR="0074532A" w:rsidRDefault="00000000">
      <w:pPr>
        <w:pStyle w:val="cde6e2c5"/>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4</w:t>
      </w:r>
      <w:r>
        <w:rPr>
          <w:rFonts w:ascii="微软简仿宋" w:eastAsia="微软简仿宋" w:hAnsi="微软简仿宋" w:cs="微软简仿宋" w:hint="eastAsia"/>
          <w:color w:val="000000"/>
          <w:szCs w:val="21"/>
        </w:rPr>
        <w:t>．按照理财</w:t>
      </w:r>
      <w:r>
        <w:rPr>
          <w:rFonts w:ascii="微软简仿宋" w:eastAsia="微软简仿宋" w:hAnsi="微软简仿宋" w:cs="微软简仿宋"/>
          <w:color w:val="000000"/>
          <w:szCs w:val="21"/>
        </w:rPr>
        <w:t>产品销售文件</w:t>
      </w:r>
      <w:r>
        <w:rPr>
          <w:rFonts w:ascii="微软简仿宋" w:eastAsia="微软简仿宋" w:hAnsi="微软简仿宋" w:cs="微软简仿宋" w:hint="eastAsia"/>
          <w:color w:val="000000"/>
          <w:szCs w:val="21"/>
        </w:rPr>
        <w:t>的约定确定收益分配方案，及时向投资者分配收益。</w:t>
      </w:r>
    </w:p>
    <w:p w14:paraId="693E86D7" w14:textId="77777777" w:rsidR="0074532A" w:rsidRDefault="00000000">
      <w:pPr>
        <w:pStyle w:val="cde6e2c5"/>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lastRenderedPageBreak/>
        <w:t>5</w:t>
      </w:r>
      <w:r>
        <w:rPr>
          <w:rFonts w:ascii="微软简仿宋" w:eastAsia="微软简仿宋" w:hAnsi="微软简仿宋" w:cs="微软简仿宋" w:hint="eastAsia"/>
          <w:color w:val="000000"/>
          <w:szCs w:val="21"/>
        </w:rPr>
        <w:t>．进行理财产品的会计核算并编制产品财务会计报告。</w:t>
      </w:r>
    </w:p>
    <w:p w14:paraId="1EC7E2CA" w14:textId="77777777" w:rsidR="0074532A" w:rsidRDefault="00000000">
      <w:pPr>
        <w:pStyle w:val="cde6e2c5"/>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6</w:t>
      </w:r>
      <w:r>
        <w:rPr>
          <w:rFonts w:ascii="微软简仿宋" w:eastAsia="微软简仿宋" w:hAnsi="微软简仿宋" w:cs="微软简仿宋" w:hint="eastAsia"/>
          <w:color w:val="000000"/>
          <w:szCs w:val="21"/>
        </w:rPr>
        <w:t>．依法计算并披露理财产品净值或者投资收益情况，确定申购、赎回价格。</w:t>
      </w:r>
    </w:p>
    <w:p w14:paraId="75541C72" w14:textId="77777777" w:rsidR="0074532A" w:rsidRDefault="00000000">
      <w:pPr>
        <w:pStyle w:val="cde6e2c5"/>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7</w:t>
      </w:r>
      <w:r>
        <w:rPr>
          <w:rFonts w:ascii="微软简仿宋" w:eastAsia="微软简仿宋" w:hAnsi="微软简仿宋" w:cs="微软简仿宋" w:hint="eastAsia"/>
          <w:color w:val="000000"/>
          <w:szCs w:val="21"/>
        </w:rPr>
        <w:t>．办理与理财</w:t>
      </w:r>
      <w:r>
        <w:rPr>
          <w:rFonts w:ascii="微软简仿宋" w:eastAsia="微软简仿宋" w:hAnsi="微软简仿宋" w:cs="微软简仿宋"/>
          <w:color w:val="000000"/>
          <w:szCs w:val="21"/>
        </w:rPr>
        <w:t>产品</w:t>
      </w:r>
      <w:r>
        <w:rPr>
          <w:rFonts w:ascii="微软简仿宋" w:eastAsia="微软简仿宋" w:hAnsi="微软简仿宋" w:cs="微软简仿宋" w:hint="eastAsia"/>
          <w:color w:val="000000"/>
          <w:szCs w:val="21"/>
        </w:rPr>
        <w:t>管理业务活动有关的信息披露事项。</w:t>
      </w:r>
    </w:p>
    <w:p w14:paraId="36D4430A" w14:textId="77777777" w:rsidR="0074532A" w:rsidRDefault="00000000">
      <w:pPr>
        <w:pStyle w:val="cde6e2c5"/>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8</w:t>
      </w:r>
      <w:r>
        <w:rPr>
          <w:rFonts w:ascii="微软简仿宋" w:eastAsia="微软简仿宋" w:hAnsi="微软简仿宋" w:cs="微软简仿宋" w:hint="eastAsia"/>
          <w:color w:val="000000"/>
          <w:szCs w:val="21"/>
        </w:rPr>
        <w:t>．保存理财</w:t>
      </w:r>
      <w:r>
        <w:rPr>
          <w:rFonts w:ascii="微软简仿宋" w:eastAsia="微软简仿宋" w:hAnsi="微软简仿宋" w:cs="微软简仿宋"/>
          <w:color w:val="000000"/>
          <w:szCs w:val="21"/>
        </w:rPr>
        <w:t>产品</w:t>
      </w:r>
      <w:r>
        <w:rPr>
          <w:rFonts w:ascii="微软简仿宋" w:eastAsia="微软简仿宋" w:hAnsi="微软简仿宋" w:cs="微软简仿宋" w:hint="eastAsia"/>
          <w:color w:val="000000"/>
          <w:szCs w:val="21"/>
        </w:rPr>
        <w:t>管理业务活动的记录、账册、报表和其他相关资料。</w:t>
      </w:r>
    </w:p>
    <w:p w14:paraId="081CB9C4" w14:textId="77777777" w:rsidR="0074532A" w:rsidRDefault="00000000">
      <w:pPr>
        <w:pStyle w:val="cde6e2c5"/>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9</w:t>
      </w:r>
      <w:r>
        <w:rPr>
          <w:rFonts w:ascii="微软简仿宋" w:eastAsia="微软简仿宋" w:hAnsi="微软简仿宋" w:cs="微软简仿宋" w:hint="eastAsia"/>
          <w:color w:val="000000"/>
          <w:szCs w:val="21"/>
        </w:rPr>
        <w:t>．以理财</w:t>
      </w:r>
      <w:r>
        <w:rPr>
          <w:rFonts w:ascii="微软简仿宋" w:eastAsia="微软简仿宋" w:hAnsi="微软简仿宋" w:cs="微软简仿宋"/>
          <w:color w:val="000000"/>
          <w:szCs w:val="21"/>
        </w:rPr>
        <w:t>产品</w:t>
      </w:r>
      <w:r>
        <w:rPr>
          <w:rFonts w:ascii="微软简仿宋" w:eastAsia="微软简仿宋" w:hAnsi="微软简仿宋" w:cs="微软简仿宋" w:hint="eastAsia"/>
          <w:color w:val="000000"/>
          <w:szCs w:val="21"/>
        </w:rPr>
        <w:t>管理人名义，代表投资者利益行使诉讼权利或者实施其他法律行为。</w:t>
      </w:r>
    </w:p>
    <w:p w14:paraId="510F5397" w14:textId="77777777" w:rsidR="0074532A" w:rsidRDefault="00000000">
      <w:pPr>
        <w:pStyle w:val="cde6e2c5"/>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10</w:t>
      </w:r>
      <w:r>
        <w:rPr>
          <w:rFonts w:ascii="微软简仿宋" w:eastAsia="微软简仿宋" w:hAnsi="微软简仿宋" w:cs="微软简仿宋" w:hint="eastAsia"/>
          <w:color w:val="000000"/>
          <w:szCs w:val="21"/>
        </w:rPr>
        <w:t>．在兑付受托资金及收益时，保证受托资金及收益返回投资者的原认（申）购时使用的银行账户。</w:t>
      </w:r>
    </w:p>
    <w:p w14:paraId="5406BB52" w14:textId="77777777" w:rsidR="0074532A" w:rsidRDefault="00000000">
      <w:pPr>
        <w:pStyle w:val="cde6e2c5"/>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color w:val="000000"/>
          <w:szCs w:val="21"/>
        </w:rPr>
        <w:t>11</w:t>
      </w:r>
      <w:r>
        <w:rPr>
          <w:rFonts w:ascii="微软简仿宋" w:eastAsia="微软简仿宋" w:hAnsi="微软简仿宋" w:cs="微软简仿宋" w:hint="eastAsia"/>
          <w:color w:val="000000"/>
          <w:szCs w:val="21"/>
        </w:rPr>
        <w:t>．监管部门规定的其他职责。</w:t>
      </w:r>
    </w:p>
    <w:p w14:paraId="214D0F1C" w14:textId="77777777" w:rsidR="0074532A" w:rsidRDefault="00000000">
      <w:pPr>
        <w:pStyle w:val="cde6e2c5"/>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七、理财</w:t>
      </w:r>
      <w:r>
        <w:rPr>
          <w:rFonts w:ascii="微软简仿宋" w:eastAsia="微软简仿宋"/>
          <w:b/>
          <w:bCs/>
          <w:color w:val="000000"/>
          <w:szCs w:val="21"/>
        </w:rPr>
        <w:t>产品</w:t>
      </w:r>
      <w:r>
        <w:rPr>
          <w:rFonts w:ascii="微软简仿宋" w:eastAsia="微软简仿宋" w:hint="eastAsia"/>
          <w:b/>
          <w:bCs/>
          <w:color w:val="000000"/>
          <w:szCs w:val="21"/>
        </w:rPr>
        <w:t>托管</w:t>
      </w:r>
    </w:p>
    <w:p w14:paraId="2449623E" w14:textId="77777777" w:rsidR="0074532A" w:rsidRDefault="00000000">
      <w:pPr>
        <w:pStyle w:val="cde6e2c5"/>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乙方可选聘</w:t>
      </w:r>
      <w:r>
        <w:rPr>
          <w:rFonts w:ascii="微软简仿宋" w:eastAsia="微软简仿宋"/>
          <w:color w:val="000000"/>
          <w:szCs w:val="21"/>
        </w:rPr>
        <w:t>托管</w:t>
      </w:r>
      <w:r>
        <w:rPr>
          <w:rFonts w:ascii="微软简仿宋" w:eastAsia="微软简仿宋" w:hint="eastAsia"/>
          <w:color w:val="000000"/>
          <w:szCs w:val="21"/>
        </w:rPr>
        <w:t>人</w:t>
      </w:r>
      <w:r>
        <w:rPr>
          <w:rFonts w:ascii="微软简仿宋" w:eastAsia="微软简仿宋"/>
          <w:color w:val="000000"/>
          <w:szCs w:val="21"/>
        </w:rPr>
        <w:t>，并</w:t>
      </w:r>
      <w:r>
        <w:rPr>
          <w:rFonts w:ascii="微软简仿宋" w:eastAsia="微软简仿宋" w:hint="eastAsia"/>
          <w:color w:val="000000"/>
          <w:szCs w:val="21"/>
        </w:rPr>
        <w:t>根据监管规定与托管人签订理财产品托管协议。托管人接受乙方委托，在乙方委托范围内，办理乙方交付的理财产品财产资金的托管事宜。</w:t>
      </w:r>
    </w:p>
    <w:p w14:paraId="2E4A996D" w14:textId="77777777" w:rsidR="0074532A" w:rsidRDefault="00000000">
      <w:pPr>
        <w:pStyle w:val="cde6e2c5"/>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八、理财</w:t>
      </w:r>
      <w:r>
        <w:rPr>
          <w:rFonts w:ascii="微软简仿宋" w:eastAsia="微软简仿宋"/>
          <w:b/>
          <w:bCs/>
          <w:color w:val="000000"/>
          <w:szCs w:val="21"/>
        </w:rPr>
        <w:t>产品</w:t>
      </w:r>
      <w:r>
        <w:rPr>
          <w:rFonts w:ascii="微软简仿宋" w:eastAsia="微软简仿宋" w:hint="eastAsia"/>
          <w:b/>
          <w:bCs/>
          <w:color w:val="000000"/>
          <w:szCs w:val="21"/>
        </w:rPr>
        <w:t>投资</w:t>
      </w:r>
    </w:p>
    <w:p w14:paraId="7EECA736" w14:textId="77777777" w:rsidR="0074532A" w:rsidRDefault="00000000">
      <w:pPr>
        <w:pStyle w:val="cde6e2c5"/>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（一）投资目标</w:t>
      </w:r>
    </w:p>
    <w:p w14:paraId="57D7C0CC" w14:textId="77777777" w:rsidR="0074532A" w:rsidRDefault="00000000">
      <w:pPr>
        <w:pStyle w:val="cde6e2c5"/>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int="eastAsia"/>
          <w:color w:val="000000"/>
          <w:szCs w:val="21"/>
        </w:rPr>
        <w:t>乙方按照理财</w:t>
      </w:r>
      <w:r>
        <w:rPr>
          <w:rFonts w:ascii="微软简仿宋" w:eastAsia="微软简仿宋"/>
          <w:color w:val="000000"/>
          <w:szCs w:val="21"/>
        </w:rPr>
        <w:t>产品说明书约定</w:t>
      </w:r>
      <w:r>
        <w:rPr>
          <w:rFonts w:ascii="微软简仿宋" w:eastAsia="微软简仿宋" w:hint="eastAsia"/>
          <w:color w:val="000000"/>
          <w:szCs w:val="21"/>
        </w:rPr>
        <w:t>的投资策略、</w:t>
      </w:r>
      <w:r>
        <w:rPr>
          <w:rFonts w:ascii="微软简仿宋" w:eastAsia="微软简仿宋"/>
          <w:color w:val="000000"/>
          <w:szCs w:val="21"/>
        </w:rPr>
        <w:t>投资范围</w:t>
      </w:r>
      <w:r>
        <w:rPr>
          <w:rFonts w:ascii="微软简仿宋" w:eastAsia="微软简仿宋" w:hint="eastAsia"/>
          <w:color w:val="000000"/>
          <w:szCs w:val="21"/>
        </w:rPr>
        <w:t>、投资资产种类及其投资比例，对理财产品进行投资和管理。</w:t>
      </w:r>
      <w:r>
        <w:rPr>
          <w:rFonts w:ascii="微软简仿宋" w:eastAsia="微软简仿宋" w:hAnsi="微软简仿宋" w:cs="微软简仿宋" w:hint="eastAsia"/>
          <w:color w:val="000000"/>
          <w:szCs w:val="21"/>
        </w:rPr>
        <w:t>金融市场发生重大变化导致理财产品投资比例暂时超出浮动区间且可能对理财产品收益产生重大影响的，乙方</w:t>
      </w:r>
      <w:r>
        <w:rPr>
          <w:rFonts w:ascii="微软简仿宋" w:eastAsia="微软简仿宋" w:hAnsi="微软简仿宋" w:cs="微软简仿宋"/>
          <w:color w:val="000000"/>
          <w:szCs w:val="21"/>
        </w:rPr>
        <w:t>将</w:t>
      </w:r>
      <w:r>
        <w:rPr>
          <w:rFonts w:ascii="微软简仿宋" w:eastAsia="微软简仿宋" w:hAnsi="微软简仿宋" w:cs="微软简仿宋" w:hint="eastAsia"/>
          <w:color w:val="000000"/>
          <w:szCs w:val="21"/>
        </w:rPr>
        <w:t>及时向投资者进行信息披露。</w:t>
      </w:r>
    </w:p>
    <w:p w14:paraId="0B0C2775" w14:textId="77777777" w:rsidR="0074532A" w:rsidRDefault="00000000">
      <w:pPr>
        <w:pStyle w:val="cde6e2c5"/>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hint="eastAsia"/>
          <w:color w:val="000000"/>
          <w:szCs w:val="21"/>
        </w:rPr>
        <w:t>乙方可能根据市场情况调整投资范围、投资资产种类或投资比例，并按照有关规定履行信息披露义务。超出理财</w:t>
      </w:r>
      <w:r>
        <w:rPr>
          <w:rFonts w:ascii="微软简仿宋" w:eastAsia="微软简仿宋" w:hAnsi="微软简仿宋" w:cs="微软简仿宋"/>
          <w:color w:val="000000"/>
          <w:szCs w:val="21"/>
        </w:rPr>
        <w:t>产品</w:t>
      </w:r>
      <w:r>
        <w:rPr>
          <w:rFonts w:ascii="微软简仿宋" w:eastAsia="微软简仿宋" w:hAnsi="微软简仿宋" w:cs="微软简仿宋" w:hint="eastAsia"/>
          <w:color w:val="000000"/>
          <w:szCs w:val="21"/>
        </w:rPr>
        <w:t>销售文件约定比例的，除高风险类型的理财产品超出比例范围投资较低风险资产外，乙方应当先取得甲方书面同意，并在全国银行业理财信息登记系统做好理财产品信息登记；甲方不接受的，</w:t>
      </w:r>
      <w:r>
        <w:rPr>
          <w:rFonts w:ascii="微软简仿宋" w:eastAsia="微软简仿宋" w:hAnsi="微软简仿宋" w:cs="微软简仿宋"/>
          <w:color w:val="000000"/>
          <w:szCs w:val="21"/>
        </w:rPr>
        <w:t>可</w:t>
      </w:r>
      <w:r>
        <w:rPr>
          <w:rFonts w:ascii="微软简仿宋" w:eastAsia="微软简仿宋" w:hAnsi="微软简仿宋" w:cs="微软简仿宋" w:hint="eastAsia"/>
          <w:color w:val="000000"/>
          <w:szCs w:val="21"/>
        </w:rPr>
        <w:t>按照销售文件约定提前赎回理财产品。</w:t>
      </w:r>
    </w:p>
    <w:p w14:paraId="6C5262B5" w14:textId="77777777" w:rsidR="0074532A" w:rsidRDefault="00000000">
      <w:pPr>
        <w:pStyle w:val="cde6e2c5"/>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（二）投资范围</w:t>
      </w:r>
    </w:p>
    <w:p w14:paraId="2FA1A43A" w14:textId="77777777" w:rsidR="0074532A" w:rsidRDefault="00000000">
      <w:pPr>
        <w:pStyle w:val="cde6e2c5"/>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hint="eastAsia"/>
          <w:color w:val="000000"/>
          <w:szCs w:val="21"/>
        </w:rPr>
        <w:t>具体</w:t>
      </w:r>
      <w:r>
        <w:rPr>
          <w:rFonts w:ascii="微软简仿宋" w:eastAsia="微软简仿宋" w:hAnsi="微软简仿宋" w:cs="微软简仿宋"/>
          <w:color w:val="000000"/>
          <w:szCs w:val="21"/>
        </w:rPr>
        <w:t>投资范围、投资比例</w:t>
      </w:r>
      <w:r>
        <w:rPr>
          <w:rFonts w:ascii="微软简仿宋" w:eastAsia="微软简仿宋" w:hAnsi="微软简仿宋" w:cs="微软简仿宋" w:hint="eastAsia"/>
          <w:color w:val="000000"/>
          <w:szCs w:val="21"/>
        </w:rPr>
        <w:t>详见</w:t>
      </w:r>
      <w:r>
        <w:rPr>
          <w:rFonts w:ascii="微软简仿宋" w:eastAsia="微软简仿宋" w:hAnsi="微软简仿宋" w:cs="微软简仿宋"/>
          <w:color w:val="000000"/>
          <w:szCs w:val="21"/>
        </w:rPr>
        <w:t>理财产品说明书。</w:t>
      </w:r>
    </w:p>
    <w:p w14:paraId="67262341" w14:textId="77777777" w:rsidR="0074532A" w:rsidRDefault="00000000">
      <w:pPr>
        <w:pStyle w:val="cde6e2c5"/>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int="eastAsia"/>
          <w:color w:val="000000"/>
          <w:szCs w:val="21"/>
        </w:rPr>
        <w:t>（三）</w:t>
      </w:r>
      <w:r>
        <w:rPr>
          <w:rFonts w:ascii="微软简仿宋" w:eastAsia="微软简仿宋"/>
          <w:color w:val="000000"/>
          <w:szCs w:val="21"/>
        </w:rPr>
        <w:t>投资合作机构</w:t>
      </w:r>
    </w:p>
    <w:p w14:paraId="3D235AD1" w14:textId="77777777" w:rsidR="0074532A" w:rsidRDefault="00000000">
      <w:pPr>
        <w:pStyle w:val="cde6e2c5"/>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甲方同意乙方根据法律法规及监管规定、依据理财产品投资管理需要选聘理财</w:t>
      </w:r>
      <w:r>
        <w:rPr>
          <w:rFonts w:ascii="微软简仿宋" w:eastAsia="微软简仿宋"/>
          <w:color w:val="000000"/>
          <w:szCs w:val="21"/>
        </w:rPr>
        <w:t>产品投资合作机构</w:t>
      </w:r>
      <w:r>
        <w:rPr>
          <w:rFonts w:ascii="微软简仿宋" w:eastAsia="微软简仿宋" w:hint="eastAsia"/>
          <w:color w:val="000000"/>
          <w:szCs w:val="21"/>
        </w:rPr>
        <w:t>。</w:t>
      </w:r>
    </w:p>
    <w:p w14:paraId="105FD47A" w14:textId="77777777" w:rsidR="0074532A" w:rsidRDefault="00000000">
      <w:pPr>
        <w:pStyle w:val="cde6e2c5"/>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（四）投资限制</w:t>
      </w:r>
    </w:p>
    <w:p w14:paraId="476709E9" w14:textId="77777777" w:rsidR="0074532A" w:rsidRDefault="00000000">
      <w:pPr>
        <w:pStyle w:val="cde6e2c5"/>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lastRenderedPageBreak/>
        <w:t>理财产品不得直接投资于信贷资产，不得直接或间接投资于管理人主要股东的信贷资产及其受（收）益权，不得直接或间接投资于管理人主要股东发行的次级档资产支持证券，面向非机构投资者发行的理财产品不得直接或间接投资于不良资产受（收）益权。</w:t>
      </w:r>
    </w:p>
    <w:p w14:paraId="56F41552" w14:textId="77777777" w:rsidR="0074532A" w:rsidRDefault="00000000">
      <w:pPr>
        <w:pStyle w:val="cde6e2c5"/>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理财产品不得直接或间接投资于乙方发行的其他理财产品，国务院银行业监督管理机构另有规定的除外。</w:t>
      </w:r>
    </w:p>
    <w:p w14:paraId="6CE2D748" w14:textId="77777777" w:rsidR="0074532A" w:rsidRDefault="00000000">
      <w:pPr>
        <w:pStyle w:val="cde6e2c5"/>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具体投资限制以法律法规规定、理财产品说明书约定为准。</w:t>
      </w:r>
    </w:p>
    <w:p w14:paraId="5569E5F5" w14:textId="77777777" w:rsidR="0074532A" w:rsidRDefault="00000000">
      <w:pPr>
        <w:pStyle w:val="cde6e2c5"/>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九、费用</w:t>
      </w:r>
    </w:p>
    <w:p w14:paraId="5AA7CB22" w14:textId="77777777" w:rsidR="0074532A" w:rsidRDefault="00000000">
      <w:pPr>
        <w:pStyle w:val="cde6e2c5"/>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color w:val="000000"/>
          <w:szCs w:val="21"/>
        </w:rPr>
        <w:t>1</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乙方依据销售（代理销售）协议书、理财产品说明书约定的费用项目、收费条件、费率标准、收费方式等要素收取相关费用。</w:t>
      </w:r>
    </w:p>
    <w:p w14:paraId="7228BD1A" w14:textId="77777777" w:rsidR="0074532A" w:rsidRDefault="00000000">
      <w:pPr>
        <w:pStyle w:val="cde6e2c5"/>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color w:val="000000"/>
          <w:szCs w:val="21"/>
        </w:rPr>
        <w:t>2</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乙方可</w:t>
      </w:r>
      <w:r>
        <w:rPr>
          <w:rFonts w:ascii="微软简仿宋" w:eastAsia="微软简仿宋"/>
          <w:color w:val="000000"/>
          <w:szCs w:val="21"/>
        </w:rPr>
        <w:t>根据</w:t>
      </w:r>
      <w:r>
        <w:rPr>
          <w:rFonts w:ascii="微软简仿宋" w:eastAsia="微软简仿宋" w:hint="eastAsia"/>
          <w:color w:val="000000"/>
          <w:szCs w:val="21"/>
        </w:rPr>
        <w:t>市场</w:t>
      </w:r>
      <w:r>
        <w:rPr>
          <w:rFonts w:ascii="微软简仿宋" w:eastAsia="微软简仿宋"/>
          <w:color w:val="000000"/>
          <w:szCs w:val="21"/>
        </w:rPr>
        <w:t>情况</w:t>
      </w:r>
      <w:r>
        <w:rPr>
          <w:rFonts w:ascii="微软简仿宋" w:eastAsia="微软简仿宋" w:hint="eastAsia"/>
          <w:color w:val="000000"/>
          <w:szCs w:val="21"/>
        </w:rPr>
        <w:t>调整已约定的收费项目、收费条件、费率标准和收费方式，并在</w:t>
      </w:r>
      <w:r>
        <w:rPr>
          <w:rFonts w:ascii="微软简仿宋" w:eastAsia="微软简仿宋"/>
          <w:color w:val="000000"/>
          <w:szCs w:val="21"/>
        </w:rPr>
        <w:t>生效前</w:t>
      </w:r>
      <w:r>
        <w:rPr>
          <w:rFonts w:ascii="微软简仿宋" w:eastAsia="微软简仿宋" w:hint="eastAsia"/>
          <w:color w:val="000000"/>
          <w:szCs w:val="21"/>
        </w:rPr>
        <w:t>通过约定信息披露途径予以披露。甲方</w:t>
      </w:r>
      <w:r>
        <w:rPr>
          <w:rFonts w:ascii="微软简仿宋" w:eastAsia="微软简仿宋"/>
          <w:color w:val="000000"/>
          <w:szCs w:val="21"/>
        </w:rPr>
        <w:t>不同意的，可</w:t>
      </w:r>
      <w:r>
        <w:rPr>
          <w:rFonts w:ascii="微软简仿宋" w:eastAsia="微软简仿宋" w:hint="eastAsia"/>
          <w:color w:val="000000"/>
          <w:szCs w:val="21"/>
        </w:rPr>
        <w:t>根据公告信息</w:t>
      </w:r>
      <w:r>
        <w:rPr>
          <w:rFonts w:ascii="微软简仿宋" w:eastAsia="微软简仿宋"/>
          <w:color w:val="000000"/>
          <w:szCs w:val="21"/>
        </w:rPr>
        <w:t>赎回</w:t>
      </w:r>
      <w:r>
        <w:rPr>
          <w:rFonts w:ascii="微软简仿宋" w:eastAsia="微软简仿宋" w:hint="eastAsia"/>
          <w:color w:val="000000"/>
          <w:szCs w:val="21"/>
        </w:rPr>
        <w:t>产品。</w:t>
      </w:r>
    </w:p>
    <w:p w14:paraId="1FEB81E9" w14:textId="77777777" w:rsidR="0074532A" w:rsidRDefault="00000000">
      <w:pPr>
        <w:pStyle w:val="cde6e2c5"/>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十、理财</w:t>
      </w:r>
      <w:r>
        <w:rPr>
          <w:rFonts w:ascii="微软简仿宋" w:eastAsia="微软简仿宋"/>
          <w:b/>
          <w:bCs/>
          <w:color w:val="000000"/>
          <w:szCs w:val="21"/>
        </w:rPr>
        <w:t>产品</w:t>
      </w:r>
      <w:r>
        <w:rPr>
          <w:rFonts w:ascii="微软简仿宋" w:eastAsia="微软简仿宋" w:hint="eastAsia"/>
          <w:b/>
          <w:bCs/>
          <w:color w:val="000000"/>
          <w:szCs w:val="21"/>
        </w:rPr>
        <w:t>信息披露</w:t>
      </w:r>
    </w:p>
    <w:p w14:paraId="28E39E0A" w14:textId="77777777" w:rsidR="0074532A" w:rsidRDefault="00000000">
      <w:pPr>
        <w:pStyle w:val="cde6e2c5"/>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乙方通过本公司和代销机构官方渠道、行业统一信息披露渠道或与投资者约定的其他渠道披露全部在售及存续的理财产品相关信息。具体信息披露方式及途径以理财产品说明书约定为准。</w:t>
      </w:r>
    </w:p>
    <w:p w14:paraId="3F32A9AB" w14:textId="77777777" w:rsidR="0074532A" w:rsidRDefault="00000000">
      <w:pPr>
        <w:pStyle w:val="cde6e2c5"/>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投资者应定期通过上述相关渠道获知有关信息。如投资者未及时查询产品信息产生的责任和风险由投资者承担。</w:t>
      </w:r>
    </w:p>
    <w:p w14:paraId="15A3DC44" w14:textId="77777777" w:rsidR="0074532A" w:rsidRDefault="00000000">
      <w:pPr>
        <w:pStyle w:val="cde6e2c5"/>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投资者可依据乙方</w:t>
      </w:r>
      <w:r>
        <w:rPr>
          <w:rFonts w:ascii="微软简仿宋" w:eastAsia="微软简仿宋"/>
          <w:color w:val="000000"/>
          <w:szCs w:val="21"/>
        </w:rPr>
        <w:t>披露的</w:t>
      </w:r>
      <w:r>
        <w:rPr>
          <w:rFonts w:ascii="微软简仿宋" w:eastAsia="微软简仿宋" w:hint="eastAsia"/>
          <w:color w:val="000000"/>
          <w:szCs w:val="21"/>
        </w:rPr>
        <w:t>理财</w:t>
      </w:r>
      <w:r>
        <w:rPr>
          <w:rFonts w:ascii="微软简仿宋" w:eastAsia="微软简仿宋"/>
          <w:color w:val="000000"/>
          <w:szCs w:val="21"/>
        </w:rPr>
        <w:t>产品</w:t>
      </w:r>
      <w:r>
        <w:rPr>
          <w:rFonts w:ascii="微软简仿宋" w:eastAsia="微软简仿宋" w:hint="eastAsia"/>
          <w:color w:val="000000"/>
          <w:szCs w:val="21"/>
        </w:rPr>
        <w:t>登记编码在“中国理财网”查询理财产品信息。</w:t>
      </w:r>
    </w:p>
    <w:p w14:paraId="4A45D9B2" w14:textId="77777777" w:rsidR="0074532A" w:rsidRDefault="00000000">
      <w:pPr>
        <w:pStyle w:val="cde6e2c5"/>
        <w:adjustRightInd w:val="0"/>
        <w:snapToGrid w:val="0"/>
        <w:spacing w:line="360" w:lineRule="auto"/>
        <w:ind w:firstLineChars="200" w:firstLine="420"/>
        <w:jc w:val="left"/>
        <w:outlineLvl w:val="0"/>
        <w:rPr>
          <w:rFonts w:ascii="微软简仿宋" w:eastAsia="微软简仿宋"/>
          <w:color w:val="000000"/>
          <w:szCs w:val="21"/>
        </w:rPr>
      </w:pPr>
      <w:r>
        <w:rPr>
          <w:rFonts w:ascii="微软简仿宋" w:eastAsia="微软简仿宋" w:hint="eastAsia"/>
          <w:b/>
          <w:bCs/>
          <w:color w:val="000000"/>
          <w:szCs w:val="21"/>
        </w:rPr>
        <w:t>十一、个人</w:t>
      </w:r>
      <w:r>
        <w:rPr>
          <w:rFonts w:ascii="微软简仿宋" w:eastAsia="微软简仿宋"/>
          <w:b/>
          <w:bCs/>
          <w:color w:val="000000"/>
          <w:szCs w:val="21"/>
        </w:rPr>
        <w:t>信息</w:t>
      </w:r>
      <w:r>
        <w:rPr>
          <w:rFonts w:ascii="微软简仿宋" w:eastAsia="微软简仿宋" w:hint="eastAsia"/>
          <w:b/>
          <w:bCs/>
          <w:color w:val="000000"/>
          <w:szCs w:val="21"/>
        </w:rPr>
        <w:t>使用授权</w:t>
      </w:r>
    </w:p>
    <w:p w14:paraId="74BD55F5" w14:textId="77777777" w:rsidR="0074532A" w:rsidRDefault="00000000">
      <w:pPr>
        <w:pStyle w:val="cde6e2c5"/>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（一）个人信息使用授权</w:t>
      </w:r>
    </w:p>
    <w:p w14:paraId="1E977F1C" w14:textId="77777777" w:rsidR="0074532A" w:rsidRDefault="00000000">
      <w:pPr>
        <w:pStyle w:val="cde6e2c5"/>
        <w:adjustRightInd w:val="0"/>
        <w:snapToGrid w:val="0"/>
        <w:spacing w:line="360" w:lineRule="auto"/>
        <w:ind w:firstLineChars="200" w:firstLine="400"/>
        <w:rPr>
          <w:rFonts w:ascii="微软简仿宋" w:eastAsia="微软简仿宋"/>
          <w:color w:val="000000"/>
          <w:szCs w:val="21"/>
        </w:rPr>
      </w:pPr>
      <w:r>
        <w:rPr>
          <w:rFonts w:ascii="微软简仿宋" w:eastAsia="微软简仿宋" w:hAnsi="Times New Roman" w:hint="eastAsia"/>
          <w:color w:val="000000"/>
          <w:sz w:val="20"/>
          <w:szCs w:val="21"/>
        </w:rPr>
        <w:t>个人信息是以电子或者其他方式记录的，与已识别或者可识别的自然人有关的各种信息，不包括匿名化处理后的信息。</w:t>
      </w:r>
      <w:r>
        <w:rPr>
          <w:rFonts w:ascii="微软简仿宋" w:eastAsia="微软简仿宋" w:hint="eastAsia"/>
          <w:color w:val="000000"/>
          <w:szCs w:val="21"/>
        </w:rPr>
        <w:t>甲方同意并自愿授权乙方在提供</w:t>
      </w:r>
      <w:r>
        <w:rPr>
          <w:rFonts w:ascii="微软简仿宋" w:eastAsia="微软简仿宋"/>
          <w:color w:val="000000"/>
          <w:szCs w:val="21"/>
        </w:rPr>
        <w:t>理财</w:t>
      </w:r>
      <w:r>
        <w:rPr>
          <w:rFonts w:ascii="微软简仿宋" w:eastAsia="微软简仿宋" w:hint="eastAsia"/>
          <w:color w:val="000000"/>
          <w:szCs w:val="21"/>
        </w:rPr>
        <w:t>业务服务所必需的情形下，</w:t>
      </w:r>
      <w:r>
        <w:rPr>
          <w:rFonts w:ascii="微软简仿宋" w:eastAsia="微软简仿宋" w:hint="eastAsia"/>
          <w:b/>
          <w:bCs/>
          <w:color w:val="000000"/>
          <w:szCs w:val="21"/>
        </w:rPr>
        <w:t>基于身份验证、理财业务办理、风险监测和保护账户资金安全、履行反洗钱和制裁要求、履行非居民金融账户涉税信息尽职调查义务、审计、客户服务与回访、统计分析和加工处理、归档和业务备份、履行其他法定义务等目的，以收集、存储、使用、传输、提供、删除等方式处理获取</w:t>
      </w:r>
      <w:r>
        <w:rPr>
          <w:rFonts w:ascii="微软简仿宋" w:eastAsia="微软简仿宋"/>
          <w:b/>
          <w:bCs/>
          <w:color w:val="000000"/>
          <w:szCs w:val="21"/>
        </w:rPr>
        <w:t>的</w:t>
      </w:r>
      <w:r>
        <w:rPr>
          <w:rFonts w:ascii="微软简仿宋" w:eastAsia="微软简仿宋" w:hint="eastAsia"/>
          <w:b/>
          <w:bCs/>
          <w:color w:val="000000"/>
          <w:szCs w:val="21"/>
        </w:rPr>
        <w:t>如下甲方个人信息（当</w:t>
      </w:r>
      <w:r>
        <w:rPr>
          <w:rFonts w:ascii="微软简仿宋" w:eastAsia="微软简仿宋"/>
          <w:b/>
          <w:bCs/>
          <w:color w:val="000000"/>
          <w:szCs w:val="21"/>
        </w:rPr>
        <w:t>甲方为机构投资者时，</w:t>
      </w:r>
      <w:r>
        <w:rPr>
          <w:rFonts w:ascii="微软简仿宋" w:eastAsia="微软简仿宋" w:hint="eastAsia"/>
          <w:b/>
          <w:bCs/>
          <w:color w:val="000000"/>
          <w:szCs w:val="21"/>
        </w:rPr>
        <w:t>为甲方</w:t>
      </w:r>
      <w:r>
        <w:rPr>
          <w:rFonts w:ascii="微软简仿宋" w:eastAsia="微软简仿宋"/>
          <w:b/>
          <w:bCs/>
          <w:color w:val="000000"/>
          <w:szCs w:val="21"/>
        </w:rPr>
        <w:t>经办人、</w:t>
      </w:r>
      <w:r>
        <w:rPr>
          <w:rFonts w:ascii="微软简仿宋" w:eastAsia="微软简仿宋" w:hint="eastAsia"/>
          <w:b/>
          <w:bCs/>
          <w:color w:val="000000"/>
          <w:szCs w:val="21"/>
        </w:rPr>
        <w:t>法定代表人</w:t>
      </w:r>
      <w:r>
        <w:rPr>
          <w:rFonts w:ascii="微软简仿宋" w:eastAsia="微软简仿宋"/>
          <w:b/>
          <w:bCs/>
          <w:color w:val="000000"/>
          <w:szCs w:val="21"/>
        </w:rPr>
        <w:t>、实</w:t>
      </w:r>
      <w:r>
        <w:rPr>
          <w:rFonts w:ascii="微软简仿宋" w:eastAsia="微软简仿宋"/>
          <w:b/>
          <w:bCs/>
          <w:color w:val="000000"/>
          <w:szCs w:val="21"/>
        </w:rPr>
        <w:lastRenderedPageBreak/>
        <w:t>际控制人、</w:t>
      </w:r>
      <w:r>
        <w:rPr>
          <w:rFonts w:ascii="微软简仿宋" w:eastAsia="微软简仿宋" w:hint="eastAsia"/>
          <w:b/>
          <w:bCs/>
          <w:color w:val="000000"/>
          <w:szCs w:val="21"/>
        </w:rPr>
        <w:t>实际</w:t>
      </w:r>
      <w:r>
        <w:rPr>
          <w:rFonts w:ascii="微软简仿宋" w:eastAsia="微软简仿宋"/>
          <w:b/>
          <w:bCs/>
          <w:color w:val="000000"/>
          <w:szCs w:val="21"/>
        </w:rPr>
        <w:t>受益人的个人信息</w:t>
      </w:r>
      <w:r>
        <w:rPr>
          <w:rFonts w:ascii="微软简仿宋" w:eastAsia="微软简仿宋" w:hint="eastAsia"/>
          <w:b/>
          <w:bCs/>
          <w:color w:val="000000"/>
          <w:szCs w:val="21"/>
        </w:rPr>
        <w:t>，</w:t>
      </w:r>
      <w:r>
        <w:rPr>
          <w:rFonts w:ascii="微软简仿宋" w:eastAsia="微软简仿宋"/>
          <w:b/>
          <w:bCs/>
          <w:color w:val="000000"/>
          <w:szCs w:val="21"/>
        </w:rPr>
        <w:t>下同</w:t>
      </w:r>
      <w:r>
        <w:rPr>
          <w:rFonts w:ascii="微软简仿宋" w:eastAsia="微软简仿宋" w:hAnsi="Times New Roman" w:hint="eastAsia"/>
          <w:b/>
          <w:bCs/>
          <w:color w:val="000000"/>
          <w:szCs w:val="21"/>
        </w:rPr>
        <w:t xml:space="preserve"> </w:t>
      </w:r>
      <w:r>
        <w:rPr>
          <w:rFonts w:ascii="微软简仿宋" w:eastAsia="微软简仿宋" w:hint="eastAsia"/>
          <w:b/>
          <w:bCs/>
          <w:color w:val="000000"/>
          <w:szCs w:val="21"/>
        </w:rPr>
        <w:t>），包括</w:t>
      </w:r>
      <w:r>
        <w:rPr>
          <w:rFonts w:ascii="微软简仿宋" w:eastAsia="微软简仿宋" w:hint="eastAsia"/>
          <w:color w:val="000000"/>
          <w:szCs w:val="21"/>
        </w:rPr>
        <w:t>：</w:t>
      </w:r>
    </w:p>
    <w:p w14:paraId="34F40640" w14:textId="77777777" w:rsidR="0074532A" w:rsidRDefault="00000000">
      <w:pPr>
        <w:pStyle w:val="cde6e2c5"/>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1．身份信息：姓名、性别、国籍、职业、工作单位、住址、联系方式、手机号码、身份证件信息等；</w:t>
      </w:r>
    </w:p>
    <w:p w14:paraId="10A09E1E" w14:textId="77777777" w:rsidR="0074532A" w:rsidRDefault="00000000">
      <w:pPr>
        <w:pStyle w:val="cde6e2c5"/>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2．财产信息：纳税信息等；</w:t>
      </w:r>
    </w:p>
    <w:p w14:paraId="7CDEA8B5" w14:textId="77777777" w:rsidR="0074532A" w:rsidRDefault="00000000">
      <w:pPr>
        <w:pStyle w:val="cde6e2c5"/>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3．账户信息：银行卡号或账号信息等；</w:t>
      </w:r>
    </w:p>
    <w:p w14:paraId="04FB105C" w14:textId="77777777" w:rsidR="0074532A" w:rsidRDefault="00000000">
      <w:pPr>
        <w:pStyle w:val="cde6e2c5"/>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4．交易信息：交易金额，交易凭证等；</w:t>
      </w:r>
    </w:p>
    <w:p w14:paraId="2EAF3C6A" w14:textId="77777777" w:rsidR="0074532A" w:rsidRDefault="00000000">
      <w:pPr>
        <w:pStyle w:val="cde6e2c5"/>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如果甲方不同意乙方处理上述个人信息，乙方将无法提供理财业务服务。</w:t>
      </w:r>
    </w:p>
    <w:p w14:paraId="13AD81AE" w14:textId="77777777" w:rsidR="0074532A" w:rsidRDefault="00000000">
      <w:pPr>
        <w:pStyle w:val="cde6e2c5"/>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（二）敏感个人信息使用授权</w:t>
      </w:r>
    </w:p>
    <w:p w14:paraId="0254BB85" w14:textId="77777777" w:rsidR="0074532A" w:rsidRDefault="00000000">
      <w:pPr>
        <w:pStyle w:val="cde6e2c5"/>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以上甲方个人信息中身份证件信息、财产信息、账户信息、交易信息等属于甲方的敏感个人信息，甲方同意并授权乙方处理其敏感个人信息。甲方不同意乙方处理该信息的，乙方将可能无法提供理财业务服务。</w:t>
      </w:r>
    </w:p>
    <w:p w14:paraId="07AA7F7D" w14:textId="77777777" w:rsidR="0074532A" w:rsidRDefault="00000000">
      <w:pPr>
        <w:pStyle w:val="cde6e2c5"/>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知悉其敏感个人信息一旦发生泄露或者被非法使用的，容易导致甲方的人身、财产安全受到危害。乙方承诺将按照法律法规、监管规定等相关要求，在现有技术水平下，采取严格的保护措施保护甲方的敏感个人信息。</w:t>
      </w:r>
    </w:p>
    <w:p w14:paraId="32E98B4C" w14:textId="77777777" w:rsidR="0074532A" w:rsidRDefault="00000000">
      <w:pPr>
        <w:pStyle w:val="cde6e2c5"/>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（三）对外提供个人信息</w:t>
      </w:r>
    </w:p>
    <w:p w14:paraId="4491A583" w14:textId="77777777" w:rsidR="0074532A" w:rsidRDefault="00000000">
      <w:pPr>
        <w:pStyle w:val="cde6e2c5"/>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甲方同意并自愿授权乙方根据法律法规、监管部门的规定或有权机关的命令，为履行反洗钱、反欺诈、开展金融账户涉税信息调查、公安及司法等有权机关查询/冻结/扣划、理财</w:t>
      </w:r>
      <w:r>
        <w:rPr>
          <w:rFonts w:ascii="微软简仿宋" w:eastAsia="微软简仿宋"/>
          <w:b/>
          <w:bCs/>
          <w:color w:val="000000"/>
          <w:szCs w:val="21"/>
        </w:rPr>
        <w:t>信息数据报送</w:t>
      </w:r>
      <w:r>
        <w:rPr>
          <w:rFonts w:ascii="微软简仿宋" w:eastAsia="微软简仿宋" w:hint="eastAsia"/>
          <w:b/>
          <w:bCs/>
          <w:color w:val="000000"/>
          <w:szCs w:val="21"/>
        </w:rPr>
        <w:t>等法定职责或者法定义务之目的，将甲方的信息提供给银行业理财登记托管中心、理财</w:t>
      </w:r>
      <w:r>
        <w:rPr>
          <w:rFonts w:ascii="微软简仿宋" w:eastAsia="微软简仿宋"/>
          <w:b/>
          <w:bCs/>
          <w:color w:val="000000"/>
          <w:szCs w:val="21"/>
        </w:rPr>
        <w:t>业务</w:t>
      </w:r>
      <w:r>
        <w:rPr>
          <w:rFonts w:ascii="微软简仿宋" w:eastAsia="微软简仿宋" w:hint="eastAsia"/>
          <w:b/>
          <w:bCs/>
          <w:color w:val="000000"/>
          <w:szCs w:val="21"/>
        </w:rPr>
        <w:t>监管机构及有权机关。</w:t>
      </w:r>
    </w:p>
    <w:p w14:paraId="2287650D" w14:textId="77777777" w:rsidR="0074532A" w:rsidRDefault="00000000">
      <w:pPr>
        <w:pStyle w:val="cde6e2c5"/>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（四）征得授权同意的例外</w:t>
      </w:r>
    </w:p>
    <w:p w14:paraId="3F3C6669" w14:textId="77777777" w:rsidR="0074532A" w:rsidRDefault="00000000">
      <w:pPr>
        <w:pStyle w:val="cde6e2c5"/>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依据相关法律、行政法规的规定，在以下情形中收集、使用甲方的个人信息无需征得甲方的授权：</w:t>
      </w:r>
    </w:p>
    <w:p w14:paraId="0B3196F3" w14:textId="77777777" w:rsidR="0074532A" w:rsidRDefault="00000000">
      <w:pPr>
        <w:pStyle w:val="cde6e2c5"/>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hint="eastAsia"/>
          <w:b/>
          <w:bCs/>
          <w:color w:val="000000"/>
          <w:szCs w:val="21"/>
        </w:rPr>
        <w:t>．</w:t>
      </w:r>
      <w:r>
        <w:rPr>
          <w:rFonts w:ascii="微软简仿宋" w:eastAsia="微软简仿宋" w:hint="eastAsia"/>
          <w:color w:val="000000"/>
          <w:szCs w:val="21"/>
        </w:rPr>
        <w:t>为订立、履行合同所必需的；</w:t>
      </w:r>
    </w:p>
    <w:p w14:paraId="0878A2BA" w14:textId="77777777" w:rsidR="0074532A" w:rsidRDefault="00000000">
      <w:pPr>
        <w:pStyle w:val="cde6e2c5"/>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2</w:t>
      </w:r>
      <w:r>
        <w:rPr>
          <w:rFonts w:ascii="微软简仿宋" w:eastAsia="微软简仿宋" w:hint="eastAsia"/>
          <w:b/>
          <w:bCs/>
          <w:color w:val="000000"/>
          <w:szCs w:val="21"/>
        </w:rPr>
        <w:t>．</w:t>
      </w:r>
      <w:r>
        <w:rPr>
          <w:rFonts w:ascii="微软简仿宋" w:eastAsia="微软简仿宋" w:hint="eastAsia"/>
          <w:color w:val="000000"/>
          <w:szCs w:val="21"/>
        </w:rPr>
        <w:t>产品</w:t>
      </w:r>
      <w:r>
        <w:rPr>
          <w:rFonts w:ascii="微软简仿宋" w:eastAsia="微软简仿宋"/>
          <w:color w:val="000000"/>
          <w:szCs w:val="21"/>
        </w:rPr>
        <w:t>管理人</w:t>
      </w:r>
      <w:r>
        <w:rPr>
          <w:rFonts w:ascii="微软简仿宋" w:eastAsia="微软简仿宋" w:hint="eastAsia"/>
          <w:color w:val="000000"/>
          <w:szCs w:val="21"/>
        </w:rPr>
        <w:t>为履行法定职责或者法定义务所必需；</w:t>
      </w:r>
    </w:p>
    <w:p w14:paraId="170760C3" w14:textId="77777777" w:rsidR="0074532A" w:rsidRDefault="00000000">
      <w:pPr>
        <w:pStyle w:val="cde6e2c5"/>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3</w:t>
      </w:r>
      <w:r>
        <w:rPr>
          <w:rFonts w:ascii="微软简仿宋" w:eastAsia="微软简仿宋" w:hint="eastAsia"/>
          <w:b/>
          <w:bCs/>
          <w:color w:val="000000"/>
          <w:szCs w:val="21"/>
        </w:rPr>
        <w:t>．</w:t>
      </w:r>
      <w:r>
        <w:rPr>
          <w:rFonts w:ascii="微软简仿宋" w:eastAsia="微软简仿宋" w:hint="eastAsia"/>
          <w:color w:val="000000"/>
          <w:szCs w:val="21"/>
        </w:rPr>
        <w:t>为应对突发公共卫生事件，或者紧急情况下为保护自然人的生命健康和财产安全所必需；</w:t>
      </w:r>
    </w:p>
    <w:p w14:paraId="1117CC3E" w14:textId="77777777" w:rsidR="0074532A" w:rsidRDefault="00000000">
      <w:pPr>
        <w:pStyle w:val="cde6e2c5"/>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lastRenderedPageBreak/>
        <w:t>4</w:t>
      </w:r>
      <w:r>
        <w:rPr>
          <w:rFonts w:ascii="微软简仿宋" w:eastAsia="微软简仿宋" w:hint="eastAsia"/>
          <w:b/>
          <w:bCs/>
          <w:color w:val="000000"/>
          <w:szCs w:val="21"/>
        </w:rPr>
        <w:t>．</w:t>
      </w:r>
      <w:r>
        <w:rPr>
          <w:rFonts w:ascii="微软简仿宋" w:eastAsia="微软简仿宋" w:hint="eastAsia"/>
          <w:color w:val="000000"/>
          <w:szCs w:val="21"/>
        </w:rPr>
        <w:t>为公共利益实施新闻报道、舆论监督等行为，在合理的范围内处理个人信息；</w:t>
      </w:r>
    </w:p>
    <w:p w14:paraId="5903313A" w14:textId="77777777" w:rsidR="0074532A" w:rsidRDefault="00000000">
      <w:pPr>
        <w:pStyle w:val="cde6e2c5"/>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5</w:t>
      </w:r>
      <w:r>
        <w:rPr>
          <w:rFonts w:ascii="微软简仿宋" w:eastAsia="微软简仿宋" w:hint="eastAsia"/>
          <w:b/>
          <w:bCs/>
          <w:color w:val="000000"/>
          <w:szCs w:val="21"/>
        </w:rPr>
        <w:t>．</w:t>
      </w:r>
      <w:r>
        <w:rPr>
          <w:rFonts w:ascii="微软简仿宋" w:eastAsia="微软简仿宋" w:hint="eastAsia"/>
          <w:color w:val="000000"/>
          <w:szCs w:val="21"/>
        </w:rPr>
        <w:t>在合理的范围内处理个人自行公开或者其他已经合法公开的个人信息；</w:t>
      </w:r>
    </w:p>
    <w:p w14:paraId="6A845B94" w14:textId="77777777" w:rsidR="0074532A" w:rsidRDefault="00000000">
      <w:pPr>
        <w:pStyle w:val="cde6e2c5"/>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6</w:t>
      </w:r>
      <w:r>
        <w:rPr>
          <w:rFonts w:ascii="微软简仿宋" w:eastAsia="微软简仿宋" w:hint="eastAsia"/>
          <w:b/>
          <w:bCs/>
          <w:color w:val="000000"/>
          <w:szCs w:val="21"/>
        </w:rPr>
        <w:t>．</w:t>
      </w:r>
      <w:r>
        <w:rPr>
          <w:rFonts w:ascii="微软简仿宋" w:eastAsia="微软简仿宋" w:hint="eastAsia"/>
          <w:color w:val="000000"/>
          <w:szCs w:val="21"/>
        </w:rPr>
        <w:t>法律、法规规定的其他情形。</w:t>
      </w:r>
    </w:p>
    <w:p w14:paraId="72BA30FA" w14:textId="77777777" w:rsidR="0074532A" w:rsidRDefault="00000000">
      <w:pPr>
        <w:pStyle w:val="cde6e2c5"/>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（五）公开个人信息</w:t>
      </w:r>
    </w:p>
    <w:p w14:paraId="6BF5DC75" w14:textId="77777777" w:rsidR="0074532A" w:rsidRDefault="00000000">
      <w:pPr>
        <w:pStyle w:val="cde6e2c5"/>
        <w:adjustRightInd w:val="0"/>
        <w:snapToGrid w:val="0"/>
        <w:spacing w:line="360" w:lineRule="auto"/>
        <w:ind w:firstLineChars="200" w:firstLine="400"/>
        <w:rPr>
          <w:rFonts w:ascii="微软简仿宋" w:eastAsia="微软简仿宋"/>
          <w:b/>
          <w:bCs/>
          <w:color w:val="000000"/>
          <w:szCs w:val="21"/>
        </w:rPr>
      </w:pPr>
      <w:r>
        <w:rPr>
          <w:rFonts w:ascii="微软简仿宋" w:eastAsia="微软简仿宋" w:hAnsi="Times New Roman" w:hint="eastAsia"/>
          <w:b/>
          <w:bCs/>
          <w:color w:val="000000"/>
          <w:sz w:val="20"/>
          <w:szCs w:val="21"/>
        </w:rPr>
        <w:t>甲方知悉，乙方不会公开披露甲方的个人信息，如确需披露，乙方会告知甲方披露其个人信息的目的、类型，涉及敏感信息的还会告知敏感信息的内容，并事先征得甲方的同意。在法律法规、监管规定或有权机关命令的情况下，乙方可能会公开披露甲方的个人信息。</w:t>
      </w:r>
    </w:p>
    <w:p w14:paraId="5217553C" w14:textId="77777777" w:rsidR="0074532A" w:rsidRDefault="00000000">
      <w:pPr>
        <w:pStyle w:val="cde6e2c5"/>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（六）其他</w:t>
      </w:r>
    </w:p>
    <w:p w14:paraId="642DCBD1" w14:textId="77777777" w:rsidR="0074532A" w:rsidRDefault="00000000">
      <w:pPr>
        <w:pStyle w:val="cde6e2c5"/>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hint="eastAsia"/>
          <w:b/>
          <w:bCs/>
          <w:color w:val="000000"/>
          <w:szCs w:val="21"/>
        </w:rPr>
        <w:t>．</w:t>
      </w:r>
      <w:r>
        <w:rPr>
          <w:rFonts w:ascii="微软简仿宋" w:eastAsia="微软简仿宋" w:hint="eastAsia"/>
          <w:color w:val="000000"/>
          <w:szCs w:val="21"/>
        </w:rPr>
        <w:t>乙方获取的甲方个人信息及理财信息将存储在中华人民共和国境内。</w:t>
      </w:r>
    </w:p>
    <w:p w14:paraId="4BF0F5C7" w14:textId="77777777" w:rsidR="0074532A" w:rsidRDefault="00000000">
      <w:pPr>
        <w:pStyle w:val="cde6e2c5"/>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2</w:t>
      </w:r>
      <w:r>
        <w:rPr>
          <w:rFonts w:ascii="微软简仿宋" w:eastAsia="微软简仿宋" w:hint="eastAsia"/>
          <w:b/>
          <w:bCs/>
          <w:color w:val="000000"/>
          <w:szCs w:val="21"/>
        </w:rPr>
        <w:t>．</w:t>
      </w:r>
      <w:r>
        <w:rPr>
          <w:rFonts w:ascii="微软简仿宋" w:eastAsia="微软简仿宋" w:hint="eastAsia"/>
          <w:color w:val="000000"/>
          <w:szCs w:val="21"/>
        </w:rPr>
        <w:t>在乙方提供理财</w:t>
      </w:r>
      <w:r>
        <w:rPr>
          <w:rFonts w:ascii="微软简仿宋" w:eastAsia="微软简仿宋"/>
          <w:color w:val="000000"/>
          <w:szCs w:val="21"/>
        </w:rPr>
        <w:t>业务</w:t>
      </w:r>
      <w:r>
        <w:rPr>
          <w:rFonts w:ascii="微软简仿宋" w:eastAsia="微软简仿宋" w:hint="eastAsia"/>
          <w:color w:val="000000"/>
          <w:szCs w:val="21"/>
        </w:rPr>
        <w:t>服务期间，甲方的个人</w:t>
      </w:r>
      <w:r>
        <w:rPr>
          <w:rFonts w:ascii="微软简仿宋" w:eastAsia="微软简仿宋"/>
          <w:color w:val="000000"/>
          <w:szCs w:val="21"/>
        </w:rPr>
        <w:t>信息</w:t>
      </w:r>
      <w:r>
        <w:rPr>
          <w:rFonts w:ascii="微软简仿宋" w:eastAsia="微软简仿宋" w:hint="eastAsia"/>
          <w:color w:val="000000"/>
          <w:szCs w:val="21"/>
        </w:rPr>
        <w:t>授权持续有效。乙方仅在法律法规、监管规定要求的期限内，以及为实现本业务信息处理之目的所必需的时限内保留甲方的个人信息。当超出保留期限后，乙方将按照法律法规的规定，对甲方的个人信息进行删除或匿名化处理等相关操作。</w:t>
      </w:r>
    </w:p>
    <w:p w14:paraId="7611BFDC" w14:textId="77777777" w:rsidR="0074532A" w:rsidRDefault="00000000">
      <w:pPr>
        <w:pStyle w:val="cde6e2c5"/>
        <w:adjustRightInd w:val="0"/>
        <w:snapToGrid w:val="0"/>
        <w:spacing w:line="360" w:lineRule="auto"/>
        <w:ind w:firstLineChars="200" w:firstLine="420"/>
        <w:jc w:val="left"/>
        <w:rPr>
          <w:rFonts w:ascii="微软简仿宋" w:eastAsia="微软简仿宋"/>
          <w:b/>
          <w:bCs/>
          <w:color w:val="000000"/>
          <w:szCs w:val="21"/>
        </w:rPr>
      </w:pPr>
      <w:r>
        <w:rPr>
          <w:rFonts w:ascii="微软简仿宋" w:eastAsia="微软简仿宋" w:hint="eastAsia"/>
          <w:b/>
          <w:bCs/>
          <w:color w:val="000000"/>
          <w:szCs w:val="21"/>
        </w:rPr>
        <w:t>3．</w:t>
      </w:r>
      <w:r>
        <w:rPr>
          <w:rFonts w:ascii="微软简仿宋" w:eastAsia="微软简仿宋" w:hAnsi="Times New Roman" w:hint="eastAsia"/>
          <w:b/>
          <w:bCs/>
          <w:color w:val="000000"/>
          <w:sz w:val="20"/>
          <w:szCs w:val="21"/>
        </w:rPr>
        <w:t>甲方有权通过</w:t>
      </w:r>
      <w:r>
        <w:rPr>
          <w:rFonts w:ascii="微软简仿宋" w:eastAsia="微软简仿宋"/>
          <w:b/>
          <w:bCs/>
          <w:color w:val="000000"/>
          <w:szCs w:val="21"/>
        </w:rPr>
        <w:t>理财</w:t>
      </w:r>
      <w:r>
        <w:rPr>
          <w:rFonts w:ascii="微软简仿宋" w:eastAsia="微软简仿宋" w:hint="eastAsia"/>
          <w:b/>
          <w:bCs/>
          <w:color w:val="000000"/>
          <w:szCs w:val="21"/>
        </w:rPr>
        <w:t>销售</w:t>
      </w:r>
      <w:r>
        <w:rPr>
          <w:rFonts w:ascii="微软简仿宋" w:eastAsia="微软简仿宋"/>
          <w:b/>
          <w:bCs/>
          <w:color w:val="000000"/>
          <w:szCs w:val="21"/>
        </w:rPr>
        <w:t>机构</w:t>
      </w:r>
      <w:r>
        <w:rPr>
          <w:rFonts w:ascii="微软简仿宋" w:eastAsia="微软简仿宋" w:hAnsi="Times New Roman" w:hint="eastAsia"/>
          <w:b/>
          <w:bCs/>
          <w:color w:val="000000"/>
          <w:sz w:val="20"/>
          <w:szCs w:val="21"/>
        </w:rPr>
        <w:t>行使法律所赋予甲方对个人信息的知情权、决定权、查阅权、复制权、更正及补充权、删除权、解释权等，法律、行政法规另有</w:t>
      </w:r>
      <w:r>
        <w:rPr>
          <w:rFonts w:ascii="微软简仿宋" w:eastAsia="微软简仿宋" w:hint="eastAsia"/>
          <w:b/>
          <w:bCs/>
          <w:color w:val="000000"/>
          <w:szCs w:val="21"/>
        </w:rPr>
        <w:t>规定的除外。</w:t>
      </w:r>
    </w:p>
    <w:p w14:paraId="21FA62B2" w14:textId="77777777" w:rsidR="0074532A" w:rsidRDefault="00000000">
      <w:pPr>
        <w:pStyle w:val="cde6e2c5"/>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基于甲方同意乙方处理其个人信息的，甲方可以</w:t>
      </w:r>
      <w:r>
        <w:rPr>
          <w:rFonts w:ascii="微软简仿宋" w:eastAsia="微软简仿宋"/>
          <w:color w:val="000000"/>
          <w:szCs w:val="21"/>
        </w:rPr>
        <w:t>通过理财</w:t>
      </w:r>
      <w:r>
        <w:rPr>
          <w:rFonts w:ascii="微软简仿宋" w:eastAsia="微软简仿宋" w:hint="eastAsia"/>
          <w:color w:val="000000"/>
          <w:szCs w:val="21"/>
        </w:rPr>
        <w:t>销售</w:t>
      </w:r>
      <w:r>
        <w:rPr>
          <w:rFonts w:ascii="微软简仿宋" w:eastAsia="微软简仿宋"/>
          <w:color w:val="000000"/>
          <w:szCs w:val="21"/>
        </w:rPr>
        <w:t>机构</w:t>
      </w:r>
      <w:r>
        <w:rPr>
          <w:rFonts w:ascii="微软简仿宋" w:eastAsia="微软简仿宋" w:hint="eastAsia"/>
          <w:color w:val="000000"/>
          <w:szCs w:val="21"/>
        </w:rPr>
        <w:t>向乙方</w:t>
      </w:r>
      <w:r>
        <w:rPr>
          <w:rFonts w:ascii="微软简仿宋" w:eastAsia="微软简仿宋"/>
          <w:color w:val="000000"/>
          <w:szCs w:val="21"/>
        </w:rPr>
        <w:t>提出</w:t>
      </w:r>
      <w:r>
        <w:rPr>
          <w:rFonts w:ascii="微软简仿宋" w:eastAsia="微软简仿宋" w:hint="eastAsia"/>
          <w:color w:val="000000"/>
          <w:szCs w:val="21"/>
        </w:rPr>
        <w:t>撤回处理个人信息的授权或改变授权同意的范围。甲方撤回对</w:t>
      </w:r>
      <w:r>
        <w:rPr>
          <w:rFonts w:ascii="微软简仿宋" w:eastAsia="微软简仿宋"/>
          <w:color w:val="000000"/>
          <w:szCs w:val="21"/>
        </w:rPr>
        <w:t>乙方</w:t>
      </w:r>
      <w:r>
        <w:rPr>
          <w:rFonts w:ascii="微软简仿宋" w:eastAsia="微软简仿宋" w:hint="eastAsia"/>
          <w:color w:val="000000"/>
          <w:szCs w:val="21"/>
        </w:rPr>
        <w:t>处理个人信息的同意，乙方将可能无法继续提供理财</w:t>
      </w:r>
      <w:r>
        <w:rPr>
          <w:rFonts w:ascii="微软简仿宋" w:eastAsia="微软简仿宋"/>
          <w:color w:val="000000"/>
          <w:szCs w:val="21"/>
        </w:rPr>
        <w:t>业务</w:t>
      </w:r>
      <w:r>
        <w:rPr>
          <w:rFonts w:ascii="微软简仿宋" w:eastAsia="微软简仿宋" w:hint="eastAsia"/>
          <w:color w:val="000000"/>
          <w:szCs w:val="21"/>
        </w:rPr>
        <w:t>服务。甲方撤回同意的，不会影响撤回前基于甲方同意乙方已进行的个人信息处理活动的效力。</w:t>
      </w:r>
    </w:p>
    <w:p w14:paraId="1DA8FF3D" w14:textId="77777777" w:rsidR="0074532A" w:rsidRDefault="00000000">
      <w:pPr>
        <w:pStyle w:val="cde6e2c5"/>
        <w:adjustRightInd w:val="0"/>
        <w:snapToGrid w:val="0"/>
        <w:spacing w:line="360" w:lineRule="auto"/>
        <w:ind w:firstLineChars="200" w:firstLine="420"/>
        <w:jc w:val="left"/>
        <w:rPr>
          <w:rFonts w:ascii="微软简仿宋" w:eastAsia="微软简仿宋"/>
          <w:b/>
          <w:bCs/>
          <w:color w:val="000000"/>
          <w:szCs w:val="21"/>
        </w:rPr>
      </w:pPr>
      <w:r>
        <w:rPr>
          <w:rFonts w:ascii="微软简仿宋" w:eastAsia="微软简仿宋" w:hint="eastAsia"/>
          <w:b/>
          <w:bCs/>
          <w:color w:val="000000"/>
          <w:szCs w:val="21"/>
        </w:rPr>
        <w:t>但如为履行合同所必需、或乙方为履行法定职责及义务等原因，乙方将可能无法响应甲方行使上述权利的请求。</w:t>
      </w:r>
    </w:p>
    <w:p w14:paraId="77547FF4" w14:textId="77777777" w:rsidR="0074532A" w:rsidRDefault="00000000">
      <w:pPr>
        <w:pStyle w:val="cde6e2c5"/>
        <w:adjustRightInd w:val="0"/>
        <w:snapToGrid w:val="0"/>
        <w:spacing w:line="360" w:lineRule="auto"/>
        <w:ind w:firstLineChars="200" w:firstLine="420"/>
        <w:jc w:val="left"/>
        <w:rPr>
          <w:rFonts w:ascii="微软简仿宋" w:eastAsia="微软简仿宋"/>
          <w:b/>
          <w:bCs/>
          <w:color w:val="000000"/>
          <w:szCs w:val="21"/>
        </w:rPr>
      </w:pPr>
      <w:r>
        <w:rPr>
          <w:rFonts w:ascii="微软简仿宋" w:eastAsia="微软简仿宋"/>
          <w:color w:val="000000"/>
          <w:szCs w:val="21"/>
        </w:rPr>
        <w:t>4</w:t>
      </w:r>
      <w:r>
        <w:rPr>
          <w:rFonts w:ascii="微软简仿宋" w:eastAsia="微软简仿宋" w:hint="eastAsia"/>
          <w:color w:val="000000"/>
          <w:szCs w:val="21"/>
        </w:rPr>
        <w:t>．</w:t>
      </w:r>
      <w:r>
        <w:rPr>
          <w:rFonts w:ascii="微软简仿宋" w:eastAsia="微软简仿宋" w:hint="eastAsia"/>
          <w:bCs/>
          <w:color w:val="000000"/>
          <w:szCs w:val="21"/>
        </w:rPr>
        <w:t>乙方对甲方的个人信息依法履行保密义务。对于甲方同意并自愿授权乙方处理的个人信息，乙方将严格按照法律法规、监管规定及与甲方的约定开展信息处理行为，并采取相应的安全措施来保护甲方的个人信息。</w:t>
      </w:r>
    </w:p>
    <w:p w14:paraId="7FBDA7B3" w14:textId="77777777" w:rsidR="0074532A" w:rsidRDefault="00000000">
      <w:pPr>
        <w:pStyle w:val="cde6e2c5"/>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十二、免责条款</w:t>
      </w:r>
    </w:p>
    <w:p w14:paraId="29D78C2B" w14:textId="77777777" w:rsidR="0074532A" w:rsidRDefault="00000000">
      <w:pPr>
        <w:pStyle w:val="cde6e2c5"/>
        <w:adjustRightInd w:val="0"/>
        <w:snapToGrid w:val="0"/>
        <w:spacing w:line="360" w:lineRule="auto"/>
        <w:ind w:firstLineChars="200" w:firstLine="420"/>
        <w:rPr>
          <w:rFonts w:ascii="微软简仿宋" w:eastAsia="微软简仿宋"/>
          <w:b/>
          <w:color w:val="000000"/>
          <w:szCs w:val="21"/>
        </w:rPr>
      </w:pPr>
      <w:r>
        <w:rPr>
          <w:rFonts w:ascii="微软简仿宋" w:eastAsia="微软简仿宋"/>
          <w:b/>
          <w:color w:val="000000"/>
          <w:szCs w:val="21"/>
        </w:rPr>
        <w:t>1</w:t>
      </w:r>
      <w:r>
        <w:rPr>
          <w:rFonts w:ascii="微软简仿宋" w:eastAsia="微软简仿宋" w:hint="eastAsia"/>
          <w:b/>
          <w:bCs/>
          <w:color w:val="000000"/>
          <w:szCs w:val="21"/>
        </w:rPr>
        <w:t>．</w:t>
      </w:r>
      <w:r>
        <w:rPr>
          <w:rFonts w:ascii="微软简仿宋" w:eastAsia="微软简仿宋" w:hint="eastAsia"/>
          <w:b/>
          <w:color w:val="000000"/>
          <w:szCs w:val="21"/>
        </w:rPr>
        <w:t>因不可抗力、非乙方原因发生的计算机系统故障、网络故障、通讯故障、电力故障</w:t>
      </w:r>
      <w:r>
        <w:rPr>
          <w:rFonts w:ascii="微软简仿宋" w:eastAsia="微软简仿宋" w:hint="eastAsia"/>
          <w:b/>
          <w:color w:val="000000"/>
          <w:szCs w:val="21"/>
        </w:rPr>
        <w:lastRenderedPageBreak/>
        <w:t>等，导致的交易中断、延误等风险或给甲方产生的损失，乙方不承担责任。</w:t>
      </w:r>
    </w:p>
    <w:p w14:paraId="4D291720" w14:textId="77777777" w:rsidR="0074532A" w:rsidRDefault="00000000">
      <w:pPr>
        <w:pStyle w:val="cde6e2c5"/>
        <w:adjustRightInd w:val="0"/>
        <w:snapToGrid w:val="0"/>
        <w:spacing w:line="360" w:lineRule="auto"/>
        <w:ind w:firstLineChars="200" w:firstLine="420"/>
        <w:rPr>
          <w:rFonts w:ascii="微软简仿宋" w:eastAsia="微软简仿宋"/>
          <w:b/>
          <w:color w:val="000000"/>
          <w:szCs w:val="21"/>
        </w:rPr>
      </w:pPr>
      <w:r>
        <w:rPr>
          <w:rFonts w:ascii="微软简仿宋" w:eastAsia="微软简仿宋"/>
          <w:b/>
          <w:color w:val="000000"/>
          <w:szCs w:val="21"/>
        </w:rPr>
        <w:t>2</w:t>
      </w:r>
      <w:r>
        <w:rPr>
          <w:rFonts w:ascii="微软简仿宋" w:eastAsia="微软简仿宋" w:hint="eastAsia"/>
          <w:b/>
          <w:bCs/>
          <w:color w:val="000000"/>
          <w:szCs w:val="21"/>
        </w:rPr>
        <w:t>．</w:t>
      </w:r>
      <w:r>
        <w:rPr>
          <w:rFonts w:ascii="微软简仿宋" w:eastAsia="微软简仿宋" w:hint="eastAsia"/>
          <w:b/>
          <w:color w:val="000000"/>
          <w:szCs w:val="21"/>
        </w:rPr>
        <w:t>由于国家的有关法律法规、监管规定的改变而导致甲方承担的风险，乙方不承担责任。</w:t>
      </w:r>
    </w:p>
    <w:p w14:paraId="3C6907BC" w14:textId="77777777" w:rsidR="0074532A" w:rsidRDefault="00000000">
      <w:pPr>
        <w:pStyle w:val="cde6e2c5"/>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b/>
          <w:color w:val="000000"/>
          <w:szCs w:val="21"/>
        </w:rPr>
        <w:t>3</w:t>
      </w:r>
      <w:r>
        <w:rPr>
          <w:rFonts w:ascii="微软简仿宋" w:eastAsia="微软简仿宋" w:hint="eastAsia"/>
          <w:b/>
          <w:bCs/>
          <w:color w:val="000000"/>
          <w:szCs w:val="21"/>
        </w:rPr>
        <w:t>．</w:t>
      </w:r>
      <w:r>
        <w:rPr>
          <w:rFonts w:ascii="微软简仿宋" w:eastAsia="微软简仿宋" w:hint="eastAsia"/>
          <w:b/>
          <w:color w:val="000000"/>
          <w:szCs w:val="21"/>
        </w:rPr>
        <w:t>由于甲方的原因，理财资金被有权机关冻结、扣划，乙方不承担责任。</w:t>
      </w:r>
    </w:p>
    <w:p w14:paraId="245A7A5C" w14:textId="77777777" w:rsidR="0074532A" w:rsidRDefault="00000000">
      <w:pPr>
        <w:pStyle w:val="cde6e2c5"/>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十三、违约责任</w:t>
      </w:r>
    </w:p>
    <w:p w14:paraId="3E14E4B4" w14:textId="77777777" w:rsidR="0074532A" w:rsidRDefault="00000000">
      <w:pPr>
        <w:pStyle w:val="cde6e2c5"/>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w:t>
      </w:r>
      <w:r>
        <w:rPr>
          <w:rFonts w:ascii="微软简仿宋" w:eastAsia="微软简仿宋" w:hint="eastAsia"/>
          <w:bCs/>
          <w:color w:val="000000"/>
          <w:szCs w:val="21"/>
        </w:rPr>
        <w:t>．</w:t>
      </w:r>
      <w:r>
        <w:rPr>
          <w:rFonts w:ascii="微软简仿宋" w:eastAsia="微软简仿宋" w:hint="eastAsia"/>
          <w:color w:val="000000"/>
          <w:szCs w:val="21"/>
        </w:rPr>
        <w:t>甲方违反本协议所作声明或保证的，应承担相应违约责任。乙方对由此导致的甲方损失不承担责任，并有权单方终止双方的理财业务关系。</w:t>
      </w:r>
    </w:p>
    <w:p w14:paraId="42969998" w14:textId="77777777" w:rsidR="0074532A" w:rsidRDefault="00000000">
      <w:pPr>
        <w:pStyle w:val="cde6e2c5"/>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2</w:t>
      </w:r>
      <w:r>
        <w:rPr>
          <w:rFonts w:ascii="微软简仿宋" w:eastAsia="微软简仿宋" w:hint="eastAsia"/>
          <w:bCs/>
          <w:color w:val="000000"/>
          <w:szCs w:val="21"/>
        </w:rPr>
        <w:t>．</w:t>
      </w:r>
      <w:r>
        <w:rPr>
          <w:rFonts w:ascii="微软简仿宋" w:eastAsia="微软简仿宋" w:hint="eastAsia"/>
          <w:color w:val="000000"/>
          <w:szCs w:val="21"/>
        </w:rPr>
        <w:t>因甲方违反协议约定给乙方或理财产品其他投资者造成损失的，甲方应承担相应的赔偿责任。</w:t>
      </w:r>
    </w:p>
    <w:p w14:paraId="268F2BA5" w14:textId="77777777" w:rsidR="0074532A" w:rsidRDefault="00000000">
      <w:pPr>
        <w:pStyle w:val="cde6e2c5"/>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color w:val="000000"/>
          <w:szCs w:val="21"/>
        </w:rPr>
        <w:t>3</w:t>
      </w:r>
      <w:r>
        <w:rPr>
          <w:rFonts w:ascii="微软简仿宋" w:eastAsia="微软简仿宋" w:hint="eastAsia"/>
          <w:bCs/>
          <w:color w:val="000000"/>
          <w:szCs w:val="21"/>
        </w:rPr>
        <w:t>．</w:t>
      </w:r>
      <w:r>
        <w:rPr>
          <w:rFonts w:ascii="微软简仿宋" w:eastAsia="微软简仿宋" w:hint="eastAsia"/>
          <w:color w:val="000000"/>
          <w:szCs w:val="21"/>
        </w:rPr>
        <w:t>甲方更换资金账户时，应及时通知乙方或代销机构并办理变更手续。甲方认购或申购理财产品时所登记的通讯方式及其他基本信息发生变更时，应及时通知乙方或代销机构。</w:t>
      </w:r>
      <w:r>
        <w:rPr>
          <w:rFonts w:ascii="微软简仿宋" w:eastAsia="微软简仿宋" w:hint="eastAsia"/>
          <w:b/>
          <w:bCs/>
          <w:color w:val="000000"/>
          <w:szCs w:val="21"/>
        </w:rPr>
        <w:t>乙方提示甲方注意：因甲方留存信息有误或未及时通知理财产品销售机构变更信息导致的不利后果由甲方承担。</w:t>
      </w:r>
    </w:p>
    <w:p w14:paraId="5D8A2119" w14:textId="77777777" w:rsidR="0074532A" w:rsidRDefault="00000000">
      <w:pPr>
        <w:pStyle w:val="cde6e2c5"/>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4</w:t>
      </w:r>
      <w:r>
        <w:rPr>
          <w:rFonts w:ascii="微软简仿宋" w:eastAsia="微软简仿宋" w:hint="eastAsia"/>
          <w:bCs/>
          <w:color w:val="000000"/>
          <w:szCs w:val="21"/>
        </w:rPr>
        <w:t>．</w:t>
      </w:r>
      <w:r>
        <w:rPr>
          <w:rFonts w:ascii="微软简仿宋" w:eastAsia="微软简仿宋" w:hint="eastAsia"/>
          <w:color w:val="000000"/>
          <w:szCs w:val="21"/>
        </w:rPr>
        <w:t>因乙方违反本协议及</w:t>
      </w:r>
      <w:r>
        <w:rPr>
          <w:rFonts w:ascii="微软简仿宋" w:eastAsia="微软简仿宋"/>
          <w:color w:val="000000"/>
          <w:szCs w:val="21"/>
        </w:rPr>
        <w:t>理财产品销售文件</w:t>
      </w:r>
      <w:r>
        <w:rPr>
          <w:rFonts w:ascii="微软简仿宋" w:eastAsia="微软简仿宋" w:hint="eastAsia"/>
          <w:color w:val="000000"/>
          <w:szCs w:val="21"/>
        </w:rPr>
        <w:t>的约定给甲方造成损失的，乙方应承担相应赔偿责任。</w:t>
      </w:r>
    </w:p>
    <w:p w14:paraId="172492DA" w14:textId="77777777" w:rsidR="0074532A" w:rsidRDefault="00000000">
      <w:pPr>
        <w:pStyle w:val="cde6e2c5"/>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5</w:t>
      </w:r>
      <w:r>
        <w:rPr>
          <w:rFonts w:ascii="微软简仿宋" w:eastAsia="微软简仿宋" w:hint="eastAsia"/>
          <w:bCs/>
          <w:color w:val="000000"/>
          <w:szCs w:val="21"/>
        </w:rPr>
        <w:t>．</w:t>
      </w:r>
      <w:r>
        <w:rPr>
          <w:rFonts w:ascii="微软简仿宋" w:eastAsia="微软简仿宋" w:hint="eastAsia"/>
          <w:color w:val="000000"/>
          <w:szCs w:val="21"/>
        </w:rPr>
        <w:t>发生不可抗力，导致双方不能继续履行理财协议时，应根据不可抗力的影响程度，全部或部分免除未履约方的责任，但法律法规、监管另有规定的除外。一方当事人因不可抗力事件导致无法履行理财协议时，应及时通知对方，并应采取适当措施防止损失扩大。</w:t>
      </w:r>
    </w:p>
    <w:p w14:paraId="712275B5" w14:textId="77777777" w:rsidR="0074532A" w:rsidRDefault="00000000">
      <w:pPr>
        <w:pStyle w:val="cde6e2c5"/>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6</w:t>
      </w:r>
      <w:r>
        <w:rPr>
          <w:rFonts w:ascii="微软简仿宋" w:eastAsia="微软简仿宋" w:hint="eastAsia"/>
          <w:bCs/>
          <w:color w:val="000000"/>
          <w:szCs w:val="21"/>
        </w:rPr>
        <w:t>．</w:t>
      </w:r>
      <w:r>
        <w:rPr>
          <w:rFonts w:ascii="微软简仿宋" w:eastAsia="微软简仿宋" w:hint="eastAsia"/>
          <w:color w:val="000000"/>
          <w:szCs w:val="21"/>
        </w:rPr>
        <w:t>因法律法规、监管规定调整，导致双方不能履行理财协议时，应根据其影响程度，部分或全部免除未履约方的责任。一方当事人因上述原因无法履行理财协议时，应及时通知对方并应采取适当措施防止损失扩大。</w:t>
      </w:r>
    </w:p>
    <w:p w14:paraId="520A89A7" w14:textId="77777777" w:rsidR="0074532A" w:rsidRDefault="00000000">
      <w:pPr>
        <w:pStyle w:val="cde6e2c5"/>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十四、争议的处理</w:t>
      </w:r>
    </w:p>
    <w:p w14:paraId="794FB0E5" w14:textId="77777777" w:rsidR="0074532A" w:rsidRDefault="00000000">
      <w:pPr>
        <w:pStyle w:val="cde6e2c5"/>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当事人发生纠纷的，双方应首先本着诚实信用原则通过协商解决。协商不成的，任何一方均可向被告所在地有管辖权的人民法院提起诉讼。</w:t>
      </w:r>
    </w:p>
    <w:p w14:paraId="01422A3F" w14:textId="77777777" w:rsidR="0074532A" w:rsidRDefault="00000000">
      <w:pPr>
        <w:pStyle w:val="cde6e2c5"/>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十五、销售文件留存</w:t>
      </w:r>
    </w:p>
    <w:p w14:paraId="625B5979" w14:textId="77777777" w:rsidR="0074532A" w:rsidRDefault="00000000">
      <w:pPr>
        <w:pStyle w:val="cde6e2c5"/>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本协议经甲方签署（包括线下签约和电子渠道签约）后，甲方可向</w:t>
      </w:r>
      <w:r>
        <w:rPr>
          <w:rFonts w:ascii="微软简仿宋" w:eastAsia="微软简仿宋"/>
          <w:b/>
          <w:bCs/>
          <w:color w:val="000000"/>
          <w:szCs w:val="21"/>
        </w:rPr>
        <w:t>理财产品销售机构索</w:t>
      </w:r>
      <w:r>
        <w:rPr>
          <w:rFonts w:ascii="微软简仿宋" w:eastAsia="微软简仿宋"/>
          <w:b/>
          <w:bCs/>
          <w:color w:val="000000"/>
          <w:szCs w:val="21"/>
        </w:rPr>
        <w:lastRenderedPageBreak/>
        <w:t>取</w:t>
      </w:r>
      <w:r>
        <w:rPr>
          <w:rFonts w:ascii="微软简仿宋" w:eastAsia="微软简仿宋" w:hint="eastAsia"/>
          <w:b/>
          <w:bCs/>
          <w:color w:val="000000"/>
          <w:szCs w:val="21"/>
        </w:rPr>
        <w:t>留存。甲方未留存</w:t>
      </w:r>
      <w:r>
        <w:rPr>
          <w:rFonts w:ascii="微软简仿宋" w:eastAsia="微软简仿宋"/>
          <w:b/>
          <w:bCs/>
          <w:color w:val="000000"/>
          <w:szCs w:val="21"/>
        </w:rPr>
        <w:t>的</w:t>
      </w:r>
      <w:r>
        <w:rPr>
          <w:rFonts w:ascii="微软简仿宋" w:eastAsia="微软简仿宋" w:hint="eastAsia"/>
          <w:b/>
          <w:bCs/>
          <w:color w:val="000000"/>
          <w:szCs w:val="21"/>
        </w:rPr>
        <w:t>，视为甲方自动放弃留存相关文件的权利，并自行承担由此可能导致的不利影响或后果。</w:t>
      </w:r>
    </w:p>
    <w:p w14:paraId="658465B3" w14:textId="77777777" w:rsidR="0074532A" w:rsidRDefault="00000000">
      <w:pPr>
        <w:pStyle w:val="cde6e2c5"/>
        <w:adjustRightInd w:val="0"/>
        <w:snapToGrid w:val="0"/>
        <w:spacing w:line="360" w:lineRule="auto"/>
        <w:ind w:firstLineChars="200" w:firstLine="420"/>
        <w:jc w:val="left"/>
        <w:outlineLvl w:val="0"/>
        <w:rPr>
          <w:rFonts w:ascii="微软简仿宋" w:eastAsia="微软简仿宋"/>
          <w:color w:val="000000"/>
          <w:szCs w:val="21"/>
        </w:rPr>
      </w:pPr>
      <w:r>
        <w:rPr>
          <w:rFonts w:ascii="微软简仿宋" w:eastAsia="微软简仿宋" w:hint="eastAsia"/>
          <w:b/>
          <w:bCs/>
          <w:color w:val="000000"/>
          <w:szCs w:val="21"/>
        </w:rPr>
        <w:t>十六、协议的生效</w:t>
      </w:r>
    </w:p>
    <w:p w14:paraId="233E7B2A" w14:textId="77777777" w:rsidR="0074532A" w:rsidRDefault="00000000">
      <w:pPr>
        <w:pStyle w:val="cde6e2c5"/>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（一）协议生效</w:t>
      </w:r>
    </w:p>
    <w:p w14:paraId="2F07CCC1" w14:textId="77777777" w:rsidR="0074532A" w:rsidRDefault="00000000">
      <w:pPr>
        <w:pStyle w:val="cde6e2c5"/>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甲方通过销售机构网点柜面渠道签署本协议的，经甲方签字或</w:t>
      </w:r>
      <w:r>
        <w:rPr>
          <w:rFonts w:ascii="微软简仿宋" w:eastAsia="微软简仿宋"/>
          <w:b/>
          <w:bCs/>
          <w:color w:val="000000"/>
          <w:szCs w:val="21"/>
        </w:rPr>
        <w:t>加盖有效印章</w:t>
      </w:r>
      <w:r>
        <w:rPr>
          <w:rFonts w:ascii="微软简仿宋" w:eastAsia="微软简仿宋" w:hint="eastAsia"/>
          <w:b/>
          <w:bCs/>
          <w:color w:val="000000"/>
          <w:szCs w:val="21"/>
        </w:rPr>
        <w:t>后生效。</w:t>
      </w:r>
    </w:p>
    <w:p w14:paraId="5946E16D" w14:textId="77777777" w:rsidR="0074532A" w:rsidRDefault="00000000">
      <w:pPr>
        <w:pStyle w:val="cde6e2c5"/>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通过销售机构电子渠道签署本协议的，自甲方通过销售机构电子渠道确认同意后且乙方确认甲方成功认/申购并收到甲方缴付的全部投资本金之日起生效。甲方认可线上点击同意具有与书面签署同等的法律效力。</w:t>
      </w:r>
    </w:p>
    <w:p w14:paraId="0F430039" w14:textId="77777777" w:rsidR="0074532A" w:rsidRDefault="00000000">
      <w:pPr>
        <w:pStyle w:val="cde6e2c5"/>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甲方知悉并确认，乙方对于理财产品项下甲方认/申购份额的确认即视为乙方对于本协议的签署和认可；甲方不得以乙方不在本协议中签章为由主张本协议不成立或不生效。</w:t>
      </w:r>
    </w:p>
    <w:p w14:paraId="186C3438" w14:textId="77777777" w:rsidR="0074532A" w:rsidRDefault="00000000">
      <w:pPr>
        <w:pStyle w:val="cde6e2c5"/>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（二）协议的终止</w:t>
      </w:r>
    </w:p>
    <w:p w14:paraId="0A1C13F3" w14:textId="77777777" w:rsidR="0074532A" w:rsidRDefault="00000000">
      <w:pPr>
        <w:pStyle w:val="cde6e2c5"/>
        <w:tabs>
          <w:tab w:val="left" w:pos="312"/>
        </w:tabs>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w:t>
      </w:r>
      <w:r>
        <w:rPr>
          <w:rFonts w:ascii="微软简仿宋" w:eastAsia="微软简仿宋" w:hint="eastAsia"/>
          <w:bCs/>
          <w:color w:val="000000"/>
          <w:szCs w:val="21"/>
        </w:rPr>
        <w:t>．</w:t>
      </w:r>
      <w:r>
        <w:rPr>
          <w:rFonts w:ascii="微软简仿宋" w:eastAsia="微软简仿宋" w:hint="eastAsia"/>
          <w:color w:val="000000"/>
          <w:szCs w:val="21"/>
        </w:rPr>
        <w:t>除按产品说明书约定甲方或乙方享有的提前终止权外，甲方有违约行为或交易资金被国家有权机关采取保全措施时，乙方有权提前终止本协议。</w:t>
      </w:r>
    </w:p>
    <w:p w14:paraId="72360F51" w14:textId="77777777" w:rsidR="0074532A" w:rsidRDefault="00000000">
      <w:pPr>
        <w:pStyle w:val="cde6e2c5"/>
        <w:tabs>
          <w:tab w:val="left" w:pos="312"/>
        </w:tabs>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b/>
          <w:color w:val="000000"/>
          <w:szCs w:val="21"/>
        </w:rPr>
        <w:t>2</w:t>
      </w:r>
      <w:r>
        <w:rPr>
          <w:rFonts w:ascii="微软简仿宋" w:eastAsia="微软简仿宋" w:hint="eastAsia"/>
          <w:b/>
          <w:bCs/>
          <w:color w:val="000000"/>
          <w:szCs w:val="21"/>
        </w:rPr>
        <w:t>．乙方宣布理财计划设立失败、甲方全部赎回理财产品份额或理财产品到期并完成清算分配后，本协议自动终止。甲方通过乙方或代销机构提交的理财产品赎回/撤单申请，按产品说明书约定经乙方或销售机构确认后方可生效。</w:t>
      </w:r>
    </w:p>
    <w:p w14:paraId="1EF67F8D" w14:textId="77777777" w:rsidR="0074532A" w:rsidRDefault="00000000">
      <w:pPr>
        <w:pStyle w:val="cde6e2c5"/>
        <w:adjustRightInd w:val="0"/>
        <w:snapToGrid w:val="0"/>
        <w:spacing w:line="360" w:lineRule="auto"/>
        <w:ind w:firstLine="420"/>
        <w:rPr>
          <w:rFonts w:ascii="微软简仿宋" w:eastAsia="微软简仿宋"/>
          <w:color w:val="000000"/>
          <w:szCs w:val="21"/>
        </w:rPr>
      </w:pPr>
      <w:r>
        <w:rPr>
          <w:rFonts w:ascii="微软简仿宋" w:eastAsia="微软简仿宋" w:hint="eastAsia"/>
          <w:color w:val="000000"/>
          <w:szCs w:val="21"/>
        </w:rPr>
        <w:t>3</w:t>
      </w:r>
      <w:r>
        <w:rPr>
          <w:rFonts w:ascii="微软简仿宋" w:eastAsia="微软简仿宋" w:hint="eastAsia"/>
          <w:bCs/>
          <w:color w:val="000000"/>
          <w:szCs w:val="21"/>
        </w:rPr>
        <w:t>．</w:t>
      </w:r>
      <w:r>
        <w:rPr>
          <w:rFonts w:ascii="微软简仿宋" w:eastAsia="微软简仿宋" w:hint="eastAsia"/>
          <w:color w:val="000000"/>
          <w:szCs w:val="21"/>
        </w:rPr>
        <w:t>本协议及产品说明书项下各方权利义务履行完毕之日，本协议自动终止。</w:t>
      </w:r>
    </w:p>
    <w:p w14:paraId="71881811" w14:textId="77777777" w:rsidR="0074532A" w:rsidRDefault="0074532A">
      <w:pPr>
        <w:pStyle w:val="cde6e2c5"/>
        <w:adjustRightInd w:val="0"/>
        <w:snapToGrid w:val="0"/>
        <w:spacing w:line="360" w:lineRule="auto"/>
        <w:ind w:firstLineChars="200" w:firstLine="420"/>
        <w:rPr>
          <w:rFonts w:ascii="微软简仿宋" w:eastAsia="微软简仿宋"/>
          <w:color w:val="000000"/>
          <w:szCs w:val="21"/>
        </w:rPr>
      </w:pPr>
    </w:p>
    <w:p w14:paraId="0D1027D5" w14:textId="77777777" w:rsidR="0074532A" w:rsidRDefault="00000000">
      <w:pPr>
        <w:pStyle w:val="cde6e2c5"/>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确认已完整阅读本产品风险揭示书、产品说明书及本协议，并知悉确认全部条款，基于自身独立判断签署本协议。甲方知悉并确认乙方对于理财产品项下甲方认/申购份额的确认即视为乙方对于本协议的签署和认可，甲方不得以乙方不在本协议中签章为由主张本协议不成立或不生效。</w:t>
      </w:r>
    </w:p>
    <w:p w14:paraId="3FD4E055" w14:textId="77777777" w:rsidR="0074532A" w:rsidRDefault="0074532A">
      <w:pPr>
        <w:pStyle w:val="cde6e2c5"/>
        <w:adjustRightInd w:val="0"/>
        <w:snapToGrid w:val="0"/>
        <w:spacing w:line="360" w:lineRule="auto"/>
        <w:ind w:firstLineChars="200" w:firstLine="420"/>
        <w:rPr>
          <w:rFonts w:ascii="微软简仿宋" w:eastAsia="微软简仿宋"/>
          <w:b/>
          <w:bCs/>
          <w:color w:val="000000"/>
          <w:szCs w:val="21"/>
        </w:rPr>
      </w:pPr>
    </w:p>
    <w:p w14:paraId="64AF016E" w14:textId="77777777" w:rsidR="0074532A" w:rsidRDefault="0074532A">
      <w:pPr>
        <w:pStyle w:val="cde6e2c5"/>
        <w:adjustRightInd w:val="0"/>
        <w:snapToGrid w:val="0"/>
        <w:spacing w:line="360" w:lineRule="auto"/>
        <w:ind w:firstLineChars="200" w:firstLine="420"/>
        <w:rPr>
          <w:rFonts w:ascii="微软简仿宋" w:eastAsia="微软简仿宋"/>
          <w:b/>
          <w:bCs/>
          <w:color w:val="000000"/>
          <w:szCs w:val="21"/>
        </w:rPr>
      </w:pPr>
    </w:p>
    <w:p w14:paraId="28D6D006" w14:textId="77777777" w:rsidR="0074532A" w:rsidRDefault="0074532A">
      <w:pPr>
        <w:pStyle w:val="cde6e2c5"/>
        <w:adjustRightInd w:val="0"/>
        <w:snapToGrid w:val="0"/>
        <w:spacing w:line="360" w:lineRule="auto"/>
        <w:ind w:firstLineChars="200" w:firstLine="420"/>
      </w:pPr>
    </w:p>
    <w:p w14:paraId="53F741B5" w14:textId="77777777" w:rsidR="0074532A" w:rsidRDefault="00000000">
      <w:pPr>
        <w:pStyle w:val="cde6e2c5"/>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甲方自然人（签字或线上确认同意）：            乙方：华夏</w:t>
      </w:r>
      <w:r>
        <w:rPr>
          <w:rFonts w:ascii="微软简仿宋" w:eastAsia="微软简仿宋"/>
          <w:color w:val="000000"/>
          <w:szCs w:val="21"/>
        </w:rPr>
        <w:t>理财有限责任</w:t>
      </w:r>
      <w:r>
        <w:rPr>
          <w:rFonts w:ascii="微软简仿宋" w:eastAsia="微软简仿宋" w:hint="eastAsia"/>
          <w:color w:val="000000"/>
          <w:szCs w:val="21"/>
        </w:rPr>
        <w:t>公司</w:t>
      </w:r>
    </w:p>
    <w:p w14:paraId="4FA09A30" w14:textId="77777777" w:rsidR="0074532A" w:rsidRDefault="0074532A">
      <w:pPr>
        <w:pStyle w:val="cde6e2c5"/>
        <w:adjustRightInd w:val="0"/>
        <w:snapToGrid w:val="0"/>
        <w:spacing w:line="360" w:lineRule="auto"/>
        <w:ind w:firstLineChars="200" w:firstLine="420"/>
        <w:rPr>
          <w:rFonts w:ascii="微软简仿宋" w:eastAsia="微软简仿宋"/>
          <w:color w:val="000000"/>
          <w:szCs w:val="21"/>
        </w:rPr>
      </w:pPr>
    </w:p>
    <w:p w14:paraId="5F4810AE" w14:textId="77777777" w:rsidR="0074532A" w:rsidRDefault="00000000">
      <w:pPr>
        <w:pStyle w:val="cde6e2c5"/>
        <w:adjustRightInd w:val="0"/>
        <w:snapToGrid w:val="0"/>
        <w:spacing w:line="360" w:lineRule="auto"/>
        <w:ind w:firstLineChars="100" w:firstLine="210"/>
        <w:rPr>
          <w:rFonts w:ascii="微软简仿宋" w:eastAsia="微软简仿宋"/>
          <w:color w:val="000000"/>
          <w:szCs w:val="21"/>
        </w:rPr>
      </w:pPr>
      <w:r>
        <w:rPr>
          <w:rFonts w:ascii="微软简仿宋" w:eastAsia="微软简仿宋" w:hint="eastAsia"/>
          <w:color w:val="000000"/>
          <w:szCs w:val="21"/>
        </w:rPr>
        <w:t>（或）法人或其他组织（盖章或线上确认同意）</w:t>
      </w:r>
    </w:p>
    <w:p w14:paraId="6AB4DCF8" w14:textId="77777777" w:rsidR="0074532A" w:rsidRDefault="00000000">
      <w:pPr>
        <w:pStyle w:val="cde6e2c5"/>
        <w:adjustRightInd w:val="0"/>
        <w:snapToGrid w:val="0"/>
        <w:spacing w:line="360" w:lineRule="auto"/>
        <w:ind w:firstLineChars="100" w:firstLine="210"/>
        <w:rPr>
          <w:rFonts w:ascii="微软简仿宋" w:eastAsia="微软简仿宋"/>
          <w:color w:val="000000"/>
          <w:szCs w:val="21"/>
        </w:rPr>
      </w:pPr>
      <w:r>
        <w:rPr>
          <w:rFonts w:ascii="微软简仿宋" w:eastAsia="微软简仿宋" w:hint="eastAsia"/>
          <w:color w:val="000000"/>
          <w:szCs w:val="21"/>
        </w:rPr>
        <w:t xml:space="preserve">法定代表人或授权代表（签章或线上确认同意）                         </w:t>
      </w:r>
    </w:p>
    <w:p w14:paraId="378DF64D" w14:textId="77777777" w:rsidR="00032003" w:rsidRDefault="00000000">
      <w:pPr>
        <w:pStyle w:val="cde6e2c5"/>
        <w:adjustRightInd w:val="0"/>
        <w:snapToGrid w:val="0"/>
        <w:spacing w:line="360" w:lineRule="auto"/>
        <w:ind w:firstLineChars="200" w:firstLine="420"/>
        <w:jc w:val="right"/>
      </w:pPr>
      <w:r>
        <w:rPr>
          <w:rFonts w:ascii="微软简仿宋" w:eastAsia="微软简仿宋" w:hint="eastAsia"/>
          <w:color w:val="000000"/>
          <w:szCs w:val="21"/>
        </w:rPr>
        <w:t>年    月      日</w:t>
      </w:r>
    </w:p>
    <w:p>
      <w:pPr>
        <w:pStyle w:val="cde6e2c5"/>
        <w:pageBreakBefore w:val="true"/>
      </w:pPr>
    </w:p>
    <w:p w14:paraId="1A5B5AAC" w14:textId="77777777" w:rsidR="00584B3C" w:rsidRDefault="00000000">
      <w:pPr>
        <w:pStyle w:val="fd7e9d2a"/>
        <w:spacing w:line="360" w:lineRule="auto"/>
        <w:jc w:val="center"/>
        <w:rPr>
          <w:rFonts w:ascii="微软简标宋" w:eastAsia="微软简标宋"/>
          <w:b/>
          <w:sz w:val="32"/>
          <w:szCs w:val="21"/>
        </w:rPr>
      </w:pPr>
      <w:r>
        <w:rPr>
          <w:rFonts w:ascii="微软简标宋" w:eastAsia="微软简标宋" w:hint="eastAsia"/>
          <w:b/>
          <w:sz w:val="32"/>
          <w:szCs w:val="21"/>
        </w:rPr>
        <w:t>华夏理财有限责任公司理财产品销售协议书</w:t>
      </w:r>
    </w:p>
    <w:p w14:paraId="3DB22A2A" w14:textId="77777777" w:rsidR="00584B3C" w:rsidRDefault="00000000">
      <w:pPr>
        <w:pStyle w:val="fd7e9d2a"/>
        <w:spacing w:line="360" w:lineRule="auto"/>
        <w:ind w:firstLineChars="200" w:firstLine="600"/>
        <w:jc w:val="center"/>
        <w:rPr>
          <w:rFonts w:ascii="微软简标宋" w:eastAsia="微软简标宋"/>
          <w:bCs/>
          <w:sz w:val="30"/>
          <w:szCs w:val="30"/>
        </w:rPr>
      </w:pPr>
      <w:r>
        <w:rPr>
          <w:rFonts w:ascii="微软简标宋" w:eastAsia="微软简标宋" w:hint="eastAsia"/>
          <w:bCs/>
          <w:sz w:val="30"/>
          <w:szCs w:val="30"/>
        </w:rPr>
        <w:t>（适用于个人投资者）</w:t>
      </w:r>
    </w:p>
    <w:p w14:paraId="77085124" w14:textId="77777777" w:rsidR="00584B3C" w:rsidRDefault="00584B3C">
      <w:pPr>
        <w:pStyle w:val="fd7e9d2a"/>
        <w:spacing w:line="360" w:lineRule="auto"/>
        <w:ind w:firstLineChars="200" w:firstLine="600"/>
        <w:jc w:val="center"/>
        <w:rPr>
          <w:rFonts w:ascii="微软简标宋" w:eastAsia="微软简标宋"/>
          <w:bCs/>
          <w:sz w:val="30"/>
          <w:szCs w:val="30"/>
        </w:rPr>
      </w:pPr>
    </w:p>
    <w:p w14:paraId="151DC1A6" w14:textId="65495485" w:rsidR="00584B3C" w:rsidRDefault="00000000">
      <w:pPr>
        <w:pStyle w:val="fd7e9d2a"/>
        <w:adjustRightInd w:val="0"/>
        <w:snapToGrid w:val="0"/>
        <w:spacing w:line="360" w:lineRule="auto"/>
        <w:ind w:firstLineChars="200" w:firstLine="420"/>
        <w:jc w:val="left"/>
        <w:rPr>
          <w:rFonts w:ascii="微软简仿宋" w:eastAsia="微软简仿宋" w:hAnsi="宋体"/>
          <w:b/>
          <w:szCs w:val="21"/>
          <w:u w:val="single"/>
        </w:rPr>
      </w:pPr>
      <w:r>
        <w:rPr>
          <w:rFonts w:ascii="微软简仿宋" w:eastAsia="微软简仿宋" w:hAnsi="宋体" w:hint="eastAsia"/>
          <w:b/>
          <w:szCs w:val="21"/>
        </w:rPr>
        <w:t>本协议适用于</w:t>
      </w:r>
      <w:r>
        <w:rPr>
          <w:rFonts w:ascii="微软简仿宋" w:eastAsia="微软简仿宋" w:hAnsi="宋体" w:hint="eastAsia"/>
          <w:b/>
          <w:szCs w:val="21"/>
          <w:u w:val="single"/>
        </w:rPr>
        <w:t xml:space="preserve">  </w:t>
      </w:r>
      <w:r w:rsidR="00E601E6">
        <w:rPr>
          <w:rFonts w:ascii="微软简仿宋" w:eastAsia="微软简仿宋" w:hAnsi="宋体" w:hint="eastAsia"/>
          <w:b/>
          <w:szCs w:val="21"/>
          <w:u w:val="single"/>
        </w:rPr>
        <w:t>南粤银行</w:t>
      </w:r>
      <w:r>
        <w:rPr>
          <w:rFonts w:ascii="微软简仿宋" w:eastAsia="微软简仿宋" w:hAnsi="宋体" w:hint="eastAsia"/>
          <w:b/>
          <w:szCs w:val="21"/>
          <w:u w:val="single"/>
        </w:rPr>
        <w:t xml:space="preserve">  代理销售华夏理财有限责任公司发行的理财产品。</w:t>
      </w:r>
    </w:p>
    <w:p w14:paraId="319AC29D" w14:textId="77777777" w:rsidR="00584B3C" w:rsidRDefault="00584B3C">
      <w:pPr>
        <w:pStyle w:val="fd7e9d2a"/>
        <w:adjustRightInd w:val="0"/>
        <w:snapToGrid w:val="0"/>
        <w:spacing w:line="360" w:lineRule="auto"/>
        <w:ind w:firstLineChars="200" w:firstLine="420"/>
        <w:jc w:val="left"/>
        <w:rPr>
          <w:rFonts w:ascii="微软简仿宋" w:eastAsia="微软简仿宋" w:hAnsi="宋体"/>
          <w:b/>
          <w:szCs w:val="21"/>
          <w:u w:val="single"/>
        </w:rPr>
      </w:pPr>
    </w:p>
    <w:p w14:paraId="1928DB8D" w14:textId="77777777" w:rsidR="00584B3C" w:rsidRDefault="00000000">
      <w:pPr>
        <w:pStyle w:val="fd7e9d2a"/>
        <w:adjustRightInd w:val="0"/>
        <w:snapToGrid w:val="0"/>
        <w:spacing w:line="360" w:lineRule="auto"/>
        <w:ind w:firstLineChars="200" w:firstLine="420"/>
        <w:jc w:val="center"/>
        <w:rPr>
          <w:rFonts w:ascii="微软简仿宋" w:eastAsia="微软简仿宋" w:hAnsi="宋体"/>
          <w:b/>
          <w:szCs w:val="21"/>
        </w:rPr>
      </w:pPr>
      <w:r>
        <w:rPr>
          <w:rFonts w:ascii="微软简仿宋" w:eastAsia="微软简仿宋" w:hAnsi="宋体" w:hint="eastAsia"/>
          <w:b/>
          <w:szCs w:val="21"/>
        </w:rPr>
        <w:t>重要提示</w:t>
      </w:r>
    </w:p>
    <w:p w14:paraId="4F7B73E2" w14:textId="27446B2D" w:rsidR="00584B3C" w:rsidRDefault="00000000">
      <w:pPr>
        <w:pStyle w:val="fd7e9d2a"/>
        <w:adjustRightInd w:val="0"/>
        <w:snapToGrid w:val="0"/>
        <w:spacing w:line="360" w:lineRule="auto"/>
        <w:ind w:firstLineChars="200" w:firstLine="420"/>
        <w:rPr>
          <w:rFonts w:ascii="微软简仿宋" w:eastAsia="微软简仿宋" w:hAnsi="宋体"/>
          <w:szCs w:val="21"/>
        </w:rPr>
      </w:pPr>
      <w:r>
        <w:rPr>
          <w:rFonts w:ascii="微软简仿宋" w:eastAsia="微软简仿宋" w:hAnsi="宋体" w:hint="eastAsia"/>
          <w:b/>
          <w:szCs w:val="21"/>
        </w:rPr>
        <w:t>尊敬的客户：为了维护您的权益，请在签署本协议前，仔细阅读本协议各条款（特别是含有黑体文字的条款），充分了解华夏理财有限责任公司理财业务运作规则。如您有疑问或不明之处，请向代销机构或华夏理财有限责任公司咨询，或者咨询您的律师和有关专业人士。如需业务咨询和投诉，请拨打□</w:t>
      </w:r>
      <w:r>
        <w:rPr>
          <w:rFonts w:ascii="微软简仿宋" w:hAnsi="宋体" w:cs="宋体" w:hint="eastAsia"/>
          <w:color w:val="000000"/>
          <w:szCs w:val="21"/>
          <w:u w:val="single"/>
        </w:rPr>
        <w:t xml:space="preserve">　</w:t>
      </w:r>
      <w:r>
        <w:rPr>
          <w:rFonts w:ascii="微软简仿宋" w:eastAsia="微软简仿宋" w:hint="eastAsia"/>
          <w:color w:val="000000"/>
          <w:szCs w:val="21"/>
          <w:u w:val="single"/>
        </w:rPr>
        <w:t xml:space="preserve">      </w:t>
      </w:r>
      <w:r>
        <w:rPr>
          <w:rFonts w:ascii="微软简仿宋" w:eastAsia="微软简仿宋" w:hAnsi="宋体" w:hint="eastAsia"/>
          <w:b/>
          <w:szCs w:val="21"/>
        </w:rPr>
        <w:t xml:space="preserve"> 、□</w:t>
      </w:r>
      <w:r>
        <w:rPr>
          <w:rFonts w:ascii="微软简仿宋" w:eastAsia="微软简仿宋" w:hAnsi="宋体"/>
          <w:b/>
          <w:szCs w:val="21"/>
        </w:rPr>
        <w:t>华夏银行全国统一投资者服务热线（</w:t>
      </w:r>
      <w:r>
        <w:rPr>
          <w:rFonts w:ascii="微软简仿宋" w:eastAsia="微软简仿宋" w:hAnsi="宋体" w:hint="eastAsia"/>
          <w:b/>
          <w:szCs w:val="21"/>
        </w:rPr>
        <w:t>95</w:t>
      </w:r>
      <w:r>
        <w:rPr>
          <w:rFonts w:ascii="微软简仿宋" w:eastAsia="微软简仿宋" w:hAnsi="宋体"/>
          <w:b/>
          <w:szCs w:val="21"/>
        </w:rPr>
        <w:t>577）</w:t>
      </w:r>
      <w:r>
        <w:rPr>
          <w:rFonts w:ascii="微软简仿宋" w:eastAsia="微软简仿宋" w:hAnsi="宋体" w:hint="eastAsia"/>
          <w:b/>
          <w:szCs w:val="21"/>
        </w:rPr>
        <w:t>□或</w:t>
      </w:r>
      <w:r>
        <w:rPr>
          <w:rFonts w:ascii="微软简仿宋" w:hAnsi="宋体" w:cs="宋体" w:hint="eastAsia"/>
          <w:color w:val="000000"/>
          <w:szCs w:val="21"/>
          <w:u w:val="single"/>
        </w:rPr>
        <w:t xml:space="preserve">　</w:t>
      </w:r>
      <w:r w:rsidR="003E0F24">
        <w:rPr>
          <w:rFonts w:ascii="微软简仿宋" w:eastAsia="微软简仿宋" w:hAnsi="宋体" w:hint="eastAsia"/>
          <w:b/>
          <w:szCs w:val="21"/>
          <w:u w:val="single"/>
        </w:rPr>
        <w:t>南粤银行</w:t>
      </w:r>
      <w:r>
        <w:rPr>
          <w:rFonts w:ascii="微软简仿宋" w:eastAsia="微软简仿宋" w:hint="eastAsia"/>
          <w:color w:val="000000"/>
          <w:szCs w:val="21"/>
          <w:u w:val="single"/>
        </w:rPr>
        <w:t xml:space="preserve">  </w:t>
      </w:r>
      <w:r>
        <w:rPr>
          <w:rFonts w:ascii="微软简仿宋" w:eastAsia="微软简仿宋" w:hAnsi="宋体" w:hint="eastAsia"/>
          <w:b/>
          <w:szCs w:val="21"/>
        </w:rPr>
        <w:t>代销机构客户服务热线。</w:t>
      </w:r>
    </w:p>
    <w:p w14:paraId="4E197FC4" w14:textId="77777777" w:rsidR="00584B3C" w:rsidRDefault="00000000">
      <w:pPr>
        <w:pStyle w:val="fd7e9d2a"/>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提请您在购买理财产品前特别注意以下事项：</w:t>
      </w:r>
    </w:p>
    <w:p w14:paraId="434753CD" w14:textId="77777777" w:rsidR="00584B3C" w:rsidRDefault="00000000">
      <w:pPr>
        <w:pStyle w:val="fd7e9d2a"/>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1</w:t>
      </w:r>
      <w:r>
        <w:rPr>
          <w:rFonts w:ascii="微软简仿宋" w:eastAsia="微软简仿宋" w:hAnsi="微软简仿宋" w:cs="微软简仿宋" w:hint="eastAsia"/>
          <w:color w:val="000000"/>
          <w:szCs w:val="21"/>
        </w:rPr>
        <w:t>．</w:t>
      </w:r>
      <w:r>
        <w:rPr>
          <w:rFonts w:ascii="微软简仿宋" w:eastAsia="微软简仿宋" w:hint="eastAsia"/>
          <w:b/>
          <w:color w:val="000000"/>
          <w:szCs w:val="21"/>
        </w:rPr>
        <w:t>理财非存款、产品有风险、投资须谨慎。非保本浮动收益、净值型理财产品不保证本金和收益，投资者的本金可能会因市场变动而蒙受损失，投资者应充分理解产品的风险评级，充分认识投资风险，谨慎投资。</w:t>
      </w:r>
    </w:p>
    <w:p w14:paraId="2266B1E5" w14:textId="77777777" w:rsidR="00584B3C" w:rsidRDefault="00000000">
      <w:pPr>
        <w:pStyle w:val="fd7e9d2a"/>
        <w:adjustRightInd w:val="0"/>
        <w:snapToGrid w:val="0"/>
        <w:spacing w:line="360" w:lineRule="auto"/>
        <w:ind w:firstLineChars="200" w:firstLine="420"/>
        <w:rPr>
          <w:rFonts w:ascii="微软简标宋" w:eastAsia="微软简标宋"/>
          <w:b/>
          <w:sz w:val="32"/>
          <w:szCs w:val="21"/>
        </w:rPr>
      </w:pPr>
      <w:r>
        <w:rPr>
          <w:rFonts w:ascii="微软简仿宋" w:eastAsia="微软简仿宋" w:hint="eastAsia"/>
          <w:b/>
          <w:color w:val="000000"/>
          <w:szCs w:val="21"/>
        </w:rPr>
        <w:t>2</w:t>
      </w:r>
      <w:r>
        <w:rPr>
          <w:rFonts w:ascii="微软简仿宋" w:eastAsia="微软简仿宋" w:hAnsi="微软简仿宋" w:cs="微软简仿宋" w:hint="eastAsia"/>
          <w:color w:val="000000"/>
          <w:szCs w:val="21"/>
        </w:rPr>
        <w:t>．</w:t>
      </w:r>
      <w:r>
        <w:rPr>
          <w:rFonts w:ascii="微软简仿宋" w:eastAsia="微软简仿宋" w:hint="eastAsia"/>
          <w:b/>
          <w:color w:val="000000"/>
          <w:szCs w:val="21"/>
        </w:rPr>
        <w:t>本协议书中的任何业绩比较基准</w:t>
      </w:r>
      <w:r>
        <w:rPr>
          <w:rFonts w:ascii="微软简仿宋" w:eastAsia="微软简仿宋"/>
          <w:b/>
          <w:color w:val="000000"/>
          <w:szCs w:val="21"/>
        </w:rPr>
        <w:t>、</w:t>
      </w:r>
      <w:r>
        <w:rPr>
          <w:rFonts w:ascii="微软简仿宋" w:eastAsia="微软简仿宋" w:hint="eastAsia"/>
          <w:b/>
          <w:color w:val="000000"/>
          <w:szCs w:val="21"/>
        </w:rPr>
        <w:t>测算收益或类似表述均属不具有法律效力的用语，不代表投资者可能获得的实际收益，亦不构成华夏理财有限责任公司和代销机构对本理财产品的任何收益承诺。理财产品的过往平均业绩和最好、最差业绩或类似表述均不代表甲方最终获得的实际收益，亦不构成乙方对理财产品本金和收益的任何承诺或保证。风险等级或结构相同的同类理财产品既往的业绩并不代表甲方可预期的收益。</w:t>
      </w:r>
    </w:p>
    <w:p w14:paraId="58C37089" w14:textId="77777777" w:rsidR="00584B3C" w:rsidRDefault="00000000">
      <w:pPr>
        <w:pStyle w:val="fd7e9d2a"/>
        <w:adjustRightInd w:val="0"/>
        <w:snapToGrid w:val="0"/>
        <w:spacing w:line="360" w:lineRule="auto"/>
        <w:ind w:firstLineChars="200" w:firstLine="420"/>
        <w:jc w:val="left"/>
        <w:rPr>
          <w:rFonts w:ascii="微软简仿宋" w:eastAsia="微软简仿宋"/>
          <w:b/>
          <w:color w:val="000000"/>
          <w:szCs w:val="21"/>
        </w:rPr>
      </w:pPr>
      <w:r>
        <w:rPr>
          <w:rFonts w:ascii="微软简仿宋" w:eastAsia="微软简仿宋" w:hint="eastAsia"/>
          <w:b/>
          <w:color w:val="000000"/>
          <w:szCs w:val="21"/>
        </w:rPr>
        <w:t>3</w:t>
      </w:r>
      <w:r>
        <w:rPr>
          <w:rFonts w:ascii="微软简仿宋" w:eastAsia="微软简仿宋" w:hAnsi="微软简仿宋" w:cs="微软简仿宋" w:hint="eastAsia"/>
          <w:color w:val="000000"/>
          <w:szCs w:val="21"/>
        </w:rPr>
        <w:t>．</w:t>
      </w:r>
      <w:r>
        <w:rPr>
          <w:rFonts w:ascii="微软简仿宋" w:eastAsia="微软简仿宋" w:hint="eastAsia"/>
          <w:b/>
          <w:color w:val="000000"/>
          <w:szCs w:val="21"/>
        </w:rPr>
        <w:t>本协议与理财产品说明书、理财产品投资协议书、风险揭示书、投资者权益须知、代理销售协议书(如有)及理财产品代销机构提供的其他理财产品销售文件共同构成完整的不可分割的理财产品销售文件，具有同等法律效力。本协议与理财产品说明书不一致的，以理财产品说明书为准；本协议未及事项，以理财产品说明书、风险揭示书、投资协</w:t>
      </w:r>
      <w:r>
        <w:rPr>
          <w:rFonts w:ascii="微软简仿宋" w:eastAsia="微软简仿宋" w:hint="eastAsia"/>
          <w:b/>
          <w:color w:val="000000"/>
          <w:szCs w:val="21"/>
        </w:rPr>
        <w:lastRenderedPageBreak/>
        <w:t>议书等相关文件约定为准。</w:t>
      </w:r>
    </w:p>
    <w:p w14:paraId="5CC12982" w14:textId="77777777" w:rsidR="00584B3C" w:rsidRDefault="00584B3C">
      <w:pPr>
        <w:pStyle w:val="fd7e9d2a"/>
        <w:adjustRightInd w:val="0"/>
        <w:snapToGrid w:val="0"/>
        <w:spacing w:line="360" w:lineRule="auto"/>
        <w:ind w:firstLineChars="200" w:firstLine="420"/>
        <w:jc w:val="left"/>
        <w:rPr>
          <w:rFonts w:ascii="微软简仿宋" w:eastAsia="微软简仿宋"/>
          <w:b/>
          <w:color w:val="000000"/>
          <w:szCs w:val="21"/>
        </w:rPr>
      </w:pPr>
    </w:p>
    <w:p w14:paraId="79625616" w14:textId="3AB13A21" w:rsidR="00584B3C" w:rsidRDefault="00000000">
      <w:pPr>
        <w:pStyle w:val="fd7e9d2a"/>
        <w:keepNext/>
        <w:adjustRightInd w:val="0"/>
        <w:snapToGrid w:val="0"/>
        <w:ind w:firstLineChars="200" w:firstLine="420"/>
        <w:jc w:val="left"/>
        <w:rPr>
          <w:rFonts w:ascii="微软简仿宋" w:eastAsia="微软简仿宋" w:hAnsi="宋体"/>
          <w:szCs w:val="21"/>
        </w:rPr>
      </w:pPr>
      <w:r>
        <w:rPr>
          <w:rFonts w:ascii="微软简仿宋" w:eastAsia="微软简仿宋" w:hAnsi="宋体" w:hint="eastAsia"/>
          <w:szCs w:val="21"/>
        </w:rPr>
        <w:t>本协议项下代销机构：</w:t>
      </w:r>
      <w:r w:rsidR="00D04A1C">
        <w:rPr>
          <w:rFonts w:ascii="微软简仿宋" w:eastAsia="微软简仿宋" w:hAnsi="宋体" w:hint="eastAsia"/>
          <w:b/>
          <w:szCs w:val="21"/>
          <w:u w:val="single"/>
        </w:rPr>
        <w:t>南粤银行</w:t>
      </w:r>
    </w:p>
    <w:p w14:paraId="4C8D7F7B" w14:textId="017276D9" w:rsidR="00584B3C" w:rsidRDefault="00000000">
      <w:pPr>
        <w:pStyle w:val="fd7e9d2a"/>
        <w:keepNext/>
        <w:adjustRightInd w:val="0"/>
        <w:snapToGrid w:val="0"/>
        <w:ind w:firstLineChars="200" w:firstLine="420"/>
        <w:jc w:val="left"/>
        <w:rPr>
          <w:rFonts w:ascii="微软简仿宋" w:eastAsia="微软简仿宋" w:hAnsi="宋体"/>
          <w:szCs w:val="21"/>
        </w:rPr>
      </w:pPr>
      <w:r>
        <w:rPr>
          <w:rFonts w:ascii="微软简仿宋" w:eastAsia="微软简仿宋" w:hAnsi="宋体" w:hint="eastAsia"/>
          <w:szCs w:val="21"/>
        </w:rPr>
        <w:t>法定代表人：</w:t>
      </w:r>
      <w:r w:rsidR="00D04A1C">
        <w:rPr>
          <w:rFonts w:ascii="微软简仿宋" w:eastAsia="微软简仿宋" w:hAnsi="宋体" w:hint="eastAsia"/>
          <w:b/>
          <w:szCs w:val="21"/>
          <w:u w:val="single"/>
        </w:rPr>
        <w:t>骆传朋</w:t>
      </w:r>
    </w:p>
    <w:p w14:paraId="6B606454" w14:textId="32B15ABB" w:rsidR="00584B3C" w:rsidRDefault="00000000">
      <w:pPr>
        <w:pStyle w:val="fd7e9d2a"/>
        <w:keepNext/>
        <w:adjustRightInd w:val="0"/>
        <w:snapToGrid w:val="0"/>
        <w:ind w:firstLineChars="200" w:firstLine="420"/>
        <w:jc w:val="left"/>
        <w:rPr>
          <w:rFonts w:ascii="微软简仿宋" w:eastAsia="微软简仿宋" w:hAnsi="宋体"/>
          <w:szCs w:val="21"/>
        </w:rPr>
      </w:pPr>
      <w:r>
        <w:rPr>
          <w:rFonts w:ascii="微软简仿宋" w:eastAsia="微软简仿宋" w:hAnsi="宋体" w:hint="eastAsia"/>
          <w:szCs w:val="21"/>
        </w:rPr>
        <w:t>地址：</w:t>
      </w:r>
      <w:r w:rsidR="00D04A1C">
        <w:rPr>
          <w:rFonts w:ascii="微软简仿宋" w:eastAsia="微软简仿宋" w:hAnsi="宋体" w:hint="eastAsia"/>
          <w:b/>
          <w:szCs w:val="21"/>
          <w:u w:val="single"/>
        </w:rPr>
        <w:t>湛江经济技术开发区乐山路27号财富汇金融中心1层</w:t>
      </w:r>
    </w:p>
    <w:p w14:paraId="6BF5D1C4" w14:textId="4FF04951" w:rsidR="00584B3C" w:rsidRDefault="00000000">
      <w:pPr>
        <w:pStyle w:val="fd7e9d2a"/>
        <w:keepNext/>
        <w:adjustRightInd w:val="0"/>
        <w:snapToGrid w:val="0"/>
        <w:ind w:firstLineChars="200" w:firstLine="420"/>
        <w:jc w:val="left"/>
        <w:rPr>
          <w:rFonts w:ascii="微软简仿宋" w:eastAsia="微软简仿宋" w:hAnsi="宋体"/>
          <w:szCs w:val="21"/>
        </w:rPr>
      </w:pPr>
      <w:r>
        <w:rPr>
          <w:rFonts w:ascii="微软简仿宋" w:eastAsia="微软简仿宋" w:hAnsi="宋体" w:hint="eastAsia"/>
          <w:szCs w:val="21"/>
        </w:rPr>
        <w:t>邮编：</w:t>
      </w:r>
      <w:r w:rsidR="00D04A1C">
        <w:rPr>
          <w:rFonts w:ascii="微软简仿宋" w:eastAsia="微软简仿宋" w:hAnsi="宋体" w:hint="eastAsia"/>
          <w:b/>
          <w:szCs w:val="21"/>
          <w:u w:val="single"/>
        </w:rPr>
        <w:t>510120</w:t>
      </w:r>
    </w:p>
    <w:p w14:paraId="507D31BB" w14:textId="6B57002C" w:rsidR="00584B3C" w:rsidRDefault="00000000">
      <w:pPr>
        <w:pStyle w:val="fd7e9d2a"/>
        <w:adjustRightInd w:val="0"/>
        <w:snapToGrid w:val="0"/>
        <w:ind w:firstLineChars="200" w:firstLine="420"/>
        <w:jc w:val="left"/>
        <w:rPr>
          <w:rFonts w:ascii="微软简仿宋" w:eastAsia="微软简仿宋" w:hAnsi="宋体"/>
          <w:szCs w:val="21"/>
        </w:rPr>
      </w:pPr>
      <w:r>
        <w:rPr>
          <w:rFonts w:ascii="微软简仿宋" w:eastAsia="微软简仿宋" w:hAnsi="宋体" w:hint="eastAsia"/>
          <w:szCs w:val="21"/>
        </w:rPr>
        <w:t>公司网址：</w:t>
      </w:r>
      <w:r w:rsidR="00D04A1C">
        <w:rPr>
          <w:rFonts w:ascii="微软简仿宋" w:eastAsia="微软简仿宋" w:hAnsi="宋体" w:hint="eastAsia"/>
          <w:b/>
          <w:szCs w:val="21"/>
          <w:u w:val="single"/>
        </w:rPr>
        <w:t>www.gdnybank.com</w:t>
      </w:r>
    </w:p>
    <w:p w14:paraId="6DE9B191" w14:textId="70444A17" w:rsidR="00584B3C" w:rsidRDefault="00000000">
      <w:pPr>
        <w:pStyle w:val="fd7e9d2a"/>
        <w:adjustRightInd w:val="0"/>
        <w:snapToGrid w:val="0"/>
        <w:ind w:firstLineChars="200" w:firstLine="420"/>
        <w:jc w:val="left"/>
        <w:rPr>
          <w:rFonts w:ascii="微软简仿宋" w:eastAsia="微软简仿宋"/>
          <w:b/>
          <w:color w:val="000000"/>
          <w:szCs w:val="21"/>
        </w:rPr>
      </w:pPr>
      <w:r>
        <w:rPr>
          <w:rFonts w:ascii="微软简仿宋" w:eastAsia="微软简仿宋" w:hAnsi="宋体" w:hint="eastAsia"/>
          <w:szCs w:val="21"/>
        </w:rPr>
        <w:t>客服/联系电话：</w:t>
      </w:r>
      <w:r w:rsidR="00D04A1C">
        <w:rPr>
          <w:rFonts w:ascii="微软简仿宋" w:eastAsia="微软简仿宋" w:hAnsi="宋体" w:hint="eastAsia"/>
          <w:b/>
          <w:szCs w:val="21"/>
          <w:u w:val="single"/>
        </w:rPr>
        <w:t>4000961818</w:t>
      </w:r>
    </w:p>
    <w:p w14:paraId="394DF153" w14:textId="77777777" w:rsidR="00584B3C" w:rsidRDefault="00584B3C">
      <w:pPr>
        <w:pStyle w:val="fd7e9d2a"/>
        <w:adjustRightInd w:val="0"/>
        <w:snapToGrid w:val="0"/>
        <w:spacing w:line="360" w:lineRule="auto"/>
        <w:ind w:firstLineChars="200" w:firstLine="420"/>
        <w:jc w:val="left"/>
        <w:rPr>
          <w:rFonts w:ascii="微软简仿宋" w:eastAsia="微软简仿宋"/>
          <w:b/>
          <w:color w:val="000000"/>
          <w:szCs w:val="21"/>
        </w:rPr>
      </w:pPr>
    </w:p>
    <w:p w14:paraId="7E2FDB7C" w14:textId="77777777" w:rsidR="00584B3C" w:rsidRDefault="00000000">
      <w:pPr>
        <w:pStyle w:val="fd7e9d2a"/>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甲方（即购买理财产品的投资者）本着自主决策、自愿委托、风险自担的原则，购买乙方（华夏理财有限责任公司）发行的理财产品，为明确双方的权利义务，双方经平等协商签订本协议书。</w:t>
      </w:r>
      <w:r>
        <w:rPr>
          <w:rFonts w:ascii="微软简仿宋" w:eastAsia="微软简仿宋" w:hint="eastAsia"/>
          <w:b/>
          <w:bCs/>
          <w:color w:val="000000"/>
          <w:szCs w:val="21"/>
        </w:rPr>
        <w:t>本协议书适用于乙方委托理财产品代理销售机构（以下简称“代销机构”）代销的净值型理财产品。</w:t>
      </w:r>
      <w:r>
        <w:rPr>
          <w:rFonts w:ascii="微软简仿宋" w:eastAsia="微软简仿宋" w:hint="eastAsia"/>
          <w:color w:val="000000"/>
          <w:szCs w:val="21"/>
        </w:rPr>
        <w:t>本协议中提到的申购、预约申购、赎回、</w:t>
      </w:r>
      <w:r>
        <w:rPr>
          <w:rFonts w:ascii="微软简仿宋" w:eastAsia="微软简仿宋"/>
          <w:color w:val="000000"/>
          <w:szCs w:val="21"/>
        </w:rPr>
        <w:t>预约赎回</w:t>
      </w:r>
      <w:r>
        <w:rPr>
          <w:rFonts w:ascii="微软简仿宋" w:eastAsia="微软简仿宋" w:hint="eastAsia"/>
          <w:color w:val="000000"/>
          <w:szCs w:val="21"/>
        </w:rPr>
        <w:t>仅适用于开放式净值型理财产品，具体产品性质以产品说明书为准。</w:t>
      </w:r>
    </w:p>
    <w:p w14:paraId="0D041830" w14:textId="77777777" w:rsidR="00584B3C" w:rsidRDefault="00584B3C">
      <w:pPr>
        <w:pStyle w:val="fd7e9d2a"/>
        <w:adjustRightInd w:val="0"/>
        <w:snapToGrid w:val="0"/>
        <w:spacing w:line="360" w:lineRule="auto"/>
        <w:ind w:firstLineChars="200" w:firstLine="422"/>
        <w:rPr>
          <w:rFonts w:ascii="微软简仿宋"/>
          <w:b/>
          <w:bCs/>
          <w:color w:val="000000"/>
          <w:szCs w:val="21"/>
        </w:rPr>
      </w:pPr>
    </w:p>
    <w:p w14:paraId="7120B1E4" w14:textId="77777777" w:rsidR="00584B3C" w:rsidRDefault="00000000">
      <w:pPr>
        <w:pStyle w:val="fd7e9d2a"/>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甲方声明：</w:t>
      </w:r>
    </w:p>
    <w:p w14:paraId="0E556A79" w14:textId="77777777" w:rsidR="00584B3C" w:rsidRDefault="00000000">
      <w:pPr>
        <w:pStyle w:val="fd7e9d2a"/>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1</w:t>
      </w:r>
      <w:r>
        <w:rPr>
          <w:rFonts w:ascii="微软简仿宋" w:eastAsia="微软简仿宋" w:hAnsi="微软简仿宋" w:cs="微软简仿宋" w:hint="eastAsia"/>
          <w:color w:val="000000"/>
          <w:szCs w:val="21"/>
        </w:rPr>
        <w:t>．</w:t>
      </w:r>
      <w:r>
        <w:rPr>
          <w:rFonts w:ascii="微软简仿宋" w:eastAsia="微软简仿宋" w:hint="eastAsia"/>
          <w:b/>
          <w:bCs/>
          <w:color w:val="000000"/>
          <w:szCs w:val="21"/>
        </w:rPr>
        <w:t>甲方声明以本人合法持有的自有资金购买乙方发行的理财产品，甲方承诺投资理财产品使用的资金来源合法合规，并且系为合法之目的投资本理财产品，而非为洗钱等违法犯罪之目的，甲方将配合乙方、代销机构开展投资者身份识别及尽职调查等反洗钱活动，及时、真实、准确、完整提供身份信息及资金来源等信息。</w:t>
      </w:r>
    </w:p>
    <w:p w14:paraId="7DE25422" w14:textId="77777777" w:rsidR="00584B3C" w:rsidRDefault="00000000">
      <w:pPr>
        <w:pStyle w:val="fd7e9d2a"/>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2</w:t>
      </w:r>
      <w:r>
        <w:rPr>
          <w:rFonts w:ascii="微软简仿宋" w:eastAsia="微软简仿宋" w:hAnsi="微软简仿宋" w:cs="微软简仿宋" w:hint="eastAsia"/>
          <w:color w:val="000000"/>
          <w:szCs w:val="21"/>
        </w:rPr>
        <w:t>．</w:t>
      </w:r>
      <w:r>
        <w:rPr>
          <w:rFonts w:ascii="微软简仿宋" w:eastAsia="微软简仿宋" w:hint="eastAsia"/>
          <w:b/>
          <w:bCs/>
          <w:color w:val="000000"/>
          <w:szCs w:val="21"/>
        </w:rPr>
        <w:t>甲方声明所提供的所有资料真实、完整、合法、有效，如有变更，甲方应通知代销机构并办理变更手续。若甲方未及时办理相关变更手续，由此导致的一切后果由甲方承担，乙方对此不承担任何责任。</w:t>
      </w:r>
    </w:p>
    <w:p w14:paraId="6EC294AF" w14:textId="77777777" w:rsidR="00584B3C" w:rsidRDefault="00000000">
      <w:pPr>
        <w:pStyle w:val="fd7e9d2a"/>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3</w:t>
      </w:r>
      <w:r>
        <w:rPr>
          <w:rFonts w:ascii="微软简仿宋" w:eastAsia="微软简仿宋" w:hAnsi="微软简仿宋" w:cs="微软简仿宋" w:hint="eastAsia"/>
          <w:color w:val="000000"/>
          <w:szCs w:val="21"/>
        </w:rPr>
        <w:t>．</w:t>
      </w:r>
      <w:r>
        <w:rPr>
          <w:rFonts w:ascii="微软简仿宋" w:eastAsia="微软简仿宋" w:hint="eastAsia"/>
          <w:b/>
          <w:bCs/>
          <w:color w:val="000000"/>
          <w:szCs w:val="21"/>
        </w:rPr>
        <w:t>甲方声明已阅知投资者权益须知，接受并签署本协议书、产品说明书、风险揭示书、投资协议书。甲方的投资决策完全是甲方独立、自主、谨慎做出的。甲方已充分了解本协议</w:t>
      </w:r>
      <w:r>
        <w:rPr>
          <w:rFonts w:ascii="微软简仿宋" w:eastAsia="微软简仿宋" w:hint="eastAsia"/>
          <w:b/>
          <w:bCs/>
          <w:color w:val="000000"/>
          <w:szCs w:val="21"/>
        </w:rPr>
        <w:lastRenderedPageBreak/>
        <w:t>书相关内容，特别是甲方认购/预约</w:t>
      </w:r>
      <w:r>
        <w:rPr>
          <w:rFonts w:ascii="微软简仿宋" w:eastAsia="微软简仿宋"/>
          <w:b/>
          <w:bCs/>
          <w:color w:val="000000"/>
          <w:szCs w:val="21"/>
        </w:rPr>
        <w:t>认购/</w:t>
      </w:r>
      <w:r>
        <w:rPr>
          <w:rFonts w:ascii="微软简仿宋" w:eastAsia="微软简仿宋" w:hint="eastAsia"/>
          <w:b/>
          <w:bCs/>
          <w:color w:val="000000"/>
          <w:szCs w:val="21"/>
        </w:rPr>
        <w:t>申购/预约申购/赎回/预约</w:t>
      </w:r>
      <w:r>
        <w:rPr>
          <w:rFonts w:ascii="微软简仿宋" w:eastAsia="微软简仿宋"/>
          <w:b/>
          <w:bCs/>
          <w:color w:val="000000"/>
          <w:szCs w:val="21"/>
        </w:rPr>
        <w:t>赎回</w:t>
      </w:r>
      <w:r>
        <w:rPr>
          <w:rFonts w:ascii="微软简仿宋" w:eastAsia="微软简仿宋" w:hint="eastAsia"/>
          <w:b/>
          <w:bCs/>
          <w:color w:val="000000"/>
          <w:szCs w:val="21"/>
        </w:rPr>
        <w:t>条款、免责条款等的内容和含义。甲方已完全知晓并充分理解甲乙双方的权利、义务、责任和投资理财产品的风险，甲方自愿接受本协议书内容，自愿并能承担相关风险。</w:t>
      </w:r>
    </w:p>
    <w:p w14:paraId="39CEF2FD" w14:textId="77777777" w:rsidR="00584B3C" w:rsidRDefault="00000000">
      <w:pPr>
        <w:pStyle w:val="fd7e9d2a"/>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4</w:t>
      </w:r>
      <w:r>
        <w:rPr>
          <w:rFonts w:ascii="微软简仿宋" w:eastAsia="微软简仿宋" w:hAnsi="微软简仿宋" w:cs="微软简仿宋" w:hint="eastAsia"/>
          <w:color w:val="000000"/>
          <w:szCs w:val="21"/>
        </w:rPr>
        <w:t>．</w:t>
      </w:r>
      <w:r>
        <w:rPr>
          <w:rFonts w:ascii="微软简仿宋" w:eastAsia="微软简仿宋" w:hint="eastAsia"/>
          <w:b/>
          <w:color w:val="000000"/>
          <w:szCs w:val="21"/>
        </w:rPr>
        <w:t>甲方声明当甲方通过代销机构的网上银行、手机银行、APP等电子销售渠道购买理财产品时，甲方认可其在代销机构电子渠道点击确认同意的理财产品销售文件的合法有效性，认可电子签约与纸质签署具有同等效力。</w:t>
      </w:r>
    </w:p>
    <w:p w14:paraId="534C9FA9" w14:textId="77777777" w:rsidR="00584B3C" w:rsidRDefault="00000000">
      <w:pPr>
        <w:pStyle w:val="fd7e9d2a"/>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5</w:t>
      </w:r>
      <w:r>
        <w:rPr>
          <w:rFonts w:ascii="微软简仿宋" w:eastAsia="微软简仿宋" w:hAnsi="微软简仿宋" w:cs="微软简仿宋" w:hint="eastAsia"/>
          <w:color w:val="000000"/>
          <w:szCs w:val="21"/>
        </w:rPr>
        <w:t>．</w:t>
      </w:r>
      <w:r>
        <w:rPr>
          <w:rFonts w:ascii="微软简仿宋" w:eastAsia="微软简仿宋" w:hint="eastAsia"/>
          <w:b/>
          <w:color w:val="000000"/>
          <w:szCs w:val="21"/>
        </w:rPr>
        <w:t>甲方声明同意代销机构记录（记录方式包括但不限于录音、录像、录屏等）甲方操作行为（包括但不限于购买、赎回、撤单、修改分红方式等业务），并确认以上记录在双方发生争议时可作为合法有效的证据使用。</w:t>
      </w:r>
    </w:p>
    <w:p w14:paraId="3D9608BC" w14:textId="77777777" w:rsidR="00584B3C" w:rsidRDefault="00584B3C">
      <w:pPr>
        <w:pStyle w:val="fd7e9d2a"/>
        <w:adjustRightInd w:val="0"/>
        <w:snapToGrid w:val="0"/>
        <w:spacing w:line="360" w:lineRule="auto"/>
        <w:ind w:firstLineChars="200" w:firstLine="420"/>
        <w:jc w:val="left"/>
        <w:rPr>
          <w:rFonts w:ascii="微软简仿宋" w:eastAsia="微软简仿宋"/>
          <w:b/>
          <w:bCs/>
          <w:color w:val="000000"/>
          <w:szCs w:val="21"/>
        </w:rPr>
      </w:pPr>
    </w:p>
    <w:p w14:paraId="3FD9F52E" w14:textId="77777777" w:rsidR="00584B3C" w:rsidRDefault="00584B3C">
      <w:pPr>
        <w:pStyle w:val="fd7e9d2a"/>
        <w:adjustRightInd w:val="0"/>
        <w:snapToGrid w:val="0"/>
        <w:spacing w:line="360" w:lineRule="auto"/>
        <w:ind w:firstLineChars="200" w:firstLine="420"/>
        <w:jc w:val="left"/>
        <w:rPr>
          <w:rFonts w:ascii="微软简仿宋" w:eastAsia="微软简仿宋"/>
          <w:b/>
          <w:bCs/>
          <w:color w:val="000000"/>
          <w:szCs w:val="21"/>
        </w:rPr>
      </w:pPr>
    </w:p>
    <w:p w14:paraId="279FBA3B" w14:textId="77777777" w:rsidR="00584B3C" w:rsidRDefault="00000000">
      <w:pPr>
        <w:pStyle w:val="fd7e9d2a"/>
        <w:adjustRightInd w:val="0"/>
        <w:snapToGrid w:val="0"/>
        <w:spacing w:line="360" w:lineRule="auto"/>
        <w:ind w:firstLineChars="200" w:firstLine="420"/>
        <w:jc w:val="left"/>
        <w:rPr>
          <w:rFonts w:ascii="微软简仿宋" w:eastAsia="微软简仿宋"/>
          <w:b/>
          <w:bCs/>
          <w:color w:val="000000"/>
          <w:szCs w:val="21"/>
        </w:rPr>
      </w:pPr>
      <w:r>
        <w:rPr>
          <w:rFonts w:ascii="微软简仿宋" w:eastAsia="微软简仿宋" w:hint="eastAsia"/>
          <w:b/>
          <w:bCs/>
          <w:color w:val="000000"/>
          <w:szCs w:val="21"/>
        </w:rPr>
        <w:t>一、名词释义</w:t>
      </w:r>
    </w:p>
    <w:p w14:paraId="35B83F14" w14:textId="77777777" w:rsidR="00584B3C" w:rsidRDefault="00000000">
      <w:pPr>
        <w:pStyle w:val="fd7e9d2a"/>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理财产品：指由乙方按照理财</w:t>
      </w:r>
      <w:r>
        <w:rPr>
          <w:rFonts w:ascii="微软简仿宋" w:eastAsia="微软简仿宋"/>
          <w:color w:val="000000"/>
          <w:szCs w:val="21"/>
        </w:rPr>
        <w:t>产品销售文件</w:t>
      </w:r>
      <w:r>
        <w:rPr>
          <w:rFonts w:ascii="微软简仿宋" w:eastAsia="微软简仿宋" w:hint="eastAsia"/>
          <w:color w:val="000000"/>
          <w:szCs w:val="21"/>
        </w:rPr>
        <w:t>约定的条件和实际投资收益情况向投资者支付收益、不保证本金支付和收益水平的非保本理财产品。产品的具体细节详见理财产品说明书、</w:t>
      </w:r>
      <w:r>
        <w:rPr>
          <w:rFonts w:ascii="微软简仿宋" w:eastAsia="微软简仿宋"/>
          <w:color w:val="000000"/>
          <w:szCs w:val="21"/>
        </w:rPr>
        <w:t>风险</w:t>
      </w:r>
      <w:r>
        <w:rPr>
          <w:rFonts w:ascii="微软简仿宋" w:eastAsia="微软简仿宋" w:hint="eastAsia"/>
          <w:color w:val="000000"/>
          <w:szCs w:val="21"/>
        </w:rPr>
        <w:t>揭示书</w:t>
      </w:r>
      <w:r>
        <w:rPr>
          <w:rFonts w:ascii="微软简仿宋" w:eastAsia="微软简仿宋"/>
          <w:color w:val="000000"/>
          <w:szCs w:val="21"/>
        </w:rPr>
        <w:t>、</w:t>
      </w:r>
      <w:r>
        <w:rPr>
          <w:rFonts w:ascii="微软简仿宋" w:eastAsia="微软简仿宋" w:hint="eastAsia"/>
          <w:color w:val="000000"/>
          <w:szCs w:val="21"/>
        </w:rPr>
        <w:t>投资者</w:t>
      </w:r>
      <w:r>
        <w:rPr>
          <w:rFonts w:ascii="微软简仿宋" w:eastAsia="微软简仿宋"/>
          <w:color w:val="000000"/>
          <w:szCs w:val="21"/>
        </w:rPr>
        <w:t>权益须知</w:t>
      </w:r>
      <w:r>
        <w:rPr>
          <w:rFonts w:ascii="微软简仿宋" w:eastAsia="微软简仿宋" w:hint="eastAsia"/>
          <w:color w:val="000000"/>
          <w:szCs w:val="21"/>
        </w:rPr>
        <w:t>。</w:t>
      </w:r>
    </w:p>
    <w:p w14:paraId="7858AD57" w14:textId="77777777" w:rsidR="00584B3C" w:rsidRDefault="00000000">
      <w:pPr>
        <w:pStyle w:val="fd7e9d2a"/>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2</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公募理财产品：根据募集方式不同，将理财产品分为公募理财产品和私募理财产品。公募理财产品指面向不特定社会公众公开发行的理财产品。</w:t>
      </w:r>
    </w:p>
    <w:p w14:paraId="7CFEE2F4" w14:textId="77777777" w:rsidR="00584B3C" w:rsidRDefault="00000000">
      <w:pPr>
        <w:pStyle w:val="fd7e9d2a"/>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3</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私募理财产品：根据募集方式不同，将理财产品分为公募理财产品和私募理财产品。私募理财产品指面向合格投资者非公开发行的理财产品。</w:t>
      </w:r>
    </w:p>
    <w:p w14:paraId="5955B0B0" w14:textId="77777777" w:rsidR="00584B3C" w:rsidRDefault="00000000">
      <w:pPr>
        <w:pStyle w:val="fd7e9d2a"/>
        <w:adjustRightInd w:val="0"/>
        <w:snapToGrid w:val="0"/>
        <w:spacing w:line="360" w:lineRule="auto"/>
        <w:ind w:firstLineChars="200" w:firstLine="420"/>
        <w:rPr>
          <w:rFonts w:ascii="微软简仿宋" w:eastAsia="微软简仿宋" w:hAnsi="Calibri"/>
          <w:color w:val="000000"/>
          <w:szCs w:val="21"/>
        </w:rPr>
      </w:pPr>
      <w:r>
        <w:rPr>
          <w:rFonts w:ascii="微软简仿宋" w:eastAsia="微软简仿宋" w:hint="eastAsia"/>
          <w:color w:val="000000"/>
          <w:szCs w:val="21"/>
        </w:rPr>
        <w:t>4</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合格投资者：</w:t>
      </w:r>
      <w:r>
        <w:rPr>
          <w:rFonts w:ascii="微软简仿宋" w:eastAsia="微软简仿宋" w:hAnsi="Calibri" w:hint="eastAsia"/>
          <w:color w:val="000000"/>
          <w:szCs w:val="21"/>
        </w:rPr>
        <w:t>合格投资者是指具备相应风险识别能力和风险承受能力，投资于单只理财产品不低于一定金额且符合下列条件的自然人、法人或者依法成立的其他组织：</w:t>
      </w:r>
    </w:p>
    <w:p w14:paraId="47682821" w14:textId="77777777" w:rsidR="00584B3C" w:rsidRDefault="00000000">
      <w:pPr>
        <w:pStyle w:val="fd7e9d2a"/>
        <w:adjustRightInd w:val="0"/>
        <w:snapToGrid w:val="0"/>
        <w:spacing w:line="360" w:lineRule="auto"/>
        <w:ind w:firstLineChars="200" w:firstLine="420"/>
        <w:rPr>
          <w:rFonts w:ascii="微软简仿宋" w:eastAsia="微软简仿宋" w:hAnsi="Calibri"/>
          <w:color w:val="000000"/>
          <w:szCs w:val="21"/>
        </w:rPr>
      </w:pPr>
      <w:r>
        <w:rPr>
          <w:rFonts w:ascii="微软简仿宋" w:eastAsia="微软简仿宋" w:hAnsi="Calibri" w:hint="eastAsia"/>
          <w:color w:val="000000"/>
          <w:szCs w:val="21"/>
        </w:rPr>
        <w:t>（</w:t>
      </w:r>
      <w:r>
        <w:rPr>
          <w:rFonts w:ascii="微软简仿宋" w:eastAsia="微软简仿宋" w:hAnsi="Calibri"/>
          <w:color w:val="000000"/>
          <w:szCs w:val="21"/>
        </w:rPr>
        <w:t>1</w:t>
      </w:r>
      <w:r>
        <w:rPr>
          <w:rFonts w:ascii="微软简仿宋" w:eastAsia="微软简仿宋" w:hAnsi="Calibri" w:hint="eastAsia"/>
          <w:color w:val="000000"/>
          <w:szCs w:val="21"/>
        </w:rPr>
        <w:t>）具有2年以上投资经历，且满足家庭金融净资产不低于300万元人民币，或者家庭金融资产不低于500万元人民币，或者近3年本人年均收入不低于40万元人民币；</w:t>
      </w:r>
    </w:p>
    <w:p w14:paraId="01D84BD0" w14:textId="77777777" w:rsidR="00584B3C" w:rsidRDefault="00000000">
      <w:pPr>
        <w:pStyle w:val="fd7e9d2a"/>
        <w:adjustRightInd w:val="0"/>
        <w:snapToGrid w:val="0"/>
        <w:spacing w:line="360" w:lineRule="auto"/>
        <w:ind w:firstLineChars="200" w:firstLine="420"/>
        <w:rPr>
          <w:rFonts w:ascii="微软简仿宋" w:eastAsia="微软简仿宋" w:hAnsi="Calibri"/>
          <w:color w:val="000000"/>
          <w:szCs w:val="21"/>
        </w:rPr>
      </w:pPr>
      <w:r>
        <w:rPr>
          <w:rFonts w:ascii="微软简仿宋" w:eastAsia="微软简仿宋" w:hAnsi="Calibri" w:hint="eastAsia"/>
          <w:color w:val="000000"/>
          <w:szCs w:val="21"/>
        </w:rPr>
        <w:t>（2）最近1年末净资产不低于1000万元人民币的法人或者依法成立的其他组织；</w:t>
      </w:r>
    </w:p>
    <w:p w14:paraId="61E12B86" w14:textId="77777777" w:rsidR="00584B3C" w:rsidRDefault="00000000">
      <w:pPr>
        <w:pStyle w:val="fd7e9d2a"/>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Calibri" w:hint="eastAsia"/>
          <w:color w:val="000000"/>
          <w:szCs w:val="21"/>
        </w:rPr>
        <w:t>（3）国务院银行业监督管理机构规定的其他情形。</w:t>
      </w:r>
    </w:p>
    <w:p w14:paraId="164FA008" w14:textId="77777777" w:rsidR="00584B3C" w:rsidRDefault="00000000">
      <w:pPr>
        <w:pStyle w:val="fd7e9d2a"/>
        <w:adjustRightInd w:val="0"/>
        <w:snapToGrid w:val="0"/>
        <w:spacing w:line="360" w:lineRule="auto"/>
        <w:ind w:firstLineChars="200" w:firstLine="420"/>
        <w:rPr>
          <w:rFonts w:ascii="Cambria" w:eastAsia="微软简仿宋" w:hAnsi="Cambria"/>
          <w:color w:val="000000"/>
          <w:szCs w:val="21"/>
        </w:rPr>
      </w:pPr>
      <w:r>
        <w:rPr>
          <w:rFonts w:ascii="微软简仿宋" w:eastAsia="微软简仿宋" w:hint="eastAsia"/>
          <w:color w:val="000000"/>
          <w:szCs w:val="21"/>
        </w:rPr>
        <w:t>5</w:t>
      </w:r>
      <w:r>
        <w:rPr>
          <w:rFonts w:ascii="微软简仿宋" w:eastAsia="微软简仿宋" w:hAnsi="微软简仿宋" w:cs="微软简仿宋" w:hint="eastAsia"/>
          <w:color w:val="000000"/>
          <w:szCs w:val="21"/>
        </w:rPr>
        <w:t>．</w:t>
      </w:r>
      <w:r>
        <w:rPr>
          <w:rFonts w:ascii="Cambria" w:eastAsia="微软简仿宋" w:hAnsi="Cambria" w:hint="eastAsia"/>
          <w:color w:val="000000"/>
          <w:szCs w:val="21"/>
        </w:rPr>
        <w:t>代</w:t>
      </w:r>
      <w:r>
        <w:rPr>
          <w:rFonts w:ascii="Cambria" w:eastAsia="微软简仿宋" w:hAnsi="Cambria"/>
          <w:color w:val="000000"/>
          <w:szCs w:val="21"/>
        </w:rPr>
        <w:t>销机构</w:t>
      </w:r>
      <w:r>
        <w:rPr>
          <w:rFonts w:ascii="Cambria" w:eastAsia="微软简仿宋" w:hAnsi="Cambria" w:hint="eastAsia"/>
          <w:color w:val="000000"/>
          <w:szCs w:val="21"/>
        </w:rPr>
        <w:t>：指接受乙方委托销售其发行理财产品的代理销售机构，包括其他理财公</w:t>
      </w:r>
      <w:r>
        <w:rPr>
          <w:rFonts w:ascii="Cambria" w:eastAsia="微软简仿宋" w:hAnsi="Cambria" w:hint="eastAsia"/>
          <w:color w:val="000000"/>
          <w:szCs w:val="21"/>
        </w:rPr>
        <w:lastRenderedPageBreak/>
        <w:t>司，商业银行、农村合作银行、村镇银行、农村信用合作社等吸收公众存款的银行业金融机构，以及银保监会规定的其他机构。代销</w:t>
      </w:r>
      <w:r>
        <w:rPr>
          <w:rFonts w:ascii="Cambria" w:eastAsia="微软简仿宋" w:hAnsi="Cambria"/>
          <w:color w:val="000000"/>
          <w:szCs w:val="21"/>
        </w:rPr>
        <w:t>机构</w:t>
      </w:r>
      <w:r>
        <w:rPr>
          <w:rFonts w:ascii="Cambria" w:eastAsia="微软简仿宋" w:hAnsi="Cambria" w:hint="eastAsia"/>
          <w:color w:val="000000"/>
          <w:szCs w:val="21"/>
        </w:rPr>
        <w:t>信息将通过乙方、代销机构的官方渠道予以公告</w:t>
      </w:r>
      <w:r>
        <w:rPr>
          <w:rFonts w:ascii="Cambria" w:eastAsia="微软简仿宋" w:hAnsi="Cambria" w:hint="eastAsia"/>
          <w:color w:val="000000"/>
          <w:szCs w:val="21"/>
        </w:rPr>
        <w:t xml:space="preserve"> </w:t>
      </w:r>
      <w:r>
        <w:rPr>
          <w:rFonts w:ascii="Cambria" w:eastAsia="微软简仿宋" w:hAnsi="Cambria"/>
          <w:color w:val="000000"/>
          <w:szCs w:val="21"/>
        </w:rPr>
        <w:t>。</w:t>
      </w:r>
    </w:p>
    <w:p w14:paraId="07BB100D" w14:textId="77777777" w:rsidR="00584B3C" w:rsidRDefault="00000000">
      <w:pPr>
        <w:pStyle w:val="fd7e9d2a"/>
        <w:adjustRightInd w:val="0"/>
        <w:snapToGrid w:val="0"/>
        <w:spacing w:line="360" w:lineRule="auto"/>
        <w:ind w:firstLineChars="200" w:firstLine="420"/>
        <w:rPr>
          <w:rFonts w:ascii="微软简仿宋" w:eastAsia="微软简仿宋"/>
          <w:color w:val="000000"/>
          <w:szCs w:val="21"/>
        </w:rPr>
      </w:pPr>
      <w:r>
        <w:rPr>
          <w:rFonts w:ascii="Cambria" w:eastAsia="微软简仿宋" w:hAnsi="Cambria" w:hint="eastAsia"/>
          <w:color w:val="000000"/>
          <w:szCs w:val="21"/>
        </w:rPr>
        <w:t>6</w:t>
      </w:r>
      <w:r>
        <w:rPr>
          <w:rFonts w:ascii="微软简仿宋" w:eastAsia="微软简仿宋" w:hAnsi="微软简仿宋" w:cs="微软简仿宋" w:hint="eastAsia"/>
          <w:color w:val="000000"/>
          <w:szCs w:val="21"/>
        </w:rPr>
        <w:t>．</w:t>
      </w:r>
      <w:r>
        <w:rPr>
          <w:rFonts w:ascii="Cambria" w:eastAsia="微软简仿宋" w:hAnsi="Cambria" w:hint="eastAsia"/>
          <w:color w:val="000000"/>
          <w:szCs w:val="21"/>
        </w:rPr>
        <w:t>理</w:t>
      </w:r>
      <w:r>
        <w:rPr>
          <w:rFonts w:ascii="微软简仿宋" w:eastAsia="微软简仿宋" w:hint="eastAsia"/>
          <w:color w:val="000000"/>
          <w:szCs w:val="21"/>
        </w:rPr>
        <w:t>财产品宣传推介材料：指理财产品代销机构为宣传推介理财产品向投资者分发或者发布，使投资者可以获得的文字、图片、音频、视频以及其他形式的信息。</w:t>
      </w:r>
    </w:p>
    <w:p w14:paraId="2E637E97" w14:textId="77777777" w:rsidR="00584B3C" w:rsidRDefault="00000000">
      <w:pPr>
        <w:pStyle w:val="fd7e9d2a"/>
        <w:widowControl/>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7</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理财产品销售文件：包括销售协议书（即本协议）、代理销售协议书（如有）、理财产品投资协议书、理财产品说明书、风险揭示书、投资者权益须知以及后续对</w:t>
      </w:r>
      <w:r>
        <w:rPr>
          <w:rFonts w:ascii="微软简仿宋" w:eastAsia="微软简仿宋"/>
          <w:color w:val="000000"/>
          <w:szCs w:val="21"/>
        </w:rPr>
        <w:t>上述文件的</w:t>
      </w:r>
      <w:r>
        <w:rPr>
          <w:rFonts w:ascii="微软简仿宋" w:eastAsia="微软简仿宋" w:hint="eastAsia"/>
          <w:color w:val="000000"/>
          <w:szCs w:val="21"/>
        </w:rPr>
        <w:t>有效修订及补充；代销机构提供的经投资者确认的交易</w:t>
      </w:r>
      <w:r>
        <w:rPr>
          <w:rFonts w:ascii="微软简仿宋" w:eastAsia="微软简仿宋" w:hint="eastAsia"/>
          <w:color w:val="000000"/>
          <w:szCs w:val="21"/>
          <w:lang w:bidi="ar"/>
        </w:rPr>
        <w:t>申请单（如有）及回单（如有）为理财产品销售文件的有效构成</w:t>
      </w:r>
      <w:r>
        <w:rPr>
          <w:rFonts w:ascii="微软简仿宋" w:eastAsia="微软简仿宋" w:hint="eastAsia"/>
          <w:color w:val="000000"/>
          <w:szCs w:val="21"/>
        </w:rPr>
        <w:t>。</w:t>
      </w:r>
    </w:p>
    <w:p w14:paraId="39FC45B7" w14:textId="77777777" w:rsidR="00584B3C" w:rsidRDefault="00000000">
      <w:pPr>
        <w:pStyle w:val="fd7e9d2a"/>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8</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本协议：指《华夏理财有限责任公司理财产品销售协议书》以及其后续有效的修订与补充。</w:t>
      </w:r>
    </w:p>
    <w:p w14:paraId="1E0B55AC" w14:textId="77777777" w:rsidR="00584B3C" w:rsidRDefault="00000000">
      <w:pPr>
        <w:pStyle w:val="fd7e9d2a"/>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9</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理财产品说明书或</w:t>
      </w:r>
      <w:r>
        <w:rPr>
          <w:rFonts w:ascii="微软简仿宋" w:eastAsia="微软简仿宋"/>
          <w:color w:val="000000"/>
          <w:szCs w:val="21"/>
        </w:rPr>
        <w:t>产品</w:t>
      </w:r>
      <w:r>
        <w:rPr>
          <w:rFonts w:ascii="微软简仿宋" w:eastAsia="微软简仿宋" w:hint="eastAsia"/>
          <w:color w:val="000000"/>
          <w:szCs w:val="21"/>
        </w:rPr>
        <w:t>说明书：指乙方公布的、旨在说明理财产品具体要素的产品说明及其更新。</w:t>
      </w:r>
    </w:p>
    <w:p w14:paraId="33E2794F" w14:textId="77777777" w:rsidR="00584B3C" w:rsidRDefault="00000000">
      <w:pPr>
        <w:pStyle w:val="fd7e9d2a"/>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bCs/>
          <w:color w:val="000000"/>
          <w:szCs w:val="21"/>
        </w:rPr>
        <w:t>10</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约定信息披露途径：指理财产品说明书、销售协议书、代理销售协议书（如有）、</w:t>
      </w:r>
      <w:r>
        <w:rPr>
          <w:rFonts w:ascii="微软简仿宋" w:eastAsia="微软简仿宋"/>
          <w:color w:val="000000"/>
          <w:szCs w:val="21"/>
        </w:rPr>
        <w:t>投资者权益须知中约定的理财产品信息披露</w:t>
      </w:r>
      <w:r>
        <w:rPr>
          <w:rFonts w:ascii="微软简仿宋" w:eastAsia="微软简仿宋" w:hint="eastAsia"/>
          <w:color w:val="000000"/>
          <w:szCs w:val="21"/>
        </w:rPr>
        <w:t>渠道。</w:t>
      </w:r>
    </w:p>
    <w:p w14:paraId="12548CAA" w14:textId="77777777" w:rsidR="00584B3C" w:rsidRDefault="00000000">
      <w:pPr>
        <w:pStyle w:val="fd7e9d2a"/>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w:t>
      </w:r>
      <w:r>
        <w:rPr>
          <w:rFonts w:ascii="微软简仿宋" w:eastAsia="微软简仿宋" w:hint="eastAsia"/>
          <w:color w:val="000000"/>
          <w:szCs w:val="21"/>
        </w:rPr>
        <w:t>1</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法律法规、监管规定：包括现行有效的法律、行政法规、部门规章和相关监管部门颁布的具有约束效力的规范性文件。</w:t>
      </w:r>
    </w:p>
    <w:p w14:paraId="50A51BBD" w14:textId="77777777" w:rsidR="00584B3C" w:rsidRDefault="00000000">
      <w:pPr>
        <w:pStyle w:val="fd7e9d2a"/>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w:t>
      </w:r>
      <w:r>
        <w:rPr>
          <w:rFonts w:ascii="微软简仿宋" w:eastAsia="微软简仿宋" w:hint="eastAsia"/>
          <w:color w:val="000000"/>
          <w:szCs w:val="21"/>
        </w:rPr>
        <w:t>2</w:t>
      </w:r>
      <w:r>
        <w:rPr>
          <w:rFonts w:ascii="微软简仿宋" w:eastAsia="微软简仿宋" w:hAnsi="微软简仿宋" w:cs="微软简仿宋" w:hint="eastAsia"/>
          <w:color w:val="000000"/>
          <w:szCs w:val="21"/>
        </w:rPr>
        <w:t>．</w:t>
      </w:r>
      <w:r>
        <w:rPr>
          <w:rFonts w:ascii="微软简仿宋" w:eastAsia="微软简仿宋" w:hint="eastAsia"/>
          <w:bCs/>
          <w:color w:val="000000"/>
          <w:szCs w:val="21"/>
        </w:rPr>
        <w:t>理财</w:t>
      </w:r>
      <w:r>
        <w:rPr>
          <w:rFonts w:ascii="微软简仿宋" w:eastAsia="微软简仿宋" w:hint="eastAsia"/>
          <w:color w:val="000000"/>
          <w:szCs w:val="21"/>
        </w:rPr>
        <w:t>产品开放日：指投资</w:t>
      </w:r>
      <w:r>
        <w:rPr>
          <w:rFonts w:ascii="微软简仿宋" w:eastAsia="微软简仿宋"/>
          <w:color w:val="000000"/>
          <w:szCs w:val="21"/>
        </w:rPr>
        <w:t>者可以办理</w:t>
      </w:r>
      <w:r>
        <w:rPr>
          <w:rFonts w:ascii="微软简仿宋" w:eastAsia="微软简仿宋" w:hint="eastAsia"/>
          <w:color w:val="000000"/>
          <w:szCs w:val="21"/>
        </w:rPr>
        <w:t>理财产品申购、赎回等交易业务</w:t>
      </w:r>
      <w:r>
        <w:rPr>
          <w:rFonts w:ascii="微软简仿宋" w:eastAsia="微软简仿宋"/>
          <w:color w:val="000000"/>
          <w:szCs w:val="21"/>
        </w:rPr>
        <w:t>的日期</w:t>
      </w:r>
      <w:r>
        <w:rPr>
          <w:rFonts w:ascii="微软简仿宋" w:eastAsia="微软简仿宋" w:hint="eastAsia"/>
          <w:color w:val="000000"/>
          <w:szCs w:val="21"/>
        </w:rPr>
        <w:t>。具体开放日、交易时间以理财产品说明书、销售协议书、代理销售协议书（如有）约定为准。封闭式</w:t>
      </w:r>
      <w:r>
        <w:rPr>
          <w:rFonts w:ascii="微软简仿宋" w:eastAsia="微软简仿宋"/>
          <w:color w:val="000000"/>
          <w:szCs w:val="21"/>
        </w:rPr>
        <w:t>理财产品不设开放日。</w:t>
      </w:r>
    </w:p>
    <w:p w14:paraId="69261486" w14:textId="77777777" w:rsidR="00584B3C" w:rsidRDefault="00000000">
      <w:pPr>
        <w:pStyle w:val="fd7e9d2a"/>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13</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认购：指</w:t>
      </w:r>
      <w:bookmarkStart w:id="0" w:name="_Hlk76310836"/>
      <w:r>
        <w:rPr>
          <w:rFonts w:ascii="微软简仿宋" w:eastAsia="微软简仿宋" w:hint="eastAsia"/>
          <w:color w:val="000000"/>
          <w:szCs w:val="21"/>
        </w:rPr>
        <w:t>投资者在</w:t>
      </w:r>
      <w:bookmarkEnd w:id="0"/>
      <w:r>
        <w:rPr>
          <w:rFonts w:ascii="微软简仿宋" w:eastAsia="微软简仿宋" w:hint="eastAsia"/>
          <w:color w:val="000000"/>
          <w:szCs w:val="21"/>
        </w:rPr>
        <w:t>发行/募集期内购买理财产品。</w:t>
      </w:r>
    </w:p>
    <w:p w14:paraId="74EE43F9" w14:textId="77777777" w:rsidR="00584B3C" w:rsidRDefault="00000000">
      <w:pPr>
        <w:pStyle w:val="fd7e9d2a"/>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14</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申购：指投资者在理财产品成立后的开放日购买理财产品。</w:t>
      </w:r>
    </w:p>
    <w:p w14:paraId="73B2ABDA" w14:textId="77777777" w:rsidR="00584B3C" w:rsidRDefault="00000000">
      <w:pPr>
        <w:pStyle w:val="fd7e9d2a"/>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15</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赎回：指投资者主动部分或全部退出所持有理财产品。</w:t>
      </w:r>
    </w:p>
    <w:p w14:paraId="2877C8E7" w14:textId="77777777" w:rsidR="00584B3C" w:rsidRDefault="00000000">
      <w:pPr>
        <w:pStyle w:val="fd7e9d2a"/>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16</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预约认购：</w:t>
      </w:r>
      <w:r>
        <w:rPr>
          <w:rFonts w:ascii="微软简仿宋" w:eastAsia="微软简仿宋" w:hint="eastAsia"/>
          <w:szCs w:val="21"/>
        </w:rPr>
        <w:t>指理财产品发行起始日至发行终止日前，提前申请在产品发行终止日当天认购理财产品。</w:t>
      </w:r>
      <w:r>
        <w:rPr>
          <w:rFonts w:ascii="微软简仿宋" w:eastAsia="微软简仿宋"/>
          <w:color w:val="000000"/>
          <w:szCs w:val="21"/>
        </w:rPr>
        <w:t>预约认购申请</w:t>
      </w:r>
      <w:r>
        <w:rPr>
          <w:rFonts w:ascii="微软简仿宋" w:eastAsia="微软简仿宋" w:hint="eastAsia"/>
          <w:color w:val="000000"/>
          <w:szCs w:val="21"/>
        </w:rPr>
        <w:t>视同</w:t>
      </w:r>
      <w:r>
        <w:rPr>
          <w:rFonts w:ascii="微软简仿宋" w:eastAsia="微软简仿宋"/>
          <w:color w:val="000000"/>
          <w:szCs w:val="21"/>
        </w:rPr>
        <w:t>在</w:t>
      </w:r>
      <w:r>
        <w:rPr>
          <w:rFonts w:ascii="微软简仿宋" w:eastAsia="微软简仿宋" w:hint="eastAsia"/>
          <w:color w:val="000000"/>
          <w:szCs w:val="21"/>
        </w:rPr>
        <w:t>发行终止日当天</w:t>
      </w:r>
      <w:r>
        <w:rPr>
          <w:rFonts w:ascii="微软简仿宋" w:eastAsia="微软简仿宋"/>
          <w:color w:val="000000"/>
          <w:szCs w:val="21"/>
        </w:rPr>
        <w:t>的认购</w:t>
      </w:r>
      <w:r>
        <w:rPr>
          <w:rFonts w:ascii="微软简仿宋" w:eastAsia="微软简仿宋" w:hint="eastAsia"/>
          <w:color w:val="000000"/>
          <w:szCs w:val="21"/>
        </w:rPr>
        <w:t>申请。</w:t>
      </w:r>
      <w:r>
        <w:rPr>
          <w:rFonts w:ascii="微软简仿宋" w:eastAsia="微软简仿宋" w:hint="eastAsia"/>
          <w:b/>
          <w:bCs/>
          <w:color w:val="000000"/>
          <w:szCs w:val="21"/>
        </w:rPr>
        <w:t>代销机构另有约定的，以代销机构约定为准。</w:t>
      </w:r>
    </w:p>
    <w:p w14:paraId="1662FF64" w14:textId="77777777" w:rsidR="00584B3C" w:rsidRDefault="00000000">
      <w:pPr>
        <w:pStyle w:val="fd7e9d2a"/>
        <w:numPr>
          <w:ins w:id="1" w:author="Unknown"/>
        </w:numPr>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color w:val="000000"/>
          <w:szCs w:val="21"/>
        </w:rPr>
        <w:lastRenderedPageBreak/>
        <w:t>17</w:t>
      </w:r>
      <w:r>
        <w:rPr>
          <w:rFonts w:ascii="微软简仿宋" w:eastAsia="微软简仿宋" w:hAnsi="微软简仿宋" w:cs="微软简仿宋" w:hint="eastAsia"/>
          <w:color w:val="000000"/>
          <w:szCs w:val="21"/>
        </w:rPr>
        <w:t>．</w:t>
      </w:r>
      <w:r>
        <w:rPr>
          <w:rFonts w:ascii="微软简仿宋" w:eastAsia="微软简仿宋"/>
          <w:color w:val="000000"/>
          <w:szCs w:val="21"/>
        </w:rPr>
        <w:t>预约</w:t>
      </w:r>
      <w:r>
        <w:rPr>
          <w:rFonts w:ascii="微软简仿宋" w:eastAsia="微软简仿宋" w:hint="eastAsia"/>
          <w:color w:val="000000"/>
          <w:szCs w:val="21"/>
        </w:rPr>
        <w:t>申购/预约</w:t>
      </w:r>
      <w:r>
        <w:rPr>
          <w:rFonts w:ascii="微软简仿宋" w:eastAsia="微软简仿宋"/>
          <w:color w:val="000000"/>
          <w:szCs w:val="21"/>
        </w:rPr>
        <w:t>赎回：</w:t>
      </w:r>
      <w:r>
        <w:rPr>
          <w:rFonts w:ascii="微软简仿宋" w:eastAsia="微软简仿宋" w:hint="eastAsia"/>
          <w:color w:val="000000"/>
          <w:szCs w:val="21"/>
        </w:rPr>
        <w:t>指理财</w:t>
      </w:r>
      <w:r>
        <w:rPr>
          <w:rFonts w:ascii="微软简仿宋" w:eastAsia="微软简仿宋"/>
          <w:color w:val="000000"/>
          <w:szCs w:val="21"/>
        </w:rPr>
        <w:t>产品</w:t>
      </w:r>
      <w:r>
        <w:rPr>
          <w:rFonts w:ascii="微软简仿宋" w:eastAsia="微软简仿宋" w:hint="eastAsia"/>
          <w:color w:val="000000"/>
          <w:szCs w:val="21"/>
        </w:rPr>
        <w:t>封闭期最后</w:t>
      </w:r>
      <w:r>
        <w:rPr>
          <w:rFonts w:ascii="微软简仿宋" w:eastAsia="微软简仿宋"/>
          <w:color w:val="000000"/>
          <w:szCs w:val="21"/>
        </w:rPr>
        <w:t>一个工作日</w:t>
      </w:r>
      <w:r>
        <w:rPr>
          <w:rFonts w:ascii="微软简仿宋" w:eastAsia="微软简仿宋" w:hint="eastAsia"/>
          <w:color w:val="000000"/>
          <w:szCs w:val="21"/>
        </w:rPr>
        <w:t>约定时点（具体约定详见产品说明书）前</w:t>
      </w:r>
      <w:r>
        <w:rPr>
          <w:rFonts w:ascii="微软简仿宋" w:eastAsia="微软简仿宋"/>
          <w:color w:val="000000"/>
          <w:szCs w:val="21"/>
        </w:rPr>
        <w:t>，</w:t>
      </w:r>
      <w:r>
        <w:rPr>
          <w:rFonts w:ascii="微软简仿宋" w:eastAsia="微软简仿宋" w:hAnsi="仿宋" w:hint="eastAsia"/>
          <w:bCs/>
          <w:szCs w:val="21"/>
        </w:rPr>
        <w:t>提前申请在下一开放日开放时间内申购/赎回理财产品</w:t>
      </w:r>
      <w:r>
        <w:rPr>
          <w:rFonts w:ascii="宋体" w:hAnsi="宋体" w:cs="宋体" w:hint="eastAsia"/>
          <w:bCs/>
          <w:szCs w:val="21"/>
        </w:rPr>
        <w:t>。</w:t>
      </w:r>
      <w:r>
        <w:rPr>
          <w:rFonts w:ascii="微软简仿宋" w:eastAsia="微软简仿宋" w:hint="eastAsia"/>
          <w:color w:val="000000"/>
          <w:szCs w:val="21"/>
        </w:rPr>
        <w:t>预约申购</w:t>
      </w:r>
      <w:r>
        <w:rPr>
          <w:rFonts w:ascii="微软简仿宋" w:eastAsia="微软简仿宋"/>
          <w:color w:val="000000"/>
          <w:szCs w:val="21"/>
        </w:rPr>
        <w:t>及</w:t>
      </w:r>
      <w:r>
        <w:rPr>
          <w:rFonts w:ascii="微软简仿宋" w:eastAsia="微软简仿宋" w:hint="eastAsia"/>
          <w:color w:val="000000"/>
          <w:szCs w:val="21"/>
        </w:rPr>
        <w:t>预约</w:t>
      </w:r>
      <w:r>
        <w:rPr>
          <w:rFonts w:ascii="微软简仿宋" w:eastAsia="微软简仿宋"/>
          <w:color w:val="000000"/>
          <w:szCs w:val="21"/>
        </w:rPr>
        <w:t>赎回申请，</w:t>
      </w:r>
      <w:r>
        <w:rPr>
          <w:rFonts w:ascii="微软简仿宋" w:eastAsia="微软简仿宋" w:hint="eastAsia"/>
          <w:color w:val="000000"/>
          <w:szCs w:val="21"/>
        </w:rPr>
        <w:t>视</w:t>
      </w:r>
      <w:r>
        <w:rPr>
          <w:rFonts w:ascii="微软简仿宋" w:eastAsia="微软简仿宋"/>
          <w:color w:val="000000"/>
          <w:szCs w:val="21"/>
        </w:rPr>
        <w:t>同在下一开放日开放时间内的申购</w:t>
      </w:r>
      <w:r>
        <w:rPr>
          <w:rFonts w:ascii="微软简仿宋" w:eastAsia="微软简仿宋" w:hint="eastAsia"/>
          <w:color w:val="000000"/>
          <w:szCs w:val="21"/>
        </w:rPr>
        <w:t>/</w:t>
      </w:r>
      <w:r>
        <w:rPr>
          <w:rFonts w:ascii="微软简仿宋" w:eastAsia="微软简仿宋"/>
          <w:color w:val="000000"/>
          <w:szCs w:val="21"/>
        </w:rPr>
        <w:t>赎回申请</w:t>
      </w:r>
      <w:r>
        <w:rPr>
          <w:rFonts w:ascii="微软简仿宋" w:eastAsia="微软简仿宋" w:hint="eastAsia"/>
          <w:color w:val="000000"/>
          <w:szCs w:val="21"/>
        </w:rPr>
        <w:t>。</w:t>
      </w:r>
      <w:r>
        <w:rPr>
          <w:rFonts w:ascii="微软简仿宋" w:eastAsia="微软简仿宋" w:hint="eastAsia"/>
          <w:b/>
          <w:bCs/>
          <w:color w:val="000000"/>
          <w:szCs w:val="21"/>
        </w:rPr>
        <w:t>代销机构另有约定的，以代销机构约定为准。</w:t>
      </w:r>
    </w:p>
    <w:p w14:paraId="6EEC5F04" w14:textId="77777777" w:rsidR="00584B3C" w:rsidRDefault="00000000">
      <w:pPr>
        <w:pStyle w:val="fd7e9d2a"/>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18</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巨额赎回：指开放式公募理财产品单个开放日净赎回申请超过理财产品总份额的10%的赎回行为。出现巨额赎回时，按照法律法规、监管规定和理财产品销售文件约定，乙方有权综合运用设置赎回上限、延期办理巨额赎回申请、暂停接受赎回申请、收取强制赎回费等方式，降低</w:t>
      </w:r>
      <w:r>
        <w:rPr>
          <w:rFonts w:ascii="微软简仿宋" w:eastAsia="微软简仿宋"/>
          <w:color w:val="000000"/>
          <w:szCs w:val="21"/>
        </w:rPr>
        <w:t>理财产品流动性风险</w:t>
      </w:r>
      <w:r>
        <w:rPr>
          <w:rFonts w:ascii="微软简仿宋" w:eastAsia="微软简仿宋" w:hint="eastAsia"/>
          <w:color w:val="000000"/>
          <w:szCs w:val="21"/>
        </w:rPr>
        <w:t>，具体以理财产品说明书约定为准。</w:t>
      </w:r>
    </w:p>
    <w:p w14:paraId="7D06056D" w14:textId="77777777" w:rsidR="00584B3C" w:rsidRDefault="00000000">
      <w:pPr>
        <w:pStyle w:val="fd7e9d2a"/>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19</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冷静期</w:t>
      </w:r>
      <w:r>
        <w:rPr>
          <w:rFonts w:ascii="微软简仿宋" w:eastAsia="微软简仿宋"/>
          <w:color w:val="000000"/>
          <w:szCs w:val="21"/>
        </w:rPr>
        <w:t>：</w:t>
      </w:r>
      <w:r>
        <w:rPr>
          <w:rFonts w:ascii="微软简仿宋" w:eastAsia="微软简仿宋" w:hint="eastAsia"/>
          <w:color w:val="000000"/>
          <w:szCs w:val="21"/>
        </w:rPr>
        <w:t>对</w:t>
      </w:r>
      <w:r>
        <w:rPr>
          <w:rFonts w:ascii="微软简仿宋" w:eastAsia="微软简仿宋"/>
          <w:color w:val="000000"/>
          <w:szCs w:val="21"/>
        </w:rPr>
        <w:t>私募</w:t>
      </w:r>
      <w:r>
        <w:rPr>
          <w:rFonts w:ascii="微软简仿宋" w:eastAsia="微软简仿宋" w:hint="eastAsia"/>
          <w:color w:val="000000"/>
          <w:szCs w:val="21"/>
        </w:rPr>
        <w:t>类</w:t>
      </w:r>
      <w:r>
        <w:rPr>
          <w:rFonts w:ascii="微软简仿宋" w:eastAsia="微软简仿宋"/>
          <w:color w:val="000000"/>
          <w:szCs w:val="21"/>
        </w:rPr>
        <w:t>理财</w:t>
      </w:r>
      <w:r>
        <w:rPr>
          <w:rFonts w:ascii="微软简仿宋" w:eastAsia="微软简仿宋" w:hint="eastAsia"/>
          <w:color w:val="000000"/>
          <w:szCs w:val="21"/>
        </w:rPr>
        <w:t>产品</w:t>
      </w:r>
      <w:r>
        <w:rPr>
          <w:rFonts w:ascii="微软简仿宋" w:eastAsia="微软简仿宋"/>
          <w:color w:val="000000"/>
          <w:szCs w:val="21"/>
        </w:rPr>
        <w:t>，</w:t>
      </w:r>
      <w:r>
        <w:rPr>
          <w:rFonts w:ascii="微软简仿宋" w:eastAsia="微软简仿宋" w:hint="eastAsia"/>
          <w:color w:val="000000"/>
          <w:szCs w:val="21"/>
        </w:rPr>
        <w:t>甲方自签署私募理财产品销售文件之时起，有权享有</w:t>
      </w:r>
      <w:r>
        <w:rPr>
          <w:rFonts w:ascii="微软简仿宋" w:eastAsia="微软简仿宋"/>
          <w:color w:val="000000"/>
          <w:szCs w:val="21"/>
        </w:rPr>
        <w:t>24</w:t>
      </w:r>
      <w:r>
        <w:rPr>
          <w:rFonts w:ascii="微软简仿宋" w:eastAsia="微软简仿宋" w:hint="eastAsia"/>
          <w:color w:val="000000"/>
          <w:szCs w:val="21"/>
        </w:rPr>
        <w:t>小时的投资冷静期。在投资冷静期内，如果甲方改变决定，乙方将遵从甲方意愿，解除已签订的销售文件，并及时退还全部投资款项。</w:t>
      </w:r>
    </w:p>
    <w:p w14:paraId="6B0B12DE" w14:textId="77777777" w:rsidR="00584B3C" w:rsidRDefault="00000000">
      <w:pPr>
        <w:pStyle w:val="fd7e9d2a"/>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二、理财产品销售业务规则</w:t>
      </w:r>
    </w:p>
    <w:p w14:paraId="22DFBA9F" w14:textId="77777777" w:rsidR="00584B3C" w:rsidRDefault="00000000">
      <w:pPr>
        <w:pStyle w:val="fd7e9d2a"/>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color w:val="000000"/>
          <w:szCs w:val="21"/>
        </w:rPr>
        <w:t>为维护全体投资者权益，乙方可根据法律法规、监管规定及说明书约定设置、调整理财产品的销售总规模、销售</w:t>
      </w:r>
      <w:r>
        <w:rPr>
          <w:rFonts w:ascii="微软简仿宋" w:eastAsia="微软简仿宋"/>
          <w:color w:val="000000"/>
          <w:szCs w:val="21"/>
        </w:rPr>
        <w:t>机构、销售</w:t>
      </w:r>
      <w:r>
        <w:rPr>
          <w:rFonts w:ascii="微软简仿宋" w:eastAsia="微软简仿宋" w:hint="eastAsia"/>
          <w:color w:val="000000"/>
          <w:szCs w:val="21"/>
        </w:rPr>
        <w:t>渠道、销售对象、销售</w:t>
      </w:r>
      <w:r>
        <w:rPr>
          <w:rFonts w:ascii="微软简仿宋" w:eastAsia="微软简仿宋"/>
          <w:color w:val="000000"/>
          <w:szCs w:val="21"/>
        </w:rPr>
        <w:t>机构或</w:t>
      </w:r>
      <w:r>
        <w:rPr>
          <w:rFonts w:ascii="微软简仿宋" w:eastAsia="微软简仿宋" w:hint="eastAsia"/>
          <w:color w:val="000000"/>
          <w:szCs w:val="21"/>
        </w:rPr>
        <w:t>渠道的销售额度、交易时间及其他交易条件等销售业务规则，并履行信息披露义务。</w:t>
      </w:r>
    </w:p>
    <w:p w14:paraId="7C0735DB" w14:textId="77777777" w:rsidR="00584B3C" w:rsidRDefault="00000000">
      <w:pPr>
        <w:pStyle w:val="fd7e9d2a"/>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b/>
          <w:bCs/>
          <w:color w:val="000000"/>
          <w:szCs w:val="21"/>
        </w:rPr>
        <w:t>(一)理财业务签约</w:t>
      </w:r>
    </w:p>
    <w:p w14:paraId="3BAA196E" w14:textId="77777777" w:rsidR="00584B3C" w:rsidRDefault="00000000">
      <w:pPr>
        <w:pStyle w:val="fd7e9d2a"/>
        <w:numPr>
          <w:ins w:id="2" w:author="Unknown"/>
        </w:numPr>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甲方已在代销机构开立账户并进行理财业务签约（以下简称“签约账户”），指定签约账户用于认购/预约</w:t>
      </w:r>
      <w:r>
        <w:rPr>
          <w:rFonts w:ascii="微软简仿宋" w:eastAsia="微软简仿宋"/>
          <w:color w:val="000000"/>
          <w:szCs w:val="21"/>
        </w:rPr>
        <w:t>认购</w:t>
      </w:r>
      <w:r>
        <w:rPr>
          <w:rFonts w:ascii="微软简仿宋" w:eastAsia="微软简仿宋" w:hint="eastAsia"/>
          <w:color w:val="000000"/>
          <w:szCs w:val="21"/>
        </w:rPr>
        <w:t>/申购/预约申购/赎回/预约</w:t>
      </w:r>
      <w:r>
        <w:rPr>
          <w:rFonts w:ascii="微软简仿宋" w:eastAsia="微软简仿宋"/>
          <w:color w:val="000000"/>
          <w:szCs w:val="21"/>
        </w:rPr>
        <w:t>赎回</w:t>
      </w:r>
      <w:r>
        <w:rPr>
          <w:rFonts w:ascii="微软简仿宋" w:eastAsia="微软简仿宋" w:hint="eastAsia"/>
          <w:color w:val="000000"/>
          <w:szCs w:val="21"/>
        </w:rPr>
        <w:t>本协议书项下的理财产品。</w:t>
      </w:r>
    </w:p>
    <w:p w14:paraId="079E6901" w14:textId="77777777" w:rsidR="00584B3C" w:rsidRDefault="00000000">
      <w:pPr>
        <w:pStyle w:val="fd7e9d2a"/>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2</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甲方确认在签约时提供的证件资料、联系方式等信息真实且有效。乙方和代销机构在法律、法规、监管规定、有权机关规定的期限内留存甲方信息。</w:t>
      </w:r>
    </w:p>
    <w:p w14:paraId="632F0F3F" w14:textId="77777777" w:rsidR="00584B3C" w:rsidRDefault="00000000">
      <w:pPr>
        <w:pStyle w:val="fd7e9d2a"/>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3</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甲方变更证件资料、联系方式、签约账户、交易渠道等本协议项下的相关内容须及时按代销机构要求办理变更手续。对于甲方变更上述信息但未及时办理相关手续造成的损失，乙方和代销机构不承担责任。</w:t>
      </w:r>
    </w:p>
    <w:p w14:paraId="1F68D375" w14:textId="77777777" w:rsidR="00584B3C" w:rsidRDefault="00000000">
      <w:pPr>
        <w:pStyle w:val="fd7e9d2a"/>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4</w:t>
      </w:r>
      <w:r>
        <w:rPr>
          <w:rFonts w:ascii="微软简仿宋" w:eastAsia="微软简仿宋" w:hAnsi="微软简仿宋" w:cs="微软简仿宋" w:hint="eastAsia"/>
          <w:color w:val="000000"/>
          <w:szCs w:val="21"/>
        </w:rPr>
        <w:t>．</w:t>
      </w:r>
      <w:r>
        <w:rPr>
          <w:rFonts w:ascii="微软简仿宋" w:eastAsia="微软简仿宋" w:hint="eastAsia"/>
          <w:b/>
          <w:bCs/>
          <w:color w:val="000000"/>
          <w:szCs w:val="21"/>
        </w:rPr>
        <w:t>甲方在理财产品全部赎回或兑付前，不得办理签约账户销户。</w:t>
      </w:r>
    </w:p>
    <w:p w14:paraId="1384F4BE" w14:textId="77777777" w:rsidR="00584B3C" w:rsidRDefault="00000000">
      <w:pPr>
        <w:pStyle w:val="fd7e9d2a"/>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b/>
          <w:color w:val="000000"/>
          <w:szCs w:val="21"/>
        </w:rPr>
        <w:t>（二）认购/申购/预约认购/预约申购/赎回/预约赎回</w:t>
      </w:r>
    </w:p>
    <w:p w14:paraId="6EADCA34" w14:textId="77777777" w:rsidR="00584B3C" w:rsidRDefault="00000000">
      <w:pPr>
        <w:pStyle w:val="fd7e9d2a"/>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color w:val="000000"/>
          <w:szCs w:val="21"/>
        </w:rPr>
        <w:t>1</w:t>
      </w:r>
      <w:r>
        <w:rPr>
          <w:rFonts w:ascii="微软简仿宋" w:eastAsia="微软简仿宋" w:hAnsi="微软简仿宋" w:cs="微软简仿宋" w:hint="eastAsia"/>
          <w:color w:val="000000"/>
          <w:szCs w:val="21"/>
        </w:rPr>
        <w:t>．</w:t>
      </w:r>
      <w:r>
        <w:rPr>
          <w:rFonts w:ascii="微软简仿宋" w:eastAsia="微软简仿宋" w:hint="eastAsia"/>
          <w:b/>
          <w:color w:val="000000"/>
          <w:szCs w:val="21"/>
        </w:rPr>
        <w:t>甲方应根据自身风险承受能力审慎购买理财产品。甲方同意在理财产品认购/申购/</w:t>
      </w:r>
      <w:r>
        <w:rPr>
          <w:rFonts w:ascii="微软简仿宋" w:eastAsia="微软简仿宋" w:hint="eastAsia"/>
          <w:b/>
          <w:color w:val="000000"/>
          <w:szCs w:val="21"/>
        </w:rPr>
        <w:lastRenderedPageBreak/>
        <w:t>预约认购/预约申购时代销机构依约定从签约账户中预扣或冻结约定的申请金额用于购买理财产品。扣划或冻结期间，是否计付利息以代销机构业务规则为准，与乙方无关。</w:t>
      </w:r>
    </w:p>
    <w:p w14:paraId="1C331B0A" w14:textId="77777777" w:rsidR="00584B3C" w:rsidRDefault="00000000">
      <w:pPr>
        <w:pStyle w:val="fd7e9d2a"/>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2</w:t>
      </w:r>
      <w:r>
        <w:rPr>
          <w:rFonts w:ascii="微软简仿宋" w:eastAsia="微软简仿宋" w:hAnsi="微软简仿宋" w:cs="微软简仿宋" w:hint="eastAsia"/>
          <w:color w:val="000000"/>
          <w:szCs w:val="21"/>
        </w:rPr>
        <w:t>．</w:t>
      </w:r>
      <w:r>
        <w:rPr>
          <w:rFonts w:ascii="微软简仿宋" w:eastAsia="微软简仿宋" w:hint="eastAsia"/>
          <w:b/>
          <w:color w:val="000000"/>
          <w:szCs w:val="21"/>
        </w:rPr>
        <w:t>甲方同意在认购/申购/预约认购/预约申购交易后，代销机构依据约定划款时间予以划款，不再与甲方确认。甲方认购/申购风险较高或单笔金额较大的理财产品时，亦适用此项约定。</w:t>
      </w:r>
    </w:p>
    <w:p w14:paraId="6FA102B5" w14:textId="77777777" w:rsidR="00584B3C" w:rsidRDefault="00000000">
      <w:pPr>
        <w:pStyle w:val="fd7e9d2a"/>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3</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产品兑付时，乙方委托代销机构根据理财产品说明书的约定将理财本金及理财收益（如有）划入甲方签约账户。</w:t>
      </w:r>
    </w:p>
    <w:p w14:paraId="0EF1BCD0" w14:textId="77777777" w:rsidR="00584B3C" w:rsidRDefault="00000000">
      <w:pPr>
        <w:pStyle w:val="fd7e9d2a"/>
        <w:adjustRightInd w:val="0"/>
        <w:snapToGrid w:val="0"/>
        <w:spacing w:line="360" w:lineRule="auto"/>
        <w:ind w:firstLineChars="200" w:firstLine="420"/>
        <w:rPr>
          <w:rFonts w:ascii="微软简仿宋" w:eastAsia="微软简仿宋" w:hAnsi="宋体"/>
          <w:szCs w:val="21"/>
        </w:rPr>
      </w:pPr>
      <w:r>
        <w:rPr>
          <w:rFonts w:ascii="微软简仿宋" w:eastAsia="微软简仿宋" w:hint="eastAsia"/>
          <w:bCs/>
          <w:color w:val="000000"/>
          <w:szCs w:val="21"/>
        </w:rPr>
        <w:t>4</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乙方允许甲方在发行/募集期内撤销认购/预约</w:t>
      </w:r>
      <w:r>
        <w:rPr>
          <w:rFonts w:ascii="微软简仿宋" w:eastAsia="微软简仿宋"/>
          <w:color w:val="000000"/>
          <w:szCs w:val="21"/>
        </w:rPr>
        <w:t>认购</w:t>
      </w:r>
      <w:r>
        <w:rPr>
          <w:rFonts w:ascii="微软简仿宋" w:eastAsia="微软简仿宋" w:hAnsi="宋体" w:hint="eastAsia"/>
          <w:szCs w:val="21"/>
        </w:rPr>
        <w:t>，甲方退回的理财本金具体到账时间以代销机构规定为准。</w:t>
      </w:r>
    </w:p>
    <w:p w14:paraId="6AE53022" w14:textId="77777777" w:rsidR="00584B3C" w:rsidRDefault="00000000">
      <w:pPr>
        <w:pStyle w:val="fd7e9d2a"/>
        <w:adjustRightInd w:val="0"/>
        <w:snapToGrid w:val="0"/>
        <w:spacing w:line="360" w:lineRule="auto"/>
        <w:ind w:firstLineChars="200" w:firstLine="420"/>
        <w:rPr>
          <w:rFonts w:ascii="微软简仿宋" w:eastAsia="微软简仿宋" w:hAnsi="宋体"/>
          <w:szCs w:val="21"/>
        </w:rPr>
      </w:pPr>
      <w:r>
        <w:rPr>
          <w:rFonts w:ascii="微软简仿宋" w:eastAsia="微软简仿宋" w:hAnsi="宋体" w:hint="eastAsia"/>
          <w:szCs w:val="21"/>
        </w:rPr>
        <w:t>5</w:t>
      </w:r>
      <w:r>
        <w:rPr>
          <w:rFonts w:ascii="微软简仿宋" w:eastAsia="微软简仿宋" w:hAnsi="微软简仿宋" w:cs="微软简仿宋" w:hint="eastAsia"/>
          <w:color w:val="000000"/>
          <w:szCs w:val="21"/>
        </w:rPr>
        <w:t>．</w:t>
      </w:r>
      <w:r>
        <w:rPr>
          <w:rFonts w:ascii="微软简仿宋" w:eastAsia="微软简仿宋" w:hAnsi="宋体" w:hint="eastAsia"/>
          <w:szCs w:val="21"/>
        </w:rPr>
        <w:t>预约认购申请，视同在发行</w:t>
      </w:r>
      <w:r>
        <w:rPr>
          <w:rFonts w:ascii="微软简仿宋" w:eastAsia="微软简仿宋" w:hAnsi="宋体"/>
          <w:szCs w:val="21"/>
        </w:rPr>
        <w:t>终止日</w:t>
      </w:r>
      <w:r>
        <w:rPr>
          <w:rFonts w:ascii="微软简仿宋" w:eastAsia="微软简仿宋" w:hAnsi="宋体" w:hint="eastAsia"/>
          <w:szCs w:val="21"/>
        </w:rPr>
        <w:t>当天的认购申请，具体办理规则以代销机构约定为准。</w:t>
      </w:r>
    </w:p>
    <w:p w14:paraId="75746782" w14:textId="77777777" w:rsidR="00584B3C" w:rsidRDefault="00000000">
      <w:pPr>
        <w:pStyle w:val="fd7e9d2a"/>
        <w:adjustRightInd w:val="0"/>
        <w:snapToGrid w:val="0"/>
        <w:spacing w:line="360" w:lineRule="auto"/>
        <w:ind w:firstLineChars="200" w:firstLine="420"/>
        <w:rPr>
          <w:rFonts w:ascii="微软简仿宋" w:eastAsia="微软简仿宋" w:hAnsi="宋体"/>
          <w:szCs w:val="21"/>
        </w:rPr>
      </w:pPr>
      <w:r>
        <w:rPr>
          <w:rFonts w:ascii="微软简仿宋" w:eastAsia="微软简仿宋" w:hAnsi="宋体" w:hint="eastAsia"/>
          <w:szCs w:val="21"/>
        </w:rPr>
        <w:t>6</w:t>
      </w:r>
      <w:r>
        <w:rPr>
          <w:rFonts w:ascii="微软简仿宋" w:eastAsia="微软简仿宋" w:hAnsi="微软简仿宋" w:cs="微软简仿宋" w:hint="eastAsia"/>
          <w:color w:val="000000"/>
          <w:szCs w:val="21"/>
        </w:rPr>
        <w:t>．</w:t>
      </w:r>
      <w:r>
        <w:rPr>
          <w:rFonts w:ascii="微软简仿宋" w:eastAsia="微软简仿宋" w:hAnsi="宋体" w:hint="eastAsia"/>
          <w:szCs w:val="21"/>
        </w:rPr>
        <w:t>预约申购申请，视同在下一开放日开放时间内的申购申请，具体办理规则以代销机构约定为准。</w:t>
      </w:r>
    </w:p>
    <w:p w14:paraId="0DB3DA72" w14:textId="77777777" w:rsidR="00584B3C" w:rsidRDefault="00000000">
      <w:pPr>
        <w:pStyle w:val="fd7e9d2a"/>
        <w:tabs>
          <w:tab w:val="left" w:pos="312"/>
        </w:tabs>
        <w:adjustRightInd w:val="0"/>
        <w:snapToGrid w:val="0"/>
        <w:spacing w:line="360" w:lineRule="auto"/>
        <w:ind w:firstLineChars="200" w:firstLine="420"/>
        <w:rPr>
          <w:rFonts w:ascii="微软简仿宋" w:eastAsia="微软简仿宋" w:hAnsi="宋体"/>
          <w:szCs w:val="21"/>
        </w:rPr>
      </w:pPr>
      <w:r>
        <w:rPr>
          <w:rFonts w:ascii="微软简仿宋" w:eastAsia="微软简仿宋" w:hAnsi="宋体" w:hint="eastAsia"/>
          <w:szCs w:val="21"/>
        </w:rPr>
        <w:t>7</w:t>
      </w:r>
      <w:r>
        <w:rPr>
          <w:rFonts w:ascii="微软简仿宋" w:eastAsia="微软简仿宋" w:hAnsi="微软简仿宋" w:cs="微软简仿宋" w:hint="eastAsia"/>
          <w:color w:val="000000"/>
          <w:szCs w:val="21"/>
        </w:rPr>
        <w:t>．</w:t>
      </w:r>
      <w:r>
        <w:rPr>
          <w:rFonts w:ascii="微软简仿宋" w:eastAsia="微软简仿宋" w:hAnsi="宋体" w:hint="eastAsia"/>
          <w:szCs w:val="21"/>
        </w:rPr>
        <w:t>产品开放期间，投资者可撤销已提交的申购、赎回申请，具体规定如下：</w:t>
      </w:r>
    </w:p>
    <w:p w14:paraId="47CFF066" w14:textId="77777777" w:rsidR="00584B3C" w:rsidRDefault="00000000">
      <w:pPr>
        <w:pStyle w:val="fd7e9d2a"/>
        <w:tabs>
          <w:tab w:val="left" w:pos="312"/>
        </w:tabs>
        <w:adjustRightInd w:val="0"/>
        <w:snapToGrid w:val="0"/>
        <w:spacing w:line="360" w:lineRule="auto"/>
        <w:ind w:firstLineChars="200" w:firstLine="420"/>
        <w:rPr>
          <w:rFonts w:ascii="微软简仿宋" w:eastAsia="微软简仿宋" w:hAnsi="宋体"/>
          <w:szCs w:val="21"/>
        </w:rPr>
      </w:pPr>
      <w:r>
        <w:rPr>
          <w:rFonts w:ascii="微软简仿宋" w:eastAsia="微软简仿宋" w:hAnsi="宋体" w:hint="eastAsia"/>
          <w:szCs w:val="21"/>
        </w:rPr>
        <w:t>（1）只能全额撤销；</w:t>
      </w:r>
    </w:p>
    <w:p w14:paraId="0F46609C" w14:textId="77777777" w:rsidR="00584B3C" w:rsidRDefault="00000000">
      <w:pPr>
        <w:pStyle w:val="fd7e9d2a"/>
        <w:tabs>
          <w:tab w:val="left" w:pos="312"/>
        </w:tabs>
        <w:adjustRightInd w:val="0"/>
        <w:snapToGrid w:val="0"/>
        <w:spacing w:line="360" w:lineRule="auto"/>
        <w:ind w:firstLineChars="200" w:firstLine="420"/>
        <w:rPr>
          <w:rFonts w:ascii="微软简仿宋" w:eastAsia="微软简仿宋" w:hAnsi="宋体"/>
          <w:szCs w:val="21"/>
        </w:rPr>
      </w:pPr>
      <w:r>
        <w:rPr>
          <w:rFonts w:ascii="微软简仿宋" w:eastAsia="微软简仿宋" w:hAnsi="宋体" w:hint="eastAsia"/>
          <w:szCs w:val="21"/>
        </w:rPr>
        <w:t>（2）开放日开放时间之后不能撤销。</w:t>
      </w:r>
    </w:p>
    <w:p w14:paraId="19F4F533" w14:textId="77777777" w:rsidR="00584B3C" w:rsidRDefault="00000000">
      <w:pPr>
        <w:pStyle w:val="fd7e9d2a"/>
        <w:tabs>
          <w:tab w:val="left" w:pos="312"/>
        </w:tabs>
        <w:adjustRightInd w:val="0"/>
        <w:snapToGrid w:val="0"/>
        <w:spacing w:line="360" w:lineRule="auto"/>
        <w:ind w:firstLineChars="200" w:firstLine="420"/>
        <w:rPr>
          <w:rFonts w:ascii="微软简仿宋" w:eastAsia="微软简仿宋" w:hAnsi="宋体"/>
          <w:szCs w:val="21"/>
        </w:rPr>
      </w:pPr>
      <w:r>
        <w:rPr>
          <w:rFonts w:ascii="微软简仿宋" w:eastAsia="微软简仿宋" w:hAnsi="宋体" w:hint="eastAsia"/>
          <w:b/>
          <w:bCs/>
          <w:szCs w:val="21"/>
        </w:rPr>
        <w:t>代销机构如有约定的，以代销机构约定为准。</w:t>
      </w:r>
    </w:p>
    <w:p w14:paraId="656F65AA" w14:textId="77777777" w:rsidR="00584B3C" w:rsidRDefault="00000000">
      <w:pPr>
        <w:pStyle w:val="fd7e9d2a"/>
        <w:tabs>
          <w:tab w:val="left" w:pos="312"/>
        </w:tabs>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Ansi="宋体" w:hint="eastAsia"/>
          <w:szCs w:val="21"/>
        </w:rPr>
        <w:t>8</w:t>
      </w:r>
      <w:r>
        <w:rPr>
          <w:rFonts w:ascii="微软简仿宋" w:eastAsia="微软简仿宋" w:hAnsi="微软简仿宋" w:cs="微软简仿宋" w:hint="eastAsia"/>
          <w:color w:val="000000"/>
          <w:szCs w:val="21"/>
        </w:rPr>
        <w:t>．</w:t>
      </w:r>
      <w:r>
        <w:rPr>
          <w:rFonts w:ascii="微软简仿宋" w:eastAsia="微软简仿宋" w:hint="eastAsia"/>
          <w:b/>
          <w:bCs/>
          <w:color w:val="000000"/>
          <w:szCs w:val="21"/>
        </w:rPr>
        <w:t>甲方通过代销机构提交的理财产品申购/赎回的撤单申请，按产品说明书约定经乙方或代销机构确认后方可生效。</w:t>
      </w:r>
    </w:p>
    <w:p w14:paraId="7D9C172D" w14:textId="77777777" w:rsidR="00584B3C" w:rsidRDefault="00000000">
      <w:pPr>
        <w:pStyle w:val="fd7e9d2a"/>
        <w:adjustRightInd w:val="0"/>
        <w:snapToGrid w:val="0"/>
        <w:spacing w:line="360" w:lineRule="auto"/>
        <w:ind w:firstLineChars="200" w:firstLine="420"/>
        <w:rPr>
          <w:rFonts w:ascii="微软简仿宋" w:eastAsia="微软简仿宋" w:hAnsi="宋体"/>
          <w:szCs w:val="21"/>
        </w:rPr>
      </w:pPr>
      <w:r>
        <w:rPr>
          <w:rFonts w:ascii="微软简仿宋" w:eastAsia="微软简仿宋" w:hAnsi="宋体" w:hint="eastAsia"/>
          <w:szCs w:val="21"/>
        </w:rPr>
        <w:t>9</w:t>
      </w:r>
      <w:r>
        <w:rPr>
          <w:rFonts w:ascii="微软简仿宋" w:eastAsia="微软简仿宋" w:hAnsi="微软简仿宋" w:cs="微软简仿宋" w:hint="eastAsia"/>
          <w:color w:val="000000"/>
          <w:szCs w:val="21"/>
        </w:rPr>
        <w:t>．</w:t>
      </w:r>
      <w:r>
        <w:rPr>
          <w:rFonts w:ascii="微软简仿宋" w:eastAsia="微软简仿宋" w:hAnsi="宋体" w:hint="eastAsia"/>
          <w:szCs w:val="21"/>
        </w:rPr>
        <w:t>封闭期的</w:t>
      </w:r>
      <w:r>
        <w:rPr>
          <w:rFonts w:ascii="微软简仿宋" w:eastAsia="微软简仿宋" w:hAnsi="宋体"/>
          <w:szCs w:val="21"/>
        </w:rPr>
        <w:t>最后一个工作日</w:t>
      </w:r>
      <w:r>
        <w:rPr>
          <w:rFonts w:ascii="微软简仿宋" w:eastAsia="微软简仿宋" w:hint="eastAsia"/>
          <w:color w:val="000000"/>
          <w:szCs w:val="21"/>
        </w:rPr>
        <w:t>约定时点（具体时点以产品说明书及代销机构约定为准）</w:t>
      </w:r>
      <w:r>
        <w:rPr>
          <w:rFonts w:ascii="微软简仿宋" w:eastAsia="微软简仿宋" w:hAnsi="宋体" w:hint="eastAsia"/>
          <w:szCs w:val="21"/>
        </w:rPr>
        <w:t>前，投资者仅可对已提交的预约申购、预约赎回申请进行全额撤销。</w:t>
      </w:r>
    </w:p>
    <w:p w14:paraId="6832132E" w14:textId="77777777" w:rsidR="00584B3C" w:rsidRDefault="00000000">
      <w:pPr>
        <w:pStyle w:val="fd7e9d2a"/>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10</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甲方购买乙方发行管理的私募理财产品，可按销售文件约定享有不少于24小时的投资冷静期。在冷静期内，如甲方改变投资决定，应立即在投资冷静期内撤销认/申购的申请，销售机构应按约定退还客户款项。</w:t>
      </w:r>
    </w:p>
    <w:p w14:paraId="6416B309" w14:textId="77777777" w:rsidR="00584B3C" w:rsidRDefault="00000000">
      <w:pPr>
        <w:pStyle w:val="fd7e9d2a"/>
        <w:adjustRightInd w:val="0"/>
        <w:snapToGrid w:val="0"/>
        <w:spacing w:line="360" w:lineRule="auto"/>
        <w:ind w:firstLineChars="200" w:firstLine="420"/>
        <w:rPr>
          <w:rFonts w:ascii="微软简仿宋" w:eastAsia="微软简仿宋" w:hAnsi="微软简仿宋" w:cs="微软简仿宋"/>
          <w:b/>
          <w:bCs/>
          <w:color w:val="000000"/>
          <w:szCs w:val="21"/>
        </w:rPr>
      </w:pPr>
      <w:r>
        <w:rPr>
          <w:rFonts w:ascii="微软简仿宋" w:eastAsia="微软简仿宋" w:hAnsi="微软简仿宋" w:cs="微软简仿宋" w:hint="eastAsia"/>
          <w:b/>
          <w:bCs/>
          <w:color w:val="000000"/>
          <w:szCs w:val="21"/>
        </w:rPr>
        <w:t>11</w:t>
      </w:r>
      <w:r>
        <w:rPr>
          <w:rFonts w:ascii="微软简仿宋" w:eastAsia="微软简仿宋" w:hAnsi="微软简仿宋" w:cs="微软简仿宋" w:hint="eastAsia"/>
          <w:color w:val="000000"/>
          <w:szCs w:val="21"/>
        </w:rPr>
        <w:t>．</w:t>
      </w:r>
      <w:r>
        <w:rPr>
          <w:rFonts w:ascii="微软简仿宋" w:eastAsia="微软简仿宋" w:hAnsi="微软简仿宋" w:cs="微软简仿宋" w:hint="eastAsia"/>
          <w:b/>
          <w:bCs/>
          <w:color w:val="000000"/>
          <w:szCs w:val="21"/>
        </w:rPr>
        <w:t>在产品存续期内，除非出现按照产品说明书约定终止理财产品的情形，否则不得要求乙方在产品非开放日前退还已扣款项或以任何形式清算其持有的理财产品份额。</w:t>
      </w:r>
    </w:p>
    <w:p w14:paraId="55DF4C9D" w14:textId="77777777" w:rsidR="00584B3C" w:rsidRDefault="00000000">
      <w:pPr>
        <w:pStyle w:val="fd7e9d2a"/>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lastRenderedPageBreak/>
        <w:t>12</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本协议中涉及的日期如遇产品</w:t>
      </w:r>
      <w:r>
        <w:rPr>
          <w:rFonts w:ascii="微软简仿宋" w:eastAsia="微软简仿宋"/>
          <w:color w:val="000000"/>
          <w:szCs w:val="21"/>
        </w:rPr>
        <w:t>说明书约定的</w:t>
      </w:r>
      <w:r>
        <w:rPr>
          <w:rFonts w:ascii="微软简仿宋" w:eastAsia="微软简仿宋" w:hint="eastAsia"/>
          <w:color w:val="000000"/>
          <w:szCs w:val="21"/>
        </w:rPr>
        <w:t>非</w:t>
      </w:r>
      <w:r>
        <w:rPr>
          <w:rFonts w:ascii="微软简仿宋" w:eastAsia="微软简仿宋"/>
          <w:color w:val="000000"/>
          <w:szCs w:val="21"/>
        </w:rPr>
        <w:t>工作日</w:t>
      </w:r>
      <w:r>
        <w:rPr>
          <w:rFonts w:ascii="微软简仿宋" w:eastAsia="微软简仿宋" w:hint="eastAsia"/>
          <w:color w:val="000000"/>
          <w:szCs w:val="21"/>
        </w:rPr>
        <w:t>，则自动顺延至下一个工作日。</w:t>
      </w:r>
    </w:p>
    <w:p w14:paraId="728B15E6" w14:textId="77777777" w:rsidR="00584B3C" w:rsidRDefault="00000000">
      <w:pPr>
        <w:pStyle w:val="fd7e9d2a"/>
        <w:keepNext/>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三、客户信息保密及使用</w:t>
      </w:r>
    </w:p>
    <w:p w14:paraId="5CD403DA" w14:textId="77777777" w:rsidR="00584B3C" w:rsidRDefault="00000000">
      <w:pPr>
        <w:pStyle w:val="fd7e9d2a"/>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color w:val="000000"/>
          <w:szCs w:val="21"/>
        </w:rPr>
        <w:t>乙方、代销机构应就理财产品销售过程中获知的甲方信息承担保密义务。非经甲方事先许可，不得向第三方披露，但法律法规或监管规定另有要求的除外。</w:t>
      </w:r>
      <w:r>
        <w:rPr>
          <w:rFonts w:ascii="微软简仿宋" w:eastAsia="微软简仿宋" w:hint="eastAsia"/>
          <w:b/>
          <w:bCs/>
          <w:color w:val="000000"/>
          <w:szCs w:val="21"/>
        </w:rPr>
        <w:t>甲方在此同意，乙方及代销机构可根据监管要求，为理财产品登记等需要，向登记部门或监管机构提供甲方相关信息。</w:t>
      </w:r>
    </w:p>
    <w:p w14:paraId="4CA4A03B" w14:textId="77777777" w:rsidR="00584B3C" w:rsidRDefault="00000000">
      <w:pPr>
        <w:pStyle w:val="fd7e9d2a"/>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（一）个人信息使用授权</w:t>
      </w:r>
    </w:p>
    <w:p w14:paraId="62A3CFB3" w14:textId="77777777" w:rsidR="00584B3C" w:rsidRDefault="00000000">
      <w:pPr>
        <w:pStyle w:val="fd7e9d2a"/>
        <w:adjustRightInd w:val="0"/>
        <w:snapToGrid w:val="0"/>
        <w:spacing w:line="360" w:lineRule="auto"/>
        <w:ind w:firstLineChars="200" w:firstLine="400"/>
        <w:rPr>
          <w:rFonts w:ascii="微软简仿宋" w:eastAsia="微软简仿宋"/>
          <w:color w:val="000000"/>
          <w:szCs w:val="21"/>
        </w:rPr>
      </w:pPr>
      <w:r>
        <w:rPr>
          <w:rFonts w:ascii="微软简仿宋" w:eastAsia="微软简仿宋" w:hint="eastAsia"/>
          <w:color w:val="000000"/>
          <w:sz w:val="20"/>
          <w:szCs w:val="21"/>
        </w:rPr>
        <w:t>个人信息是以电子或者其他方式记录的，与已识别或者可识别的自然人有关的各种信息，不包括匿名化处理后的信息。</w:t>
      </w:r>
      <w:r>
        <w:rPr>
          <w:rFonts w:ascii="微软简仿宋" w:eastAsia="微软简仿宋" w:hint="eastAsia"/>
          <w:color w:val="000000"/>
          <w:szCs w:val="21"/>
        </w:rPr>
        <w:t>甲方同意并自愿授权乙方在提供</w:t>
      </w:r>
      <w:r>
        <w:rPr>
          <w:rFonts w:ascii="微软简仿宋" w:eastAsia="微软简仿宋"/>
          <w:color w:val="000000"/>
          <w:szCs w:val="21"/>
        </w:rPr>
        <w:t>理财</w:t>
      </w:r>
      <w:r>
        <w:rPr>
          <w:rFonts w:ascii="微软简仿宋" w:eastAsia="微软简仿宋" w:hint="eastAsia"/>
          <w:color w:val="000000"/>
          <w:szCs w:val="21"/>
        </w:rPr>
        <w:t>业务服务所必需的情形下，</w:t>
      </w:r>
      <w:r>
        <w:rPr>
          <w:rFonts w:ascii="微软简仿宋" w:eastAsia="微软简仿宋" w:hint="eastAsia"/>
          <w:b/>
          <w:bCs/>
          <w:color w:val="000000"/>
          <w:szCs w:val="21"/>
        </w:rPr>
        <w:t>基于身份验证、理财业务办理、风险监测和保护账户资金安全、履行反洗钱和制裁要求、履行非居民金融账户涉税信息尽职调查义务、审计、客户服务与回访、统计分析和加工处理、归档和业务备份、履行其他法定义务等目的，以收集、存储、使用、传输、提供、删除等方式处理获取</w:t>
      </w:r>
      <w:r>
        <w:rPr>
          <w:rFonts w:ascii="微软简仿宋" w:eastAsia="微软简仿宋"/>
          <w:b/>
          <w:bCs/>
          <w:color w:val="000000"/>
          <w:szCs w:val="21"/>
        </w:rPr>
        <w:t>的</w:t>
      </w:r>
      <w:r>
        <w:rPr>
          <w:rFonts w:ascii="微软简仿宋" w:eastAsia="微软简仿宋" w:hint="eastAsia"/>
          <w:b/>
          <w:bCs/>
          <w:color w:val="000000"/>
          <w:szCs w:val="21"/>
        </w:rPr>
        <w:t>如下甲方个人信息，包括</w:t>
      </w:r>
      <w:r>
        <w:rPr>
          <w:rFonts w:ascii="微软简仿宋" w:eastAsia="微软简仿宋" w:hint="eastAsia"/>
          <w:color w:val="000000"/>
          <w:szCs w:val="21"/>
        </w:rPr>
        <w:t>：</w:t>
      </w:r>
    </w:p>
    <w:p w14:paraId="4163DED1" w14:textId="77777777" w:rsidR="00584B3C" w:rsidRDefault="00000000">
      <w:pPr>
        <w:pStyle w:val="fd7e9d2a"/>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1．身份信息：姓名、性别、国籍、职业、工作单位、住址、联系方式、手机号码、身份证件信息等；</w:t>
      </w:r>
    </w:p>
    <w:p w14:paraId="2F67DB22" w14:textId="77777777" w:rsidR="00584B3C" w:rsidRDefault="00000000">
      <w:pPr>
        <w:pStyle w:val="fd7e9d2a"/>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2．财产信息：纳税信息等；</w:t>
      </w:r>
    </w:p>
    <w:p w14:paraId="3E4E6DB6" w14:textId="77777777" w:rsidR="00584B3C" w:rsidRDefault="00000000">
      <w:pPr>
        <w:pStyle w:val="fd7e9d2a"/>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3．账户信息：银行卡号或账号信息等；</w:t>
      </w:r>
    </w:p>
    <w:p w14:paraId="61D3A818" w14:textId="77777777" w:rsidR="00584B3C" w:rsidRDefault="00000000">
      <w:pPr>
        <w:pStyle w:val="fd7e9d2a"/>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4．交易信息：交易金额，交易凭证等；</w:t>
      </w:r>
    </w:p>
    <w:p w14:paraId="0FE49DC7" w14:textId="77777777" w:rsidR="00584B3C" w:rsidRDefault="00000000">
      <w:pPr>
        <w:pStyle w:val="fd7e9d2a"/>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如果甲方不同意乙方处理上述个人信息，乙方将无法提供理财业务服务。</w:t>
      </w:r>
    </w:p>
    <w:p w14:paraId="508594D6" w14:textId="77777777" w:rsidR="00584B3C" w:rsidRDefault="00000000">
      <w:pPr>
        <w:pStyle w:val="fd7e9d2a"/>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（二）敏感个人信息使用授权</w:t>
      </w:r>
    </w:p>
    <w:p w14:paraId="2FABC2C4" w14:textId="77777777" w:rsidR="00584B3C" w:rsidRDefault="00000000">
      <w:pPr>
        <w:pStyle w:val="fd7e9d2a"/>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以上甲方个人信息中身份证件信息、财产信息、账户信息、交易信息等属于甲方的敏感个人信息，甲方同意并授权乙方处理其敏感个人信息。甲方不同意乙方处理该信息的，乙方将可能无法提供理财业务服务。</w:t>
      </w:r>
    </w:p>
    <w:p w14:paraId="6B5B97B1" w14:textId="77777777" w:rsidR="00584B3C" w:rsidRDefault="00000000">
      <w:pPr>
        <w:pStyle w:val="fd7e9d2a"/>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甲方知悉其敏感个人信息一旦发生泄露或者被非法使用的，容易导致甲方的人身、财产安全受到危害。乙方承诺将按照法律法规、监管规定等相关要求，在现有技术水平下，采取</w:t>
      </w:r>
      <w:r>
        <w:rPr>
          <w:rFonts w:ascii="微软简仿宋" w:eastAsia="微软简仿宋" w:hint="eastAsia"/>
          <w:b/>
          <w:bCs/>
          <w:color w:val="000000"/>
          <w:szCs w:val="21"/>
        </w:rPr>
        <w:lastRenderedPageBreak/>
        <w:t>严格的保护措施保护甲方的敏感个人信息。</w:t>
      </w:r>
    </w:p>
    <w:p w14:paraId="33D74DDF" w14:textId="77777777" w:rsidR="00584B3C" w:rsidRDefault="00000000">
      <w:pPr>
        <w:pStyle w:val="fd7e9d2a"/>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（三）对外提供个人信息</w:t>
      </w:r>
    </w:p>
    <w:p w14:paraId="65D3457E" w14:textId="77777777" w:rsidR="00584B3C" w:rsidRDefault="00000000">
      <w:pPr>
        <w:pStyle w:val="fd7e9d2a"/>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甲方同意并自愿授权乙方根据法律法规、监管部门的规定或有权机关的命令，为履行反洗钱、反欺诈、开展金融账户涉税信息调查、公安及司法等有权机关查询/冻结/扣划、理财</w:t>
      </w:r>
      <w:r>
        <w:rPr>
          <w:rFonts w:ascii="微软简仿宋" w:eastAsia="微软简仿宋"/>
          <w:b/>
          <w:bCs/>
          <w:color w:val="000000"/>
          <w:szCs w:val="21"/>
        </w:rPr>
        <w:t>信息数据报送</w:t>
      </w:r>
      <w:r>
        <w:rPr>
          <w:rFonts w:ascii="微软简仿宋" w:eastAsia="微软简仿宋" w:hint="eastAsia"/>
          <w:b/>
          <w:bCs/>
          <w:color w:val="000000"/>
          <w:szCs w:val="21"/>
        </w:rPr>
        <w:t>等法定职责或者法定义务之目的，将甲方的信息提供给银行业理财登记托管中心、理财</w:t>
      </w:r>
      <w:r>
        <w:rPr>
          <w:rFonts w:ascii="微软简仿宋" w:eastAsia="微软简仿宋"/>
          <w:b/>
          <w:bCs/>
          <w:color w:val="000000"/>
          <w:szCs w:val="21"/>
        </w:rPr>
        <w:t>业务</w:t>
      </w:r>
      <w:r>
        <w:rPr>
          <w:rFonts w:ascii="微软简仿宋" w:eastAsia="微软简仿宋" w:hint="eastAsia"/>
          <w:b/>
          <w:bCs/>
          <w:color w:val="000000"/>
          <w:szCs w:val="21"/>
        </w:rPr>
        <w:t>监管机构及有权机关。</w:t>
      </w:r>
    </w:p>
    <w:p w14:paraId="751DD8AC" w14:textId="77777777" w:rsidR="00584B3C" w:rsidRDefault="00000000">
      <w:pPr>
        <w:pStyle w:val="fd7e9d2a"/>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（四）征得授权同意的例外</w:t>
      </w:r>
    </w:p>
    <w:p w14:paraId="150E3FE3" w14:textId="77777777" w:rsidR="00584B3C" w:rsidRDefault="00000000">
      <w:pPr>
        <w:pStyle w:val="fd7e9d2a"/>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依据相关法律、行政法规的规定，在以下情形中收集、使用甲方的个人信息无需征得甲方的授权：</w:t>
      </w:r>
    </w:p>
    <w:p w14:paraId="5EB5B59D" w14:textId="77777777" w:rsidR="00584B3C" w:rsidRDefault="00000000">
      <w:pPr>
        <w:pStyle w:val="fd7e9d2a"/>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hint="eastAsia"/>
          <w:b/>
          <w:bCs/>
          <w:color w:val="000000"/>
          <w:szCs w:val="21"/>
        </w:rPr>
        <w:t>．</w:t>
      </w:r>
      <w:r>
        <w:rPr>
          <w:rFonts w:ascii="微软简仿宋" w:eastAsia="微软简仿宋" w:hint="eastAsia"/>
          <w:color w:val="000000"/>
          <w:szCs w:val="21"/>
        </w:rPr>
        <w:t>为订立、履行合同所必需的；</w:t>
      </w:r>
    </w:p>
    <w:p w14:paraId="7C05332E" w14:textId="77777777" w:rsidR="00584B3C" w:rsidRDefault="00000000">
      <w:pPr>
        <w:pStyle w:val="fd7e9d2a"/>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2</w:t>
      </w:r>
      <w:r>
        <w:rPr>
          <w:rFonts w:ascii="微软简仿宋" w:eastAsia="微软简仿宋" w:hint="eastAsia"/>
          <w:b/>
          <w:bCs/>
          <w:color w:val="000000"/>
          <w:szCs w:val="21"/>
        </w:rPr>
        <w:t>．</w:t>
      </w:r>
      <w:r>
        <w:rPr>
          <w:rFonts w:ascii="微软简仿宋" w:eastAsia="微软简仿宋" w:hint="eastAsia"/>
          <w:color w:val="000000"/>
          <w:szCs w:val="21"/>
        </w:rPr>
        <w:t>产品</w:t>
      </w:r>
      <w:r>
        <w:rPr>
          <w:rFonts w:ascii="微软简仿宋" w:eastAsia="微软简仿宋"/>
          <w:color w:val="000000"/>
          <w:szCs w:val="21"/>
        </w:rPr>
        <w:t>管理人</w:t>
      </w:r>
      <w:r>
        <w:rPr>
          <w:rFonts w:ascii="微软简仿宋" w:eastAsia="微软简仿宋" w:hint="eastAsia"/>
          <w:color w:val="000000"/>
          <w:szCs w:val="21"/>
        </w:rPr>
        <w:t>为履行法定职责或者法定义务所必需；</w:t>
      </w:r>
    </w:p>
    <w:p w14:paraId="6E89622C" w14:textId="77777777" w:rsidR="00584B3C" w:rsidRDefault="00000000">
      <w:pPr>
        <w:pStyle w:val="fd7e9d2a"/>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3</w:t>
      </w:r>
      <w:r>
        <w:rPr>
          <w:rFonts w:ascii="微软简仿宋" w:eastAsia="微软简仿宋" w:hint="eastAsia"/>
          <w:b/>
          <w:bCs/>
          <w:color w:val="000000"/>
          <w:szCs w:val="21"/>
        </w:rPr>
        <w:t>．</w:t>
      </w:r>
      <w:r>
        <w:rPr>
          <w:rFonts w:ascii="微软简仿宋" w:eastAsia="微软简仿宋" w:hint="eastAsia"/>
          <w:color w:val="000000"/>
          <w:szCs w:val="21"/>
        </w:rPr>
        <w:t>为应对突发公共卫生事件，或者紧急情况下为保护自然人的生命健康和财产安全所必需；</w:t>
      </w:r>
    </w:p>
    <w:p w14:paraId="27881292" w14:textId="77777777" w:rsidR="00584B3C" w:rsidRDefault="00000000">
      <w:pPr>
        <w:pStyle w:val="fd7e9d2a"/>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4</w:t>
      </w:r>
      <w:r>
        <w:rPr>
          <w:rFonts w:ascii="微软简仿宋" w:eastAsia="微软简仿宋" w:hint="eastAsia"/>
          <w:b/>
          <w:bCs/>
          <w:color w:val="000000"/>
          <w:szCs w:val="21"/>
        </w:rPr>
        <w:t>．</w:t>
      </w:r>
      <w:r>
        <w:rPr>
          <w:rFonts w:ascii="微软简仿宋" w:eastAsia="微软简仿宋" w:hint="eastAsia"/>
          <w:color w:val="000000"/>
          <w:szCs w:val="21"/>
        </w:rPr>
        <w:t>为公共利益实施新闻报道、舆论监督等行为，在合理的范围内处理个人信息；</w:t>
      </w:r>
    </w:p>
    <w:p w14:paraId="2A3D23C3" w14:textId="77777777" w:rsidR="00584B3C" w:rsidRDefault="00000000">
      <w:pPr>
        <w:pStyle w:val="fd7e9d2a"/>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5</w:t>
      </w:r>
      <w:r>
        <w:rPr>
          <w:rFonts w:ascii="微软简仿宋" w:eastAsia="微软简仿宋" w:hint="eastAsia"/>
          <w:b/>
          <w:bCs/>
          <w:color w:val="000000"/>
          <w:szCs w:val="21"/>
        </w:rPr>
        <w:t>．</w:t>
      </w:r>
      <w:r>
        <w:rPr>
          <w:rFonts w:ascii="微软简仿宋" w:eastAsia="微软简仿宋" w:hint="eastAsia"/>
          <w:color w:val="000000"/>
          <w:szCs w:val="21"/>
        </w:rPr>
        <w:t>在合理的范围内处理个人自行公开或者其他已经合法公开的个人信息；</w:t>
      </w:r>
    </w:p>
    <w:p w14:paraId="0691B693" w14:textId="77777777" w:rsidR="00584B3C" w:rsidRDefault="00000000">
      <w:pPr>
        <w:pStyle w:val="fd7e9d2a"/>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6</w:t>
      </w:r>
      <w:r>
        <w:rPr>
          <w:rFonts w:ascii="微软简仿宋" w:eastAsia="微软简仿宋" w:hint="eastAsia"/>
          <w:b/>
          <w:bCs/>
          <w:color w:val="000000"/>
          <w:szCs w:val="21"/>
        </w:rPr>
        <w:t>．</w:t>
      </w:r>
      <w:r>
        <w:rPr>
          <w:rFonts w:ascii="微软简仿宋" w:eastAsia="微软简仿宋" w:hint="eastAsia"/>
          <w:color w:val="000000"/>
          <w:szCs w:val="21"/>
        </w:rPr>
        <w:t>法律、法规规定的其他情形。</w:t>
      </w:r>
    </w:p>
    <w:p w14:paraId="1F15EADD" w14:textId="77777777" w:rsidR="00584B3C" w:rsidRDefault="00000000">
      <w:pPr>
        <w:pStyle w:val="fd7e9d2a"/>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（五）公开个人信息</w:t>
      </w:r>
    </w:p>
    <w:p w14:paraId="26DFE260" w14:textId="77777777" w:rsidR="00584B3C" w:rsidRDefault="00000000">
      <w:pPr>
        <w:pStyle w:val="fd7e9d2a"/>
        <w:adjustRightInd w:val="0"/>
        <w:snapToGrid w:val="0"/>
        <w:spacing w:line="360" w:lineRule="auto"/>
        <w:ind w:firstLineChars="200" w:firstLine="400"/>
        <w:rPr>
          <w:rFonts w:ascii="微软简仿宋" w:eastAsia="微软简仿宋"/>
          <w:b/>
          <w:bCs/>
          <w:color w:val="000000"/>
          <w:szCs w:val="21"/>
        </w:rPr>
      </w:pPr>
      <w:r>
        <w:rPr>
          <w:rFonts w:ascii="微软简仿宋" w:eastAsia="微软简仿宋" w:hint="eastAsia"/>
          <w:b/>
          <w:bCs/>
          <w:color w:val="000000"/>
          <w:sz w:val="20"/>
          <w:szCs w:val="21"/>
        </w:rPr>
        <w:t>甲方知悉，乙方不会公开披露甲方的个人信息，如确需披露，乙方会告知甲方披露其个人信息的目的、类型，涉及敏感信息的还会告知敏感信息的内容，并事先征得甲方的同意。在法律法规、监管规定或有权机关命令的情况下，乙方可能会公开披露甲方的个人信息。</w:t>
      </w:r>
    </w:p>
    <w:p w14:paraId="75FC384A" w14:textId="77777777" w:rsidR="00584B3C" w:rsidRDefault="00000000">
      <w:pPr>
        <w:pStyle w:val="fd7e9d2a"/>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（六）其他</w:t>
      </w:r>
    </w:p>
    <w:p w14:paraId="680870A8" w14:textId="77777777" w:rsidR="00584B3C" w:rsidRDefault="00000000">
      <w:pPr>
        <w:pStyle w:val="fd7e9d2a"/>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hint="eastAsia"/>
          <w:b/>
          <w:bCs/>
          <w:color w:val="000000"/>
          <w:szCs w:val="21"/>
        </w:rPr>
        <w:t>．</w:t>
      </w:r>
      <w:r>
        <w:rPr>
          <w:rFonts w:ascii="微软简仿宋" w:eastAsia="微软简仿宋" w:hint="eastAsia"/>
          <w:color w:val="000000"/>
          <w:szCs w:val="21"/>
        </w:rPr>
        <w:t>乙方获取的甲方个人信息及理财信息将存储在中华人民共和国境内。</w:t>
      </w:r>
    </w:p>
    <w:p w14:paraId="26D6CDF3" w14:textId="77777777" w:rsidR="00584B3C" w:rsidRDefault="00000000">
      <w:pPr>
        <w:pStyle w:val="fd7e9d2a"/>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2</w:t>
      </w:r>
      <w:r>
        <w:rPr>
          <w:rFonts w:ascii="微软简仿宋" w:eastAsia="微软简仿宋" w:hint="eastAsia"/>
          <w:b/>
          <w:bCs/>
          <w:color w:val="000000"/>
          <w:szCs w:val="21"/>
        </w:rPr>
        <w:t>．</w:t>
      </w:r>
      <w:r>
        <w:rPr>
          <w:rFonts w:ascii="微软简仿宋" w:eastAsia="微软简仿宋" w:hint="eastAsia"/>
          <w:color w:val="000000"/>
          <w:szCs w:val="21"/>
        </w:rPr>
        <w:t>在乙方提供理财</w:t>
      </w:r>
      <w:r>
        <w:rPr>
          <w:rFonts w:ascii="微软简仿宋" w:eastAsia="微软简仿宋"/>
          <w:color w:val="000000"/>
          <w:szCs w:val="21"/>
        </w:rPr>
        <w:t>业务</w:t>
      </w:r>
      <w:r>
        <w:rPr>
          <w:rFonts w:ascii="微软简仿宋" w:eastAsia="微软简仿宋" w:hint="eastAsia"/>
          <w:color w:val="000000"/>
          <w:szCs w:val="21"/>
        </w:rPr>
        <w:t>服务期间，甲方的个人</w:t>
      </w:r>
      <w:r>
        <w:rPr>
          <w:rFonts w:ascii="微软简仿宋" w:eastAsia="微软简仿宋"/>
          <w:color w:val="000000"/>
          <w:szCs w:val="21"/>
        </w:rPr>
        <w:t>信息</w:t>
      </w:r>
      <w:r>
        <w:rPr>
          <w:rFonts w:ascii="微软简仿宋" w:eastAsia="微软简仿宋" w:hint="eastAsia"/>
          <w:color w:val="000000"/>
          <w:szCs w:val="21"/>
        </w:rPr>
        <w:t>授权持续有效。乙方仅在法律法规、监管规定要求的期限内，以及为实现本业务信息处理之目的所必需的时限内保留甲方的个人信息。当超出保留期限后，乙方将按照法律法规的规定，对甲方的个人信息进行删除或匿名化处理等相关操作。</w:t>
      </w:r>
    </w:p>
    <w:p w14:paraId="19A7B2DB" w14:textId="77777777" w:rsidR="00584B3C" w:rsidRDefault="00000000">
      <w:pPr>
        <w:pStyle w:val="fd7e9d2a"/>
        <w:adjustRightInd w:val="0"/>
        <w:snapToGrid w:val="0"/>
        <w:spacing w:line="360" w:lineRule="auto"/>
        <w:ind w:firstLineChars="200" w:firstLine="420"/>
        <w:jc w:val="left"/>
        <w:rPr>
          <w:rFonts w:ascii="微软简仿宋" w:eastAsia="微软简仿宋"/>
          <w:b/>
          <w:bCs/>
          <w:color w:val="000000"/>
          <w:szCs w:val="21"/>
        </w:rPr>
      </w:pPr>
      <w:r>
        <w:rPr>
          <w:rFonts w:ascii="微软简仿宋" w:eastAsia="微软简仿宋" w:hint="eastAsia"/>
          <w:b/>
          <w:bCs/>
          <w:color w:val="000000"/>
          <w:szCs w:val="21"/>
        </w:rPr>
        <w:lastRenderedPageBreak/>
        <w:t>3．</w:t>
      </w:r>
      <w:r>
        <w:rPr>
          <w:rFonts w:ascii="微软简仿宋" w:eastAsia="微软简仿宋" w:hint="eastAsia"/>
          <w:b/>
          <w:bCs/>
          <w:color w:val="000000"/>
          <w:sz w:val="20"/>
          <w:szCs w:val="21"/>
        </w:rPr>
        <w:t>甲方有权通过</w:t>
      </w:r>
      <w:r>
        <w:rPr>
          <w:rFonts w:ascii="微软简仿宋" w:eastAsia="微软简仿宋"/>
          <w:b/>
          <w:bCs/>
          <w:color w:val="000000"/>
          <w:szCs w:val="21"/>
        </w:rPr>
        <w:t>理财</w:t>
      </w:r>
      <w:r>
        <w:rPr>
          <w:rFonts w:ascii="微软简仿宋" w:eastAsia="微软简仿宋" w:hint="eastAsia"/>
          <w:b/>
          <w:bCs/>
          <w:color w:val="000000"/>
          <w:szCs w:val="21"/>
        </w:rPr>
        <w:t>销售</w:t>
      </w:r>
      <w:r>
        <w:rPr>
          <w:rFonts w:ascii="微软简仿宋" w:eastAsia="微软简仿宋"/>
          <w:b/>
          <w:bCs/>
          <w:color w:val="000000"/>
          <w:szCs w:val="21"/>
        </w:rPr>
        <w:t>机构</w:t>
      </w:r>
      <w:r>
        <w:rPr>
          <w:rFonts w:ascii="微软简仿宋" w:eastAsia="微软简仿宋" w:hint="eastAsia"/>
          <w:b/>
          <w:bCs/>
          <w:color w:val="000000"/>
          <w:sz w:val="20"/>
          <w:szCs w:val="21"/>
        </w:rPr>
        <w:t>行使法律所赋予甲方对个人信息的知情权、决定权、查阅权、复制权、更正及补充权、删除权、解释权等，法律、行政法规另有</w:t>
      </w:r>
      <w:r>
        <w:rPr>
          <w:rFonts w:ascii="微软简仿宋" w:eastAsia="微软简仿宋" w:hAnsi="Calibri" w:hint="eastAsia"/>
          <w:b/>
          <w:bCs/>
          <w:color w:val="000000"/>
          <w:szCs w:val="21"/>
        </w:rPr>
        <w:t>规定的除外。</w:t>
      </w:r>
    </w:p>
    <w:p w14:paraId="51852B4A" w14:textId="77777777" w:rsidR="00584B3C" w:rsidRDefault="00000000">
      <w:pPr>
        <w:pStyle w:val="fd7e9d2a"/>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基于甲方同意乙方处理其个人信息的，甲方可以</w:t>
      </w:r>
      <w:r>
        <w:rPr>
          <w:rFonts w:ascii="微软简仿宋" w:eastAsia="微软简仿宋"/>
          <w:color w:val="000000"/>
          <w:szCs w:val="21"/>
        </w:rPr>
        <w:t>通过理财</w:t>
      </w:r>
      <w:r>
        <w:rPr>
          <w:rFonts w:ascii="微软简仿宋" w:eastAsia="微软简仿宋" w:hint="eastAsia"/>
          <w:color w:val="000000"/>
          <w:szCs w:val="21"/>
        </w:rPr>
        <w:t>销售</w:t>
      </w:r>
      <w:r>
        <w:rPr>
          <w:rFonts w:ascii="微软简仿宋" w:eastAsia="微软简仿宋"/>
          <w:color w:val="000000"/>
          <w:szCs w:val="21"/>
        </w:rPr>
        <w:t>机构</w:t>
      </w:r>
      <w:r>
        <w:rPr>
          <w:rFonts w:ascii="微软简仿宋" w:eastAsia="微软简仿宋" w:hint="eastAsia"/>
          <w:color w:val="000000"/>
          <w:szCs w:val="21"/>
        </w:rPr>
        <w:t>向乙方</w:t>
      </w:r>
      <w:r>
        <w:rPr>
          <w:rFonts w:ascii="微软简仿宋" w:eastAsia="微软简仿宋"/>
          <w:color w:val="000000"/>
          <w:szCs w:val="21"/>
        </w:rPr>
        <w:t>提出</w:t>
      </w:r>
      <w:r>
        <w:rPr>
          <w:rFonts w:ascii="微软简仿宋" w:eastAsia="微软简仿宋" w:hint="eastAsia"/>
          <w:color w:val="000000"/>
          <w:szCs w:val="21"/>
        </w:rPr>
        <w:t>撤回处理个人信息的授权或改变授权同意的范围。甲方撤回对</w:t>
      </w:r>
      <w:r>
        <w:rPr>
          <w:rFonts w:ascii="微软简仿宋" w:eastAsia="微软简仿宋"/>
          <w:color w:val="000000"/>
          <w:szCs w:val="21"/>
        </w:rPr>
        <w:t>乙方</w:t>
      </w:r>
      <w:r>
        <w:rPr>
          <w:rFonts w:ascii="微软简仿宋" w:eastAsia="微软简仿宋" w:hint="eastAsia"/>
          <w:color w:val="000000"/>
          <w:szCs w:val="21"/>
        </w:rPr>
        <w:t>处理个人信息的同意，乙方将可能无法继续提供理财</w:t>
      </w:r>
      <w:r>
        <w:rPr>
          <w:rFonts w:ascii="微软简仿宋" w:eastAsia="微软简仿宋"/>
          <w:color w:val="000000"/>
          <w:szCs w:val="21"/>
        </w:rPr>
        <w:t>业务</w:t>
      </w:r>
      <w:r>
        <w:rPr>
          <w:rFonts w:ascii="微软简仿宋" w:eastAsia="微软简仿宋" w:hint="eastAsia"/>
          <w:color w:val="000000"/>
          <w:szCs w:val="21"/>
        </w:rPr>
        <w:t>服务。甲方撤回同意的，不会影响撤回前基于甲方同意乙方已进行的个人信息处理活动的效力。</w:t>
      </w:r>
    </w:p>
    <w:p w14:paraId="7CDA8467" w14:textId="77777777" w:rsidR="00584B3C" w:rsidRDefault="00000000">
      <w:pPr>
        <w:pStyle w:val="fd7e9d2a"/>
        <w:adjustRightInd w:val="0"/>
        <w:snapToGrid w:val="0"/>
        <w:spacing w:line="360" w:lineRule="auto"/>
        <w:ind w:firstLineChars="200" w:firstLine="420"/>
        <w:jc w:val="left"/>
        <w:rPr>
          <w:rFonts w:ascii="微软简仿宋" w:eastAsia="微软简仿宋"/>
          <w:b/>
          <w:bCs/>
          <w:color w:val="000000"/>
          <w:szCs w:val="21"/>
        </w:rPr>
      </w:pPr>
      <w:r>
        <w:rPr>
          <w:rFonts w:ascii="微软简仿宋" w:eastAsia="微软简仿宋" w:hint="eastAsia"/>
          <w:b/>
          <w:bCs/>
          <w:color w:val="000000"/>
          <w:szCs w:val="21"/>
        </w:rPr>
        <w:t>但如为履行合同所必需、或乙方为履行法定职责及义务等原因，乙方将可能无法响应甲方行使上述权利的请求。</w:t>
      </w:r>
    </w:p>
    <w:p w14:paraId="66167168" w14:textId="77777777" w:rsidR="00584B3C" w:rsidRDefault="00000000">
      <w:pPr>
        <w:pStyle w:val="fd7e9d2a"/>
        <w:numPr>
          <w:ilvl w:val="0"/>
          <w:numId w:val="2"/>
        </w:numPr>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hint="eastAsia"/>
          <w:bCs/>
          <w:color w:val="000000"/>
          <w:szCs w:val="21"/>
        </w:rPr>
        <w:t>乙方对甲方的个人信息依法履行保密义务。对于甲方同意并自愿授权乙方处理的个人信息，乙方将严格按照法律法规、监管规定及与甲方的约定开展信息处理行为，并采取相应的安全措施来保护甲方的个人信息。</w:t>
      </w:r>
    </w:p>
    <w:p w14:paraId="060984B7" w14:textId="77777777" w:rsidR="00584B3C" w:rsidRDefault="00000000">
      <w:pPr>
        <w:pStyle w:val="fd7e9d2a"/>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四、产品收费</w:t>
      </w:r>
    </w:p>
    <w:p w14:paraId="36352378" w14:textId="77777777" w:rsidR="00584B3C" w:rsidRDefault="00000000">
      <w:pPr>
        <w:pStyle w:val="fd7e9d2a"/>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color w:val="000000"/>
          <w:szCs w:val="21"/>
        </w:rPr>
        <w:t>1</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乙方依据理财产品说明书约定的费用项目、收费条件、费率标准、收费方式等要素收取相关费用。</w:t>
      </w:r>
    </w:p>
    <w:p w14:paraId="2F9E74E8" w14:textId="77777777" w:rsidR="00584B3C" w:rsidRDefault="00000000">
      <w:pPr>
        <w:pStyle w:val="fd7e9d2a"/>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color w:val="000000"/>
          <w:szCs w:val="21"/>
        </w:rPr>
        <w:t>2</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乙方可</w:t>
      </w:r>
      <w:r>
        <w:rPr>
          <w:rFonts w:ascii="微软简仿宋" w:eastAsia="微软简仿宋"/>
          <w:color w:val="000000"/>
          <w:szCs w:val="21"/>
        </w:rPr>
        <w:t>根据</w:t>
      </w:r>
      <w:r>
        <w:rPr>
          <w:rFonts w:ascii="微软简仿宋" w:eastAsia="微软简仿宋" w:hint="eastAsia"/>
          <w:color w:val="000000"/>
          <w:szCs w:val="21"/>
        </w:rPr>
        <w:t>市场</w:t>
      </w:r>
      <w:r>
        <w:rPr>
          <w:rFonts w:ascii="微软简仿宋" w:eastAsia="微软简仿宋"/>
          <w:color w:val="000000"/>
          <w:szCs w:val="21"/>
        </w:rPr>
        <w:t>情况</w:t>
      </w:r>
      <w:r>
        <w:rPr>
          <w:rFonts w:ascii="微软简仿宋" w:eastAsia="微软简仿宋" w:hint="eastAsia"/>
          <w:color w:val="000000"/>
          <w:szCs w:val="21"/>
        </w:rPr>
        <w:t>调整已约定的收费项目、收费条件、费率标准和收费方式，并将在</w:t>
      </w:r>
      <w:r>
        <w:rPr>
          <w:rFonts w:ascii="微软简仿宋" w:eastAsia="微软简仿宋"/>
          <w:color w:val="000000"/>
          <w:szCs w:val="21"/>
        </w:rPr>
        <w:t>生效前</w:t>
      </w:r>
      <w:r>
        <w:rPr>
          <w:rFonts w:ascii="微软简仿宋" w:eastAsia="微软简仿宋" w:hint="eastAsia"/>
          <w:color w:val="000000"/>
          <w:szCs w:val="21"/>
        </w:rPr>
        <w:t>通过约定信息披露途径予以披露。甲方</w:t>
      </w:r>
      <w:r>
        <w:rPr>
          <w:rFonts w:ascii="微软简仿宋" w:eastAsia="微软简仿宋"/>
          <w:color w:val="000000"/>
          <w:szCs w:val="21"/>
        </w:rPr>
        <w:t>不同意的，可</w:t>
      </w:r>
      <w:r>
        <w:rPr>
          <w:rFonts w:ascii="微软简仿宋" w:eastAsia="微软简仿宋" w:hint="eastAsia"/>
          <w:color w:val="000000"/>
          <w:szCs w:val="21"/>
        </w:rPr>
        <w:t>根据公告信息</w:t>
      </w:r>
      <w:r>
        <w:rPr>
          <w:rFonts w:ascii="微软简仿宋" w:eastAsia="微软简仿宋"/>
          <w:color w:val="000000"/>
          <w:szCs w:val="21"/>
        </w:rPr>
        <w:t>赎回</w:t>
      </w:r>
      <w:r>
        <w:rPr>
          <w:rFonts w:ascii="微软简仿宋" w:eastAsia="微软简仿宋" w:hint="eastAsia"/>
          <w:color w:val="000000"/>
          <w:szCs w:val="21"/>
        </w:rPr>
        <w:t>产品。</w:t>
      </w:r>
    </w:p>
    <w:p w14:paraId="6CF7B89A" w14:textId="77777777" w:rsidR="00584B3C" w:rsidRDefault="00000000">
      <w:pPr>
        <w:pStyle w:val="fd7e9d2a"/>
        <w:adjustRightInd w:val="0"/>
        <w:snapToGrid w:val="0"/>
        <w:spacing w:line="360" w:lineRule="auto"/>
        <w:ind w:firstLineChars="200" w:firstLine="420"/>
        <w:outlineLvl w:val="0"/>
        <w:rPr>
          <w:rFonts w:ascii="微软简仿宋" w:eastAsia="微软简仿宋"/>
          <w:b/>
          <w:bCs/>
          <w:color w:val="000000"/>
          <w:szCs w:val="21"/>
        </w:rPr>
      </w:pPr>
      <w:r>
        <w:rPr>
          <w:rFonts w:ascii="微软简仿宋" w:eastAsia="微软简仿宋" w:hint="eastAsia"/>
          <w:b/>
          <w:bCs/>
          <w:color w:val="000000"/>
          <w:szCs w:val="21"/>
        </w:rPr>
        <w:t>五、免责条款</w:t>
      </w:r>
    </w:p>
    <w:p w14:paraId="7671E15B" w14:textId="77777777" w:rsidR="00584B3C" w:rsidRDefault="00000000">
      <w:pPr>
        <w:pStyle w:val="fd7e9d2a"/>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1</w:t>
      </w:r>
      <w:r>
        <w:rPr>
          <w:rFonts w:ascii="微软简仿宋" w:eastAsia="微软简仿宋" w:hAnsi="微软简仿宋" w:cs="微软简仿宋" w:hint="eastAsia"/>
          <w:color w:val="000000"/>
          <w:szCs w:val="21"/>
        </w:rPr>
        <w:t>．</w:t>
      </w:r>
      <w:r>
        <w:rPr>
          <w:rFonts w:ascii="微软简仿宋" w:eastAsia="微软简仿宋" w:hint="eastAsia"/>
          <w:b/>
          <w:color w:val="000000"/>
          <w:szCs w:val="21"/>
        </w:rPr>
        <w:t>因不可抗力、非乙方原因发生的计算机系统故障、网络故障、通讯故障、电力故障等，导致甲方产生损失的，乙方不承担责任。如发生上述情况，乙方将通过约定的信息披露途径及时公告。</w:t>
      </w:r>
    </w:p>
    <w:p w14:paraId="09DF522E" w14:textId="77777777" w:rsidR="00584B3C" w:rsidRDefault="00000000">
      <w:pPr>
        <w:pStyle w:val="fd7e9d2a"/>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2</w:t>
      </w:r>
      <w:r>
        <w:rPr>
          <w:rFonts w:ascii="微软简仿宋" w:eastAsia="微软简仿宋" w:hAnsi="微软简仿宋" w:cs="微软简仿宋" w:hint="eastAsia"/>
          <w:color w:val="000000"/>
          <w:szCs w:val="21"/>
        </w:rPr>
        <w:t>．</w:t>
      </w:r>
      <w:r>
        <w:rPr>
          <w:rFonts w:ascii="微软简仿宋" w:eastAsia="微软简仿宋" w:hint="eastAsia"/>
          <w:b/>
          <w:color w:val="000000"/>
          <w:szCs w:val="21"/>
        </w:rPr>
        <w:t>由于国家的有关法律、法规、规章、政策的改变、紧急措施的出台而导致甲方承担的风险，乙方不承担责任。</w:t>
      </w:r>
    </w:p>
    <w:p w14:paraId="57605466" w14:textId="77777777" w:rsidR="00584B3C" w:rsidRDefault="00000000">
      <w:pPr>
        <w:pStyle w:val="fd7e9d2a"/>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3</w:t>
      </w:r>
      <w:r>
        <w:rPr>
          <w:rFonts w:ascii="微软简仿宋" w:eastAsia="微软简仿宋" w:hAnsi="微软简仿宋" w:cs="微软简仿宋" w:hint="eastAsia"/>
          <w:color w:val="000000"/>
          <w:szCs w:val="21"/>
        </w:rPr>
        <w:t>．</w:t>
      </w:r>
      <w:r>
        <w:rPr>
          <w:rFonts w:ascii="微软简仿宋" w:eastAsia="微软简仿宋" w:hint="eastAsia"/>
          <w:b/>
          <w:color w:val="000000"/>
          <w:szCs w:val="21"/>
        </w:rPr>
        <w:t>由于甲方的原因，理财资金被司法机关等有权部门冻结、扣划，乙方不承担责任。</w:t>
      </w:r>
    </w:p>
    <w:p w14:paraId="2592B4E8" w14:textId="77777777" w:rsidR="00584B3C" w:rsidRDefault="00000000">
      <w:pPr>
        <w:pStyle w:val="fd7e9d2a"/>
        <w:adjustRightInd w:val="0"/>
        <w:snapToGrid w:val="0"/>
        <w:spacing w:line="360" w:lineRule="auto"/>
        <w:ind w:firstLineChars="200" w:firstLine="420"/>
        <w:outlineLvl w:val="0"/>
        <w:rPr>
          <w:rFonts w:ascii="微软简仿宋" w:eastAsia="微软简仿宋"/>
          <w:b/>
          <w:bCs/>
          <w:color w:val="000000"/>
          <w:szCs w:val="21"/>
        </w:rPr>
      </w:pPr>
      <w:r>
        <w:rPr>
          <w:rFonts w:ascii="微软简仿宋" w:eastAsia="微软简仿宋" w:hint="eastAsia"/>
          <w:b/>
          <w:bCs/>
          <w:color w:val="000000"/>
          <w:szCs w:val="21"/>
        </w:rPr>
        <w:t>六、协议构成和效力</w:t>
      </w:r>
    </w:p>
    <w:p w14:paraId="0832F8AF" w14:textId="77777777" w:rsidR="00584B3C" w:rsidRDefault="00000000">
      <w:pPr>
        <w:pStyle w:val="fd7e9d2a"/>
        <w:adjustRightInd w:val="0"/>
        <w:snapToGrid w:val="0"/>
        <w:spacing w:line="360" w:lineRule="auto"/>
        <w:ind w:firstLineChars="200" w:firstLine="420"/>
        <w:outlineLvl w:val="0"/>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除本协议外，甲方购买具体的理财产品时，还应签署产品说明书、投资协议书、风险揭示书和投资者权益须知。本协议与产品说明书、投资协议书、风险揭示书、投资者权益</w:t>
      </w:r>
      <w:r>
        <w:rPr>
          <w:rFonts w:ascii="微软简仿宋" w:eastAsia="微软简仿宋" w:hint="eastAsia"/>
          <w:color w:val="000000"/>
          <w:szCs w:val="21"/>
        </w:rPr>
        <w:lastRenderedPageBreak/>
        <w:t>须知、业务回单、交易凭证等有关法律文件共同构成一份完整且不可分割的理财合同。</w:t>
      </w:r>
    </w:p>
    <w:p w14:paraId="267B013B" w14:textId="77777777" w:rsidR="00584B3C" w:rsidRDefault="00000000">
      <w:pPr>
        <w:pStyle w:val="fd7e9d2a"/>
        <w:adjustRightInd w:val="0"/>
        <w:snapToGrid w:val="0"/>
        <w:spacing w:line="360" w:lineRule="auto"/>
        <w:ind w:firstLineChars="200" w:firstLine="420"/>
        <w:outlineLvl w:val="0"/>
        <w:rPr>
          <w:rFonts w:ascii="微软简仿宋" w:eastAsia="微软简仿宋"/>
          <w:b/>
          <w:bCs/>
          <w:color w:val="000000"/>
          <w:szCs w:val="21"/>
        </w:rPr>
      </w:pPr>
      <w:r>
        <w:rPr>
          <w:rFonts w:ascii="微软简仿宋" w:eastAsia="微软简仿宋" w:hint="eastAsia"/>
          <w:b/>
          <w:bCs/>
          <w:color w:val="000000"/>
          <w:szCs w:val="21"/>
        </w:rPr>
        <w:t>2</w:t>
      </w:r>
      <w:r>
        <w:rPr>
          <w:rFonts w:ascii="微软简仿宋" w:eastAsia="微软简仿宋" w:hAnsi="微软简仿宋" w:cs="微软简仿宋" w:hint="eastAsia"/>
          <w:color w:val="000000"/>
          <w:szCs w:val="21"/>
        </w:rPr>
        <w:t>．</w:t>
      </w:r>
      <w:r>
        <w:rPr>
          <w:rFonts w:ascii="微软简仿宋" w:eastAsia="微软简仿宋" w:hint="eastAsia"/>
          <w:b/>
          <w:bCs/>
          <w:color w:val="000000"/>
          <w:szCs w:val="21"/>
        </w:rPr>
        <w:t>有关甲方所购买理财产品的任何介绍、说明、承诺仅以本协议、产品说明书、乙方和代销机构通过约定信息披露途径发布的对应产品信息为准。</w:t>
      </w:r>
    </w:p>
    <w:p w14:paraId="57EAFBFD" w14:textId="77777777" w:rsidR="00584B3C" w:rsidRDefault="00000000">
      <w:pPr>
        <w:pStyle w:val="fd7e9d2a"/>
        <w:adjustRightInd w:val="0"/>
        <w:snapToGrid w:val="0"/>
        <w:spacing w:line="360" w:lineRule="auto"/>
        <w:ind w:firstLineChars="200" w:firstLine="420"/>
        <w:outlineLvl w:val="0"/>
        <w:rPr>
          <w:rFonts w:ascii="微软简仿宋" w:eastAsia="微软简仿宋"/>
          <w:color w:val="000000"/>
          <w:szCs w:val="21"/>
        </w:rPr>
      </w:pPr>
      <w:r>
        <w:rPr>
          <w:rFonts w:ascii="微软简仿宋" w:eastAsia="微软简仿宋" w:hint="eastAsia"/>
          <w:color w:val="000000"/>
          <w:szCs w:val="21"/>
        </w:rPr>
        <w:t>3</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本协议持续有效，不因甲方所购买的单期理财产品被赎回、到期或提前终止而失效。</w:t>
      </w:r>
    </w:p>
    <w:p w14:paraId="6CD204A8" w14:textId="77777777" w:rsidR="00584B3C" w:rsidRDefault="00000000">
      <w:pPr>
        <w:pStyle w:val="fd7e9d2a"/>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七、争议的处理</w:t>
      </w:r>
    </w:p>
    <w:p w14:paraId="50098283" w14:textId="77777777" w:rsidR="00584B3C" w:rsidRDefault="00000000">
      <w:pPr>
        <w:pStyle w:val="fd7e9d2a"/>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因履行本协议书而引致的一切争议，双方应首先本着诚实信用原则通过协商解决。协商不成的，任何一方均可向</w:t>
      </w:r>
      <w:r>
        <w:rPr>
          <w:rFonts w:ascii="微软简仿宋" w:eastAsia="微软简仿宋" w:hint="eastAsia"/>
          <w:b/>
          <w:bCs/>
          <w:color w:val="000000"/>
          <w:szCs w:val="21"/>
        </w:rPr>
        <w:t>被告所在地有管辖权的人民法院</w:t>
      </w:r>
      <w:r>
        <w:rPr>
          <w:rFonts w:ascii="微软简仿宋" w:eastAsia="微软简仿宋" w:hint="eastAsia"/>
          <w:color w:val="000000"/>
          <w:szCs w:val="21"/>
        </w:rPr>
        <w:t>提起诉讼。</w:t>
      </w:r>
    </w:p>
    <w:p w14:paraId="17E0C192" w14:textId="77777777" w:rsidR="00584B3C" w:rsidRDefault="00000000">
      <w:pPr>
        <w:pStyle w:val="fd7e9d2a"/>
        <w:adjustRightInd w:val="0"/>
        <w:snapToGrid w:val="0"/>
        <w:spacing w:line="360" w:lineRule="auto"/>
        <w:ind w:firstLineChars="200" w:firstLine="420"/>
        <w:outlineLvl w:val="0"/>
        <w:rPr>
          <w:rFonts w:ascii="微软简仿宋" w:eastAsia="微软简仿宋"/>
          <w:color w:val="000000"/>
          <w:szCs w:val="21"/>
        </w:rPr>
      </w:pPr>
      <w:r>
        <w:rPr>
          <w:rFonts w:ascii="微软简仿宋" w:eastAsia="微软简仿宋" w:hint="eastAsia"/>
          <w:color w:val="000000"/>
          <w:szCs w:val="21"/>
        </w:rPr>
        <w:t>八、协议生效</w:t>
      </w:r>
    </w:p>
    <w:p w14:paraId="246EB9AF" w14:textId="77777777" w:rsidR="00584B3C" w:rsidRDefault="00000000">
      <w:pPr>
        <w:pStyle w:val="fd7e9d2a"/>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甲方通过代销机构网点柜面渠道签署本协议的，经甲方签字后生效。代销机构另有规定的，以代销机构规定为准。</w:t>
      </w:r>
    </w:p>
    <w:p w14:paraId="46D63887" w14:textId="77777777" w:rsidR="00584B3C" w:rsidRDefault="00000000">
      <w:pPr>
        <w:pStyle w:val="fd7e9d2a"/>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通过代销机构电子渠道签署本协议的，自甲方通过代销机构电子渠道确认同意后且乙方确认甲方成功认/申购并收到甲方缴付的全部投资本金之日起生效。甲方认可线上点击同意具有与书面签署同等的法律效力。</w:t>
      </w:r>
    </w:p>
    <w:p w14:paraId="23437799" w14:textId="77777777" w:rsidR="00584B3C" w:rsidRDefault="00000000">
      <w:pPr>
        <w:pStyle w:val="fd7e9d2a"/>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甲方知悉并确认，乙方对于理财产品项下甲方认/申购份额的确认即视为乙方对于本协议的签署和认可；甲方不得以乙方不在本协议中签章为由主张本协议不成立或不生效。</w:t>
      </w:r>
    </w:p>
    <w:p w14:paraId="6E4FF947" w14:textId="77777777" w:rsidR="00584B3C" w:rsidRDefault="00584B3C">
      <w:pPr>
        <w:pStyle w:val="fd7e9d2a"/>
        <w:adjustRightInd w:val="0"/>
        <w:snapToGrid w:val="0"/>
        <w:spacing w:line="360" w:lineRule="auto"/>
        <w:ind w:firstLineChars="200" w:firstLine="420"/>
        <w:rPr>
          <w:rFonts w:ascii="微软简仿宋" w:eastAsia="微软简仿宋"/>
          <w:color w:val="000000"/>
          <w:szCs w:val="21"/>
        </w:rPr>
      </w:pPr>
    </w:p>
    <w:p w14:paraId="0D1B0AB0" w14:textId="77777777" w:rsidR="00584B3C" w:rsidRDefault="00584B3C">
      <w:pPr>
        <w:pStyle w:val="fd7e9d2a"/>
        <w:adjustRightInd w:val="0"/>
        <w:snapToGrid w:val="0"/>
        <w:spacing w:line="360" w:lineRule="auto"/>
        <w:ind w:firstLineChars="200" w:firstLine="420"/>
        <w:rPr>
          <w:rFonts w:ascii="微软简仿宋" w:eastAsia="微软简仿宋"/>
          <w:color w:val="000000"/>
          <w:szCs w:val="21"/>
        </w:rPr>
      </w:pPr>
    </w:p>
    <w:p w14:paraId="6175B902" w14:textId="77777777" w:rsidR="00584B3C" w:rsidRDefault="00584B3C">
      <w:pPr>
        <w:pStyle w:val="fd7e9d2a"/>
        <w:adjustRightInd w:val="0"/>
        <w:snapToGrid w:val="0"/>
        <w:spacing w:line="360" w:lineRule="auto"/>
        <w:ind w:firstLineChars="200" w:firstLine="420"/>
        <w:rPr>
          <w:rFonts w:ascii="微软简仿宋" w:eastAsia="微软简仿宋"/>
          <w:color w:val="000000"/>
          <w:szCs w:val="21"/>
        </w:rPr>
      </w:pPr>
    </w:p>
    <w:p w14:paraId="7C476EF8" w14:textId="77777777" w:rsidR="00584B3C" w:rsidRDefault="00000000">
      <w:pPr>
        <w:pStyle w:val="fd7e9d2a"/>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甲方自然人（签字或线上确认同意）：              乙方：华夏</w:t>
      </w:r>
      <w:r>
        <w:rPr>
          <w:rFonts w:ascii="微软简仿宋" w:eastAsia="微软简仿宋"/>
          <w:color w:val="000000"/>
          <w:szCs w:val="21"/>
        </w:rPr>
        <w:t>理财有限责任</w:t>
      </w:r>
      <w:r>
        <w:rPr>
          <w:rFonts w:ascii="微软简仿宋" w:eastAsia="微软简仿宋" w:hint="eastAsia"/>
          <w:color w:val="000000"/>
          <w:szCs w:val="21"/>
        </w:rPr>
        <w:t>公司</w:t>
      </w:r>
    </w:p>
    <w:p w14:paraId="5B7919DA" w14:textId="77777777" w:rsidR="001341EB" w:rsidRDefault="00000000">
      <w:pPr>
        <w:pStyle w:val="fd7e9d2a"/>
        <w:adjustRightInd w:val="0"/>
        <w:snapToGrid w:val="0"/>
        <w:spacing w:line="360" w:lineRule="auto"/>
        <w:ind w:firstLineChars="200" w:firstLine="420"/>
        <w:jc w:val="right"/>
      </w:pPr>
      <w:r>
        <w:rPr>
          <w:rFonts w:ascii="微软简仿宋" w:eastAsia="微软简仿宋" w:hint="eastAsia"/>
          <w:color w:val="000000"/>
          <w:szCs w:val="21"/>
        </w:rPr>
        <w:t xml:space="preserve">年  月   日  </w:t>
      </w:r>
      <w:r>
        <w:rPr>
          <w:rFonts w:ascii="微软简仿宋" w:eastAsia="微软简仿宋"/>
          <w:color w:val="000000"/>
          <w:szCs w:val="21"/>
        </w:rPr>
        <w:t xml:space="preserve">   </w:t>
      </w:r>
      <w:r>
        <w:rPr>
          <w:rFonts w:ascii="微软简仿宋" w:eastAsia="微软简仿宋" w:hint="eastAsia"/>
          <w:color w:val="000000"/>
          <w:szCs w:val="21"/>
        </w:rPr>
        <w:t xml:space="preserve">       </w:t>
      </w:r>
    </w:p>
    <w:sectPr/>
  </w:body>
</w:document>
</file>

<file path=word/numbering.xml><?xml version="1.0" encoding="utf-8"?>
<w:numbering xmlns:w="http://schemas.openxmlformats.org/wordprocessingml/2006/main">
  <w:abstractNum xmlns:wpc="http://schemas.microsoft.com/office/word/2010/wordprocessingCanvas" xmlns:wp14="http://schemas.microsoft.com/office/word/2010/wordprocessingDrawing" xmlns:m="http://schemas.openxmlformats.org/officeDocument/2006/math" xmlns:o="urn:schemas-microsoft-com:office:office" xmlns:wpg="http://schemas.microsoft.com/office/word/2010/wordprocessingGroup" xmlns:wne="http://schemas.microsoft.com/office/word/2006/wordml" xmlns:wpi="http://schemas.microsoft.com/office/word/2010/wordprocessingInk" xmlns:r="http://schemas.openxmlformats.org/officeDocument/2006/relationships" xmlns:wpsCustomData="http://www.wps.cn/officeDocument/2013/wpsCustomData" xmlns:mc="http://schemas.openxmlformats.org/markup-compatibility/2006" xmlns:v="urn:schemas-microsoft-com:vml" xmlns:w10="urn:schemas-microsoft-com:office:word" xmlns:wp="http://schemas.openxmlformats.org/drawingml/2006/wordprocessingDrawing" xmlns:w14="http://schemas.microsoft.com/office/word/2010/wordml" xmlns:wps="http://schemas.microsoft.com/office/word/2010/wordprocessingShape" w:abstractNumId="1">
    <w:multiLevelType w:val="singleLevel"/>
    <w:lvl w:ilvl="0" w:tentative="0">
      <w:start w:val="15"/>
      <w:numFmt w:val="chineseCounting"/>
      <w:suff w:val="nothing"/>
      <w:lvlText w:val="（%1）"/>
      <w:lvlJc w:val="left"/>
      <w:rPr>
        <w:rFonts w:hint="eastAsia"/>
      </w:rPr>
    </w:lvl>
  </w:abstractNum>
  <w:abstractNum xmlns:aink="http://schemas.microsoft.com/office/drawing/2016/ink" xmlns:w16se="http://schemas.microsoft.com/office/word/2015/wordml/symex" xmlns:wp14="http://schemas.microsoft.com/office/word/2010/wordprocessingDrawing" xmlns:w16sdtdh="http://schemas.microsoft.com/office/word/2020/wordml/sdtdatahash" xmlns:am3d="http://schemas.microsoft.com/office/drawing/2017/model3d" xmlns:mc="http://schemas.openxmlformats.org/markup-compatibility/2006" xmlns:oel="http://schemas.microsoft.com/office/2019/extlst" xmlns:w10="urn:schemas-microsoft-com:office:word" xmlns:wp="http://schemas.openxmlformats.org/drawingml/2006/wordprocessingDrawing" xmlns:w15="http://schemas.microsoft.com/office/word/2012/wordml" xmlns:w14="http://schemas.microsoft.com/office/word/2010/wordml" xmlns:cx2="http://schemas.microsoft.com/office/drawing/2015/10/21/chartex" xmlns:cx1="http://schemas.microsoft.com/office/drawing/2015/9/8/chartex" xmlns:w16="http://schemas.microsoft.com/office/word/2018/wordml" xmlns:cx4="http://schemas.microsoft.com/office/drawing/2016/5/10/chartex" xmlns:cx3="http://schemas.microsoft.com/office/drawing/2016/5/9/chartex" xmlns:cx6="http://schemas.microsoft.com/office/drawing/2016/5/12/chartex" xmlns:cx5="http://schemas.microsoft.com/office/drawing/2016/5/11/chartex" xmlns:cx8="http://schemas.microsoft.com/office/drawing/2016/5/14/chartex" xmlns:cx7="http://schemas.microsoft.com/office/drawing/2016/5/13/chartex" xmlns:w16cex="http://schemas.microsoft.com/office/word/2018/wordml/cex" xmlns:wpc="http://schemas.microsoft.com/office/word/2010/wordprocessingCanvas" xmlns:m="http://schemas.openxmlformats.org/officeDocument/2006/math" xmlns:o="urn:schemas-microsoft-com:office:office" xmlns:wpg="http://schemas.microsoft.com/office/word/2010/wordprocessingGroup" xmlns:wne="http://schemas.microsoft.com/office/word/2006/wordml" xmlns:wpi="http://schemas.microsoft.com/office/word/2010/wordprocessingInk" xmlns:r="http://schemas.openxmlformats.org/officeDocument/2006/relationships" xmlns:cx="http://schemas.microsoft.com/office/drawing/2014/chartex" xmlns:v="urn:schemas-microsoft-com:vml" xmlns:wps="http://schemas.microsoft.com/office/word/2010/wordprocessingShape" xmlns:w16cid="http://schemas.microsoft.com/office/word/2016/wordml/cid" w:abstractNumId="2" w15:restartNumberingAfterBreak="0">
    <w:multiLevelType w:val="singleLevel"/>
    <w:lvl w:ilvl="0">
      <w:start w:val="4"/>
      <w:numFmt w:val="decimal"/>
      <w:suff w:val="nothing"/>
      <w:lvlText w:val="%1．"/>
      <w:lvlJc w:val="left"/>
    </w:lvl>
  </w:abstractNum>
  <w:num w:numId="1">
    <w:abstractNumId w:val="1"/>
  </w:num>
  <w:num w:numId="2">
    <w:abstractNumId w:val="2"/>
  </w:num>
</w:numbering>
</file>

<file path=word/settings.xml><?xml version="1.0" encoding="utf-8"?>
<w:settings xmlns:w="http://schemas.openxmlformats.org/wordprocessingml/2006/main"/>
</file>

<file path=word/styles.xml><?xml version="1.0" encoding="utf-8"?>
<w:styles xmlns:w="http://schemas.openxmlformats.org/wordprocessingml/2006/main">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1">
    <w:name w:val="Normal1"/>
    <w:qFormat/>
    <w:uiPriority w:val="0"/>
    <w:pPr>
      <w:widowControl w:val="0"/>
      <w:spacing w:line="560" w:lineRule="exact"/>
      <w:jc w:val="both"/>
    </w:pPr>
    <w:rPr>
      <w:rFonts w:ascii="Times New Roman" w:hAnsi="Times New Roman" w:eastAsia="宋体" w:cs="Times New Roman"/>
      <w:kern w:val="2"/>
      <w:sz w:val="21"/>
      <w:szCs w:val="24"/>
      <w:lang w:val="en-US" w:eastAsia="zh-CN" w:bidi="ar-SA"/>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2">
    <w:name w:val="heading 12"/>
    <w:basedOn w:val="1"/>
    <w:next w:val="1"/>
    <w:qFormat/>
    <w:uiPriority w:val="0"/>
    <w:pPr>
      <w:keepNext/>
      <w:keepLines/>
      <w:spacing w:before="340" w:after="330" w:line="578" w:lineRule="auto"/>
      <w:outlineLvl w:val="0"/>
    </w:pPr>
    <w:rPr>
      <w:b/>
      <w:bCs/>
      <w:kern w:val="44"/>
      <w:sz w:val="44"/>
      <w:szCs w:val="44"/>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3">
    <w:name w:val="heading 23"/>
    <w:basedOn w:val="1"/>
    <w:next w:val="1"/>
    <w:qFormat/>
    <w:uiPriority w:val="0"/>
    <w:pPr>
      <w:keepNext/>
      <w:keepLines/>
      <w:spacing w:before="260" w:after="260" w:line="415" w:lineRule="auto"/>
      <w:outlineLvl w:val="1"/>
    </w:pPr>
    <w:rPr>
      <w:rFonts w:ascii="Arial" w:hAnsi="Arial" w:eastAsia="黑体"/>
      <w:b/>
      <w:sz w:val="24"/>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4">
    <w:name w:val="heading 34"/>
    <w:basedOn w:val="1"/>
    <w:next w:val="1"/>
    <w:qFormat/>
    <w:uiPriority w:val="0"/>
    <w:pPr>
      <w:keepNext/>
      <w:keepLines/>
      <w:spacing w:before="260" w:after="260" w:line="413" w:lineRule="auto"/>
      <w:outlineLvl w:val="2"/>
    </w:pPr>
    <w:rPr>
      <w:rFonts w:ascii="Calibri" w:hAnsi="Calibri"/>
      <w:b/>
      <w:sz w:val="24"/>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styleId="13">
    <w:name w:val="Default Paragraph Font13"/>
    <w:unhideWhenUsed/>
    <w:uiPriority w:val="1"/>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table" w:styleId="11">
    <w:name w:val="Normal Table11"/>
    <w:unhideWhenUsed/>
    <w:qFormat/>
    <w:uiPriority w:val="99"/>
    <w:tblPr>
      <w:tblCellMar>
        <w:top w:w="0" w:type="dxa"/>
        <w:left w:w="108" w:type="dxa"/>
        <w:bottom w:w="0" w:type="dxa"/>
        <w:right w:w="108" w:type="dxa"/>
      </w:tblCellMar>
    </w:tbl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5">
    <w:name w:val="annotation text5"/>
    <w:basedOn w:val="1"/>
    <w:qFormat/>
    <w:uiPriority w:val="0"/>
    <w:pPr>
      <w:jc w:val="left"/>
    </w:p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6">
    <w:name w:val="Body Text Indent6"/>
    <w:basedOn w:val="1"/>
    <w:unhideWhenUsed/>
    <w:qFormat/>
    <w:uiPriority w:val="0"/>
    <w:pPr>
      <w:ind w:firstLine="630"/>
    </w:pPr>
    <w:rPr>
      <w:kern w:val="0"/>
      <w:sz w:val="24"/>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7">
    <w:name w:val="Body Text Indent 27"/>
    <w:basedOn w:val="1"/>
    <w:unhideWhenUsed/>
    <w:qFormat/>
    <w:uiPriority w:val="0"/>
    <w:pPr>
      <w:ind w:firstLine="600"/>
    </w:pPr>
    <w:rPr>
      <w:kern w:val="0"/>
      <w:sz w:val="24"/>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8">
    <w:name w:val="Balloon Text8"/>
    <w:basedOn w:val="1"/>
    <w:semiHidden/>
    <w:qFormat/>
    <w:uiPriority w:val="0"/>
    <w:rPr>
      <w:sz w:val="18"/>
      <w:szCs w:val="18"/>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9">
    <w:name w:val="footer9"/>
    <w:basedOn w:val="1"/>
    <w:unhideWhenUsed/>
    <w:qFormat/>
    <w:uiPriority w:val="0"/>
    <w:pPr>
      <w:tabs>
        <w:tab w:val="center" w:pos="4153"/>
        <w:tab w:val="right" w:pos="8306"/>
      </w:tabs>
      <w:snapToGrid w:val="0"/>
      <w:jc w:val="left"/>
    </w:pPr>
    <w:rPr>
      <w:sz w:val="18"/>
      <w:szCs w:val="20"/>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10">
    <w:name w:val="header10"/>
    <w:basedOn w:val="1"/>
    <w:unhideWhenUsed/>
    <w:qFormat/>
    <w:uiPriority w:val="0"/>
    <w:pPr>
      <w:pBdr>
        <w:bottom w:val="single" w:color="auto" w:sz="6" w:space="1"/>
      </w:pBdr>
      <w:tabs>
        <w:tab w:val="center" w:pos="4153"/>
        <w:tab w:val="right" w:pos="8306"/>
      </w:tabs>
      <w:snapToGrid w:val="0"/>
      <w:jc w:val="center"/>
    </w:pPr>
    <w:rPr>
      <w:sz w:val="18"/>
      <w:szCs w:val="20"/>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table" w:styleId="12">
    <w:name w:val="Table Grid12"/>
    <w:basedOn w:val="11"/>
    <w:unhideWhenUsed/>
    <w:qFormat/>
    <w:uiPriority w:val="0"/>
    <w:pPr>
      <w:widowControl w:val="0"/>
      <w:jc w:val="both"/>
    </w:pPr>
    <w:rPr>
      <w:rFonts w:eastAsia="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styleId="14">
    <w:name w:val="annotation reference14"/>
    <w:qFormat/>
    <w:uiPriority w:val="0"/>
    <w:rPr>
      <w:sz w:val="21"/>
      <w:szCs w:val="21"/>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customStyle="1" w:styleId="15">
    <w:name w:val="修订115"/>
    <w:unhideWhenUsed/>
    <w:qFormat/>
    <w:uiPriority w:val="99"/>
    <w:rPr>
      <w:rFonts w:ascii="Times New Roman" w:hAnsi="Times New Roman" w:eastAsia="宋体" w:cs="Times New Roman"/>
      <w:kern w:val="2"/>
      <w:sz w:val="21"/>
      <w:szCs w:val="24"/>
      <w:lang w:val="en-US" w:eastAsia="zh-CN" w:bidi="ar-SA"/>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customStyle="1" w:styleId="16">
    <w:name w:val="正文 A16"/>
    <w:qFormat/>
    <w:uiPriority w:val="0"/>
    <w:pPr>
      <w:widowControl w:val="0"/>
      <w:spacing w:line="560" w:lineRule="atLeast"/>
      <w:ind w:firstLine="640"/>
      <w:jc w:val="both"/>
    </w:pPr>
    <w:rPr>
      <w:rFonts w:ascii="Arial Unicode MS" w:hAnsi="Arial Unicode MS" w:eastAsia="宋体" w:cs="Arial Unicode MS"/>
      <w:color w:val="000000"/>
      <w:kern w:val="2"/>
      <w:sz w:val="32"/>
      <w:szCs w:val="32"/>
      <w:u w:val="none" w:color="000000"/>
      <w:lang w:val="en-US" w:eastAsia="zh-CN" w:bidi="ar-SA"/>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customStyle="1" w:styleId="17">
    <w:name w:val="p017"/>
    <w:basedOn w:val="1"/>
    <w:qFormat/>
    <w:uiPriority w:val="0"/>
    <w:pPr>
      <w:widowControl/>
    </w:pPr>
    <w:rPr>
      <w:kern w:val="0"/>
      <w:szCs w:val="21"/>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customStyle="1" w:styleId="18">
    <w:name w:val="Default18"/>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customStyle="1" w:styleId="19">
    <w:name w:val="YJH-nei19"/>
    <w:qFormat/>
    <w:uiPriority w:val="0"/>
    <w:pPr>
      <w:spacing w:line="600" w:lineRule="exact"/>
      <w:ind w:firstLine="200" w:firstLineChars="200"/>
    </w:pPr>
    <w:rPr>
      <w:rFonts w:ascii="仿宋_GB2312" w:hAnsi="宋体" w:eastAsia="仿宋_GB2312" w:cs="Times New Roman"/>
      <w:sz w:val="30"/>
      <w:szCs w:val="30"/>
      <w:lang w:val="en-US" w:eastAsia="zh-CN" w:bidi="ar-SA"/>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customStyle="1" w:styleId="20">
    <w:name w:val="font1120"/>
    <w:qFormat/>
    <w:uiPriority w:val="0"/>
    <w:rPr>
      <w:rFonts w:hint="default" w:ascii="微软简仿宋" w:hAnsi="微软简仿宋" w:eastAsia="微软简仿宋" w:cs="微软简仿宋"/>
      <w:color w:val="000000"/>
      <w:sz w:val="24"/>
      <w:szCs w:val="24"/>
      <w:u w:val="none"/>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customStyle="1" w:styleId="21">
    <w:name w:val="font0121"/>
    <w:qFormat/>
    <w:uiPriority w:val="0"/>
    <w:rPr>
      <w:rFonts w:hint="default" w:ascii="Times New Roman" w:hAnsi="Times New Roman" w:cs="Times New Roman"/>
      <w:color w:val="000000"/>
      <w:sz w:val="24"/>
      <w:szCs w:val="24"/>
      <w:u w:val="none"/>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customStyle="1" w:styleId="22">
    <w:name w:val="font5122"/>
    <w:qFormat/>
    <w:uiPriority w:val="0"/>
    <w:rPr>
      <w:rFonts w:hint="default" w:ascii="Times New Roman" w:hAnsi="Times New Roman" w:cs="Times New Roman"/>
      <w:color w:val="000000"/>
      <w:sz w:val="24"/>
      <w:szCs w:val="24"/>
      <w:u w:val="none"/>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customStyle="1" w:styleId="23">
    <w:name w:val="font8123"/>
    <w:qFormat/>
    <w:uiPriority w:val="0"/>
    <w:rPr>
      <w:rFonts w:hint="default" w:ascii="微软简仿宋" w:hAnsi="微软简仿宋" w:eastAsia="微软简仿宋" w:cs="微软简仿宋"/>
      <w:color w:val="000000"/>
      <w:sz w:val="24"/>
      <w:szCs w:val="24"/>
      <w:u w:val="none"/>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a">
    <w:name w:val="Normala"/>
    <w:qFormat/>
    <w:pPr>
      <w:widowControl w:val="0"/>
      <w:jc w:val="both"/>
    </w:pPr>
    <w:rPr>
      <w:kern w:val="2"/>
      <w:sz w:val="21"/>
      <w:szCs w:val="2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a0">
    <w:name w:val="Default Paragraph Fonta0"/>
    <w:link w:val="CharCharCharCharCharCharCharCharCharCharCharChar"/>
    <w:semiHidden/>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table" w:styleId="a1">
    <w:name w:val="Normal Tablea1"/>
    <w:semiHidden/>
    <w:tblPr>
      <w:tblCellMar>
        <w:top w:w="0" w:type="dxa"/>
        <w:left w:w="108" w:type="dxa"/>
        <w:bottom w:w="0" w:type="dxa"/>
        <w:right w:w="108" w:type="dxa"/>
      </w:tblCellMar>
    </w:tbl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numbering" w:styleId="a2">
    <w:name w:val="No Lista2"/>
    <w:uiPriority w:val="99"/>
    <w:semiHidden/>
    <w:unhideWhenUsed/>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a3">
    <w:name w:val="Hyperlinka3"/>
    <w:rPr>
      <w:color w:val="0000FF"/>
      <w:u w:val="single"/>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a4">
    <w:name w:val="page numbera4"/>
    <w:basedOn w:val="a0"/>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a5">
    <w:name w:val="页脚 字符a5"/>
    <w:link w:val="a6"/>
    <w:rPr>
      <w:rFonts w:eastAsia="宋体"/>
      <w:kern w:val="2"/>
      <w:sz w:val="18"/>
      <w:szCs w:val="18"/>
      <w:lang w:val="en-US" w:eastAsia="zh-CN" w:bidi="ar-SA"/>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a7">
    <w:name w:val="批注文字 字符a7"/>
    <w:link w:val="a8"/>
    <w:semiHidden/>
    <w:rPr>
      <w:kern w:val="2"/>
      <w:sz w:val="21"/>
      <w:szCs w:val="2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a9">
    <w:name w:val="annotation referencea9"/>
    <w:semiHidden/>
    <w:rPr>
      <w:sz w:val="21"/>
      <w:szCs w:val="21"/>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aa">
    <w:name w:val="页眉 字符aa"/>
    <w:link w:val="ab"/>
    <w:uiPriority w:val="99"/>
    <w:rPr>
      <w:kern w:val="2"/>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ac">
    <w:name w:val="annotation subjectac"/>
    <w:basedOn w:val="a8"/>
    <w:next w:val="a8"/>
    <w:semiHidden/>
    <w:rPr>
      <w:b/>
      <w:bCs/>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customStyle="1" w:styleId="CharCharCharCharCharCharCharCharCharCharCharChar">
    <w:name w:val="Char Char Char Char Char Char Char Char Char Char Char CharCharCharCharCharCharCharCharCharCharCharCharChar"/>
    <w:basedOn w:val="a"/>
    <w:link w:val="a0"/>
    <w:pPr>
      <w:widowControl/>
      <w:spacing w:after="160" w:line="240" w:lineRule="exact"/>
      <w:jc w:val="left"/>
    </w:pPr>
    <w:rPr>
      <w:rFonts w:ascii="Tahoma" w:hAnsi="Tahoma" w:cs="Tahoma"/>
      <w:szCs w:val="21"/>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ad">
    <w:name w:val="Balloon Textad"/>
    <w:basedOn w:val="a"/>
    <w:semiHidden/>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ab">
    <w:name w:val="headerab"/>
    <w:basedOn w:val="a"/>
    <w:link w:val="aa"/>
    <w:uiPriority w:val="99"/>
    <w:pPr>
      <w:pBdr>
        <w:bottom w:val="single" w:sz="6" w:space="1" w:color="auto"/>
      </w:pBdr>
      <w:tabs>
        <w:tab w:val="center" w:pos="4153"/>
        <w:tab w:val="right" w:pos="8306"/>
      </w:tabs>
      <w:snapToGrid w:val="0"/>
      <w:jc w:val="center"/>
    </w:pPr>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a6">
    <w:name w:val="footera6"/>
    <w:basedOn w:val="a"/>
    <w:link w:val="a5"/>
    <w:pPr>
      <w:tabs>
        <w:tab w:val="center" w:pos="4153"/>
        <w:tab w:val="right" w:pos="8306"/>
      </w:tabs>
      <w:snapToGrid w:val="0"/>
      <w:jc w:val="left"/>
    </w:pPr>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a8">
    <w:name w:val="annotation texta8"/>
    <w:basedOn w:val="a"/>
    <w:link w:val="a7"/>
    <w:semiHidden/>
    <w:pPr>
      <w:jc w:val="left"/>
    </w:p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customStyle="1" w:styleId="Default">
    <w:name w:val="DefaultDefault"/>
    <w:pPr>
      <w:widowControl w:val="0"/>
      <w:autoSpaceDE w:val="0"/>
      <w:autoSpaceDN w:val="0"/>
      <w:adjustRightInd w:val="0"/>
    </w:pPr>
    <w:rPr>
      <w:rFonts w:ascii="宋体" w:cs="宋体"/>
      <w:color w:val="000000"/>
      <w:sz w:val="24"/>
      <w:szCs w:val="2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311d08e0">
    <w:name w:val="Normal311d08e0"/>
    <w:qFormat/>
    <w:pPr>
      <w:widowControl w:val="0"/>
      <w:jc w:val="both"/>
    </w:pPr>
    <w:rPr>
      <w:kern w:val="2"/>
      <w:sz w:val="21"/>
      <w:szCs w:val="2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c4794a3b">
    <w:name w:val="Default Paragraph Fontc4794a3b"/>
    <w:link w:val="CharCharCharCharCharCharCharCharCharCharCharChar"/>
    <w:semiHidden/>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table" w:styleId="0131f748">
    <w:name w:val="Normal Table0131f748"/>
    <w:semiHidden/>
    <w:tblPr>
      <w:tblCellMar>
        <w:top w:w="0" w:type="dxa"/>
        <w:left w:w="108" w:type="dxa"/>
        <w:bottom w:w="0" w:type="dxa"/>
        <w:right w:w="108" w:type="dxa"/>
      </w:tblCellMar>
    </w:tbl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numbering" w:styleId="af3c933b">
    <w:name w:val="No Listaf3c933b"/>
    <w:uiPriority w:val="99"/>
    <w:semiHidden/>
    <w:unhideWhenUsed/>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5d547c5d">
    <w:name w:val="批注文字 字符5d547c5d"/>
    <w:link w:val="a4"/>
    <w:semiHidden/>
    <w:rPr>
      <w:kern w:val="2"/>
      <w:sz w:val="21"/>
      <w:szCs w:val="2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HTML">
    <w:name w:val="HTML AcronymHTML"/>
    <w:basedOn w:val="c4794a3b"/>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9a74b1e9">
    <w:name w:val="Strong9a74b1e9"/>
    <w:qFormat/>
    <w:rPr>
      <w:b w:val="0"/>
      <w:i w:val="0"/>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c7a43142">
    <w:name w:val="页脚 字符c7a43142"/>
    <w:link w:val="a7"/>
    <w:rPr>
      <w:rFonts w:eastAsia="宋体"/>
      <w:kern w:val="2"/>
      <w:sz w:val="18"/>
      <w:szCs w:val="18"/>
      <w:lang w:val="en-US" w:eastAsia="zh-CN" w:bidi="ar-SA"/>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current">
    <w:name w:val="currentcurrent"/>
    <w:rPr>
      <w:color w:val="FFFFFF"/>
      <w:bdr w:val="single" w:sz="6" w:space="0" w:color="8DB5D7"/>
      <w:shd w:val="clear" w:color="auto" w:fill="0080FF"/>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leftmenu-morenav">
    <w:name w:val="leftmenu-morenavleftmenu-morenav"/>
    <w:basedOn w:val="c4794a3b"/>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disabled">
    <w:name w:val="disableddisabled"/>
    <w:rPr>
      <w:color w:val="CCCCCC"/>
      <w:bdr w:val="single" w:sz="6" w:space="0" w:color="CCCCCC"/>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1541a0ca">
    <w:name w:val="annotation reference1541a0ca"/>
    <w:semiHidden/>
    <w:rPr>
      <w:sz w:val="21"/>
      <w:szCs w:val="21"/>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402b371b">
    <w:name w:val="page number402b371b"/>
    <w:basedOn w:val="c4794a3b"/>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865d37d5">
    <w:name w:val="Hyperlink865d37d5"/>
    <w:rPr>
      <w:color w:val="0000FF"/>
      <w:u w:val="single"/>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HTML0">
    <w:name w:val="HTML VariableHTML0"/>
    <w:rPr>
      <w:b w:val="0"/>
      <w:i w:val="0"/>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dcedc64b">
    <w:name w:val="页眉 字符dcedc64b"/>
    <w:link w:val="ac"/>
    <w:uiPriority w:val="99"/>
    <w:rPr>
      <w:kern w:val="2"/>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HTML1">
    <w:name w:val="HTML DefinitionHTML1"/>
    <w:rPr>
      <w:b w:val="0"/>
      <w:i w:val="0"/>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87380238">
    <w:name w:val="Emphasis87380238"/>
    <w:qFormat/>
    <w:rPr>
      <w:b w:val="0"/>
      <w:i w:val="0"/>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HTML2">
    <w:name w:val="HTML CiteHTML2"/>
    <w:rPr>
      <w:b w:val="0"/>
      <w:i w:val="0"/>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HTML3">
    <w:name w:val="HTML CodeHTML3"/>
    <w:rPr>
      <w:rFonts w:ascii="Courier New" w:hAnsi="Courier New"/>
      <w:b w:val="0"/>
      <w:i w:val="0"/>
      <w:sz w:val="20"/>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f51d727d">
    <w:name w:val="footerf51d727d"/>
    <w:basedOn w:val="311d08e0"/>
    <w:link w:val="a6"/>
    <w:pPr>
      <w:tabs>
        <w:tab w:val="center" w:pos="4153"/>
        <w:tab w:val="right" w:pos="8306"/>
      </w:tabs>
      <w:snapToGrid w:val="0"/>
      <w:jc w:val="left"/>
    </w:pPr>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510f68bf">
    <w:name w:val="header510f68bf"/>
    <w:basedOn w:val="311d08e0"/>
    <w:link w:val="ab"/>
    <w:uiPriority w:val="99"/>
    <w:pPr>
      <w:pBdr>
        <w:bottom w:val="single" w:sz="6" w:space="1" w:color="auto"/>
      </w:pBdr>
      <w:tabs>
        <w:tab w:val="center" w:pos="4153"/>
        <w:tab w:val="right" w:pos="8306"/>
      </w:tabs>
      <w:snapToGrid w:val="0"/>
      <w:jc w:val="center"/>
    </w:pPr>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customStyle="1" w:styleId="056753af">
    <w:name w:val="Char Char Char Char Char Char Char Char Char Char Char Char056753af"/>
    <w:basedOn w:val="311d08e0"/>
    <w:link w:val="a0"/>
    <w:pPr>
      <w:widowControl/>
      <w:spacing w:after="160" w:line="240" w:lineRule="exact"/>
      <w:jc w:val="left"/>
    </w:pPr>
    <w:rPr>
      <w:rFonts w:ascii="Tahoma" w:hAnsi="Tahoma" w:cs="Tahoma"/>
      <w:szCs w:val="21"/>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ae">
    <w:name w:val="Balloon Textae"/>
    <w:basedOn w:val="311d08e0"/>
    <w:semiHidden/>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9978edd3">
    <w:name w:val="annotation text9978edd3"/>
    <w:basedOn w:val="311d08e0"/>
    <w:link w:val="a3"/>
    <w:semiHidden/>
    <w:pPr>
      <w:jc w:val="left"/>
    </w:p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af">
    <w:name w:val="annotation subjectaf"/>
    <w:basedOn w:val="9978edd3"/>
    <w:next w:val="a4"/>
    <w:semiHidden/>
    <w:rPr>
      <w:b/>
      <w:bCs/>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customStyle="1" w:styleId="b6f46ce9">
    <w:name w:val="Defaultb6f46ce9"/>
    <w:pPr>
      <w:widowControl w:val="0"/>
      <w:autoSpaceDE w:val="0"/>
      <w:autoSpaceDN w:val="0"/>
      <w:adjustRightInd w:val="0"/>
    </w:pPr>
    <w:rPr>
      <w:rFonts w:ascii="宋体" w:cs="宋体"/>
      <w:color w:val="000000"/>
      <w:sz w:val="24"/>
      <w:szCs w:val="2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cde6e2c5">
    <w:name w:val="Normalcde6e2c5"/>
    <w:qFormat/>
    <w:pPr>
      <w:widowControl w:val="0"/>
      <w:jc w:val="both"/>
    </w:pPr>
    <w:rPr>
      <w:rFonts w:ascii="Calibri" w:hAnsi="Calibri" w:cs="黑体"/>
      <w:kern w:val="2"/>
      <w:sz w:val="21"/>
      <w:szCs w:val="22"/>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1104e90a">
    <w:name w:val="heading 11104e90a"/>
    <w:basedOn w:val="cde6e2c5"/>
    <w:next w:val="a"/>
    <w:link w:val="10"/>
    <w:uiPriority w:val="9"/>
    <w:qFormat/>
    <w:pPr>
      <w:keepNext/>
      <w:keepLines/>
      <w:spacing w:line="560" w:lineRule="exact"/>
      <w:outlineLvl w:val="0"/>
    </w:pPr>
    <w:rPr>
      <w:rFonts w:eastAsia="黑体"/>
      <w:b/>
      <w:bCs/>
      <w:kern w:val="44"/>
      <w:sz w:val="32"/>
      <w:szCs w:val="4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3f93311a">
    <w:name w:val="heading 23f93311a"/>
    <w:basedOn w:val="cde6e2c5"/>
    <w:next w:val="a"/>
    <w:link w:val="20"/>
    <w:uiPriority w:val="9"/>
    <w:qFormat/>
    <w:pPr>
      <w:keepNext/>
      <w:keepLines/>
      <w:spacing w:line="560" w:lineRule="exact"/>
      <w:outlineLvl w:val="1"/>
    </w:pPr>
    <w:rPr>
      <w:rFonts w:ascii="Calibri Light" w:eastAsia="楷体" w:hAnsi="Calibri Light"/>
      <w:b/>
      <w:bCs/>
      <w:sz w:val="32"/>
      <w:szCs w:val="32"/>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5e7b7ea7">
    <w:name w:val="heading 35e7b7ea7"/>
    <w:basedOn w:val="cde6e2c5"/>
    <w:next w:val="a"/>
    <w:link w:val="30"/>
    <w:uiPriority w:val="9"/>
    <w:qFormat/>
    <w:pPr>
      <w:keepNext/>
      <w:keepLines/>
      <w:spacing w:line="560" w:lineRule="exact"/>
      <w:outlineLvl w:val="2"/>
    </w:pPr>
    <w:rPr>
      <w:rFonts w:eastAsia="微软简仿宋"/>
      <w:b/>
      <w:bCs/>
      <w:sz w:val="32"/>
      <w:szCs w:val="32"/>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23dab49a">
    <w:name w:val="Default Paragraph Font23dab49a"/>
    <w:uiPriority w:val="1"/>
    <w:semiHidden/>
    <w:unhideWhenUsed/>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table" w:styleId="34c34ec1">
    <w:name w:val="Normal Table34c34ec1"/>
    <w:uiPriority w:val="99"/>
    <w:semiHidden/>
    <w:unhideWhenUsed/>
    <w:tblPr>
      <w:tblInd w:w="0" w:type="dxa"/>
      <w:tblCellMar>
        <w:top w:w="0" w:type="dxa"/>
        <w:left w:w="108" w:type="dxa"/>
        <w:bottom w:w="0" w:type="dxa"/>
        <w:right w:w="108" w:type="dxa"/>
      </w:tblCellMar>
    </w:tbl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numbering" w:styleId="96837a83">
    <w:name w:val="No List96837a83"/>
    <w:uiPriority w:val="99"/>
    <w:semiHidden/>
    <w:unhideWhenUsed/>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6ea2022e">
    <w:name w:val="标题 1 字符6ea2022e"/>
    <w:link w:val="1"/>
    <w:uiPriority w:val="9"/>
    <w:qFormat/>
    <w:rPr>
      <w:rFonts w:eastAsia="黑体"/>
      <w:b/>
      <w:bCs/>
      <w:kern w:val="44"/>
      <w:sz w:val="32"/>
      <w:szCs w:val="4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53cda1f4">
    <w:name w:val="标题 2 字符53cda1f4"/>
    <w:link w:val="2"/>
    <w:uiPriority w:val="9"/>
    <w:rPr>
      <w:rFonts w:ascii="Calibri Light" w:eastAsia="楷体" w:hAnsi="Calibri Light" w:cs="黑体"/>
      <w:b/>
      <w:bCs/>
      <w:sz w:val="32"/>
      <w:szCs w:val="32"/>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30">
    <w:name w:val="标题 3 字符30"/>
    <w:link w:val="3"/>
    <w:uiPriority w:val="9"/>
    <w:semiHidden/>
    <w:rPr>
      <w:rFonts w:eastAsia="微软简仿宋"/>
      <w:b/>
      <w:bCs/>
      <w:sz w:val="32"/>
      <w:szCs w:val="32"/>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6753c964">
    <w:name w:val="annotation text6753c964"/>
    <w:basedOn w:val="cde6e2c5"/>
    <w:link w:val="a4"/>
    <w:unhideWhenUsed/>
    <w:pPr>
      <w:jc w:val="left"/>
    </w:p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91da9e89">
    <w:name w:val="批注文字 字符91da9e89"/>
    <w:basedOn w:val="23dab49a"/>
    <w:link w:val="a3"/>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ba15af44">
    <w:name w:val="Balloon Textba15af44"/>
    <w:basedOn w:val="cde6e2c5"/>
    <w:link w:val="a6"/>
    <w:uiPriority w:val="99"/>
    <w:unhideWhenUsed/>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9193326b">
    <w:name w:val="批注框文本 字符9193326b"/>
    <w:link w:val="a5"/>
    <w:uiPriority w:val="99"/>
    <w:semiHidden/>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a502f1ae">
    <w:name w:val="footera502f1ae"/>
    <w:basedOn w:val="cde6e2c5"/>
    <w:link w:val="a8"/>
    <w:uiPriority w:val="99"/>
    <w:unhideWhenUsed/>
    <w:pPr>
      <w:tabs>
        <w:tab w:val="center" w:pos="4153"/>
        <w:tab w:val="right" w:pos="8306"/>
      </w:tabs>
      <w:snapToGrid w:val="0"/>
      <w:jc w:val="left"/>
    </w:pPr>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c398f57d">
    <w:name w:val="页脚 字符c398f57d"/>
    <w:link w:val="a7"/>
    <w:uiPriority w:val="99"/>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0f5bf512">
    <w:name w:val="header0f5bf512"/>
    <w:basedOn w:val="cde6e2c5"/>
    <w:link w:val="aa"/>
    <w:unhideWhenUsed/>
    <w:pPr>
      <w:pBdr>
        <w:bottom w:val="single" w:sz="6" w:space="1" w:color="auto"/>
      </w:pBdr>
      <w:tabs>
        <w:tab w:val="center" w:pos="4153"/>
        <w:tab w:val="right" w:pos="8306"/>
      </w:tabs>
      <w:snapToGrid w:val="0"/>
      <w:spacing w:line="560" w:lineRule="exact"/>
      <w:jc w:val="center"/>
    </w:pPr>
    <w:rPr>
      <w:rFonts w:ascii="Times New Roman" w:hAnsi="Times New Roman" w:cs="Times New Roman"/>
      <w:sz w:val="18"/>
      <w:szCs w:val="20"/>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12c8044d">
    <w:name w:val="页眉 字符12c8044d"/>
    <w:link w:val="a9"/>
    <w:qFormat/>
    <w:rPr>
      <w:rFonts w:ascii="Times New Roman" w:eastAsia="宋体" w:hAnsi="Times New Roman" w:cs="Times New Roman"/>
      <w:sz w:val="18"/>
      <w:szCs w:val="20"/>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53c257db">
    <w:name w:val="Normal (Web)53c257db"/>
    <w:unhideWhenUsed/>
    <w:pPr>
      <w:spacing w:before="100" w:beforeAutospacing="1" w:after="100" w:afterAutospacing="1"/>
    </w:pPr>
    <w:rPr>
      <w:sz w:val="2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f5ec2932">
    <w:name w:val="annotation subjectf5ec2932"/>
    <w:basedOn w:val="6753c964"/>
    <w:next w:val="a3"/>
    <w:link w:val="ad"/>
    <w:uiPriority w:val="99"/>
    <w:unhideWhenUsed/>
    <w:rPr>
      <w:b/>
      <w:bCs/>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120f1793">
    <w:name w:val="批注主题 字符120f1793"/>
    <w:link w:val="ac"/>
    <w:uiPriority w:val="99"/>
    <w:semiHidden/>
    <w:qFormat/>
    <w:rPr>
      <w:b/>
      <w:bCs/>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4c9e337b">
    <w:name w:val="annotation reference4c9e337b"/>
    <w:uiPriority w:val="99"/>
    <w:unhideWhenUsed/>
    <w:rPr>
      <w:sz w:val="21"/>
      <w:szCs w:val="21"/>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customStyle="1" w:styleId="b31de07c">
    <w:name w:val="Char Char Char Char Char Char Char Char Char Char Char Charb31de07c"/>
    <w:basedOn w:val="cde6e2c5"/>
    <w:pPr>
      <w:widowControl/>
      <w:spacing w:after="160" w:line="240" w:lineRule="exact"/>
      <w:jc w:val="left"/>
    </w:pPr>
    <w:rPr>
      <w:rFonts w:ascii="Tahoma" w:hAnsi="Tahoma" w:cs="Tahoma"/>
      <w:szCs w:val="21"/>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fd7e9d2a">
    <w:name w:val="Normalfd7e9d2a"/>
    <w:qFormat/>
    <w:pPr>
      <w:widowControl w:val="0"/>
      <w:spacing w:line="560" w:lineRule="exact"/>
      <w:jc w:val="both"/>
    </w:pPr>
    <w:rPr>
      <w:kern w:val="2"/>
      <w:sz w:val="21"/>
      <w:szCs w:val="2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8e02b648">
    <w:name w:val="Default Paragraph Font8e02b648"/>
    <w:uiPriority w:val="1"/>
    <w:semiHidden/>
    <w:unhideWhenUsed/>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table" w:styleId="be4c12db">
    <w:name w:val="Normal Tablebe4c12db"/>
    <w:uiPriority w:val="99"/>
    <w:semiHidden/>
    <w:unhideWhenUsed/>
    <w:tblPr>
      <w:tblInd w:w="0" w:type="dxa"/>
      <w:tblCellMar>
        <w:top w:w="0" w:type="dxa"/>
        <w:left w:w="108" w:type="dxa"/>
        <w:bottom w:w="0" w:type="dxa"/>
        <w:right w:w="108" w:type="dxa"/>
      </w:tblCellMar>
    </w:tbl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numbering" w:styleId="faf27664">
    <w:name w:val="No Listfaf27664"/>
    <w:uiPriority w:val="99"/>
    <w:semiHidden/>
    <w:unhideWhenUsed/>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b91a1d8e">
    <w:name w:val="annotation textb91a1d8e"/>
    <w:basedOn w:val="fd7e9d2a"/>
    <w:link w:val="a4"/>
    <w:pPr>
      <w:jc w:val="left"/>
    </w:p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d422ec62">
    <w:name w:val="批注文字 字符d422ec62"/>
    <w:link w:val="a3"/>
    <w:rPr>
      <w:kern w:val="2"/>
      <w:sz w:val="21"/>
      <w:szCs w:val="2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2a383bb0">
    <w:name w:val="Body Text Indent2a383bb0"/>
    <w:basedOn w:val="fd7e9d2a"/>
    <w:unhideWhenUsed/>
    <w:pPr>
      <w:ind w:firstLine="630"/>
    </w:pPr>
    <w:rPr>
      <w:kern w:val="0"/>
      <w:sz w:val="2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8cdebf63">
    <w:name w:val="Balloon Text8cdebf63"/>
    <w:basedOn w:val="fd7e9d2a"/>
    <w:semiHidden/>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e3d31017">
    <w:name w:val="footere3d31017"/>
    <w:basedOn w:val="fd7e9d2a"/>
    <w:pPr>
      <w:tabs>
        <w:tab w:val="center" w:pos="4153"/>
        <w:tab w:val="right" w:pos="8306"/>
      </w:tabs>
      <w:snapToGrid w:val="0"/>
      <w:spacing w:line="240" w:lineRule="atLeast"/>
      <w:jc w:val="left"/>
    </w:pPr>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0ec6d546">
    <w:name w:val="header0ec6d546"/>
    <w:basedOn w:val="fd7e9d2a"/>
    <w:unhideWhenUsed/>
    <w:pPr>
      <w:pBdr>
        <w:bottom w:val="single" w:sz="6" w:space="1" w:color="auto"/>
      </w:pBdr>
      <w:tabs>
        <w:tab w:val="center" w:pos="4153"/>
        <w:tab w:val="right" w:pos="8306"/>
      </w:tabs>
      <w:snapToGrid w:val="0"/>
      <w:jc w:val="center"/>
    </w:pPr>
    <w:rPr>
      <w:sz w:val="18"/>
      <w:szCs w:val="20"/>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fde18f29">
    <w:name w:val="annotation subjectfde18f29"/>
    <w:basedOn w:val="b91a1d8e"/>
    <w:next w:val="a3"/>
    <w:link w:val="aa"/>
    <w:rPr>
      <w:b/>
      <w:bCs/>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42a16a16">
    <w:name w:val="批注主题 字符42a16a16"/>
    <w:link w:val="a9"/>
    <w:rPr>
      <w:b/>
      <w:bCs/>
      <w:kern w:val="2"/>
      <w:sz w:val="21"/>
      <w:szCs w:val="2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customStyle="1" w:styleId="a6a1dc15">
    <w:name w:val="Char Char Char Char Char Char Char Char Char Char Char Chara6a1dc15"/>
    <w:basedOn w:val="fd7e9d2a"/>
    <w:pPr>
      <w:widowControl/>
      <w:spacing w:after="160" w:line="240" w:lineRule="exact"/>
      <w:jc w:val="left"/>
    </w:pPr>
    <w:rPr>
      <w:rFonts w:ascii="Tahoma" w:hAnsi="Tahoma" w:cs="Tahoma"/>
      <w:szCs w:val="21"/>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66a4eb34">
    <w:name w:val="annotation reference66a4eb34"/>
    <w:rPr>
      <w:sz w:val="21"/>
      <w:szCs w:val="21"/>
    </w:rPr>
  </w:style>
</w:styles>
</file>

<file path=word/_rels/document.xml.rels><?xml version="1.0" encoding="UTF-8" standalone="yes"?><Relationships xmlns="http://schemas.openxmlformats.org/package/2006/relationships"><Relationship Id="rId1" Target="settings.xml" Type="http://schemas.openxmlformats.org/officeDocument/2006/relationships/settings"/><Relationship Id="rId2" Target="styles.xml" Type="http://schemas.openxmlformats.org/officeDocument/2006/relationships/styles"/><Relationship Id="rId3" Target="numbering.xml" Type="http://schemas.openxmlformats.org/officeDocument/2006/relationships/numbering"/><Relationship Id="rId4" Target="media/image1.png" Type="http://schemas.openxmlformats.org/officeDocument/2006/relationships/image"/><Relationship Id="rId5" Target="http://www.hxb.com.cn/" TargetMode="External" Type="http://schemas.openxmlformats.org/officeDocument/2006/relationships/hyperlink"/></Relationships>
</file>

<file path=docProps/app.xml><?xml version="1.0" encoding="utf-8"?>
<Properties xmlns="http://schemas.openxmlformats.org/officeDocument/2006/extended-properties">
  <Application>Apache POI</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2024-07-04T08:29:11Z</dcterms:created>
  <dc:creator>Apache POI</dc:creator>
</cp:coreProperties>
</file>