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D1C30" w14:textId="3D567609" w:rsidR="00000000" w:rsidRDefault="00A80ECA">
      <w:pPr>
        <w:rPr>
          <w:rFonts w:ascii="微软简标宋" w:eastAsia="微软简标宋" w:hint="eastAsia"/>
          <w:sz w:val="28"/>
          <w:szCs w:val="28"/>
        </w:rPr>
      </w:pPr>
      <w:r>
        <w:rPr>
          <w:rFonts w:ascii="微软简仿宋" w:eastAsia="微软简仿宋"/>
          <w:noProof/>
          <w:sz w:val="32"/>
          <w:szCs w:val="32"/>
        </w:rPr>
        <w:drawing>
          <wp:inline distT="0" distB="0" distL="0" distR="0" wp14:anchorId="7760118B" wp14:editId="294EC303">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2D1F0992" w14:textId="77777777" w:rsidR="00000000" w:rsidRDefault="00000000">
      <w:pPr>
        <w:spacing w:line="360" w:lineRule="exact"/>
        <w:jc w:val="center"/>
        <w:rPr>
          <w:rFonts w:ascii="微软简标宋" w:eastAsia="微软简标宋" w:hAnsi="宋体" w:cs="宋体" w:hint="eastAsia"/>
          <w:sz w:val="28"/>
          <w:szCs w:val="28"/>
        </w:rPr>
      </w:pPr>
      <w:r>
        <w:rPr>
          <w:rFonts w:ascii="微软简标宋" w:eastAsia="微软简标宋" w:hint="eastAsia"/>
          <w:sz w:val="28"/>
          <w:szCs w:val="28"/>
        </w:rPr>
        <w:t>华夏理财有限责任公司个人理财产品风险揭示书</w:t>
      </w:r>
    </w:p>
    <w:p w14:paraId="1ABEFF5B" w14:textId="77777777" w:rsidR="00000000" w:rsidRDefault="00000000">
      <w:pPr>
        <w:spacing w:line="360" w:lineRule="exact"/>
        <w:jc w:val="center"/>
        <w:rPr>
          <w:rFonts w:ascii="微软简标宋" w:eastAsia="微软简标宋" w:hAnsi="宋体" w:cs="宋体" w:hint="eastAsia"/>
          <w:sz w:val="28"/>
          <w:szCs w:val="28"/>
        </w:rPr>
      </w:pPr>
    </w:p>
    <w:p w14:paraId="2C570D51" w14:textId="77777777" w:rsidR="00000000" w:rsidRDefault="00000000">
      <w:pPr>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2A6AC4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b/>
          <w:szCs w:val="21"/>
        </w:rPr>
        <w:t>理财非存款、产品有风险、投资须谨慎。</w:t>
      </w:r>
      <w:r>
        <w:rPr>
          <w:rFonts w:ascii="微软简仿宋" w:eastAsia="微软简仿宋" w:hint="eastAsia"/>
          <w:szCs w:val="21"/>
        </w:rPr>
        <w:t>由于理财资金在管理运用过程中，可能会面临多种风险因素，根据</w:t>
      </w:r>
      <w:r>
        <w:rPr>
          <w:rFonts w:ascii="微软简仿宋" w:eastAsia="微软简仿宋" w:hint="eastAsia"/>
          <w:color w:val="000000"/>
          <w:szCs w:val="21"/>
        </w:rPr>
        <w:t>中国银行保险监督管理委员会</w:t>
      </w:r>
      <w:r>
        <w:rPr>
          <w:rFonts w:ascii="微软简仿宋" w:eastAsia="微软简仿宋" w:hint="eastAsia"/>
          <w:szCs w:val="21"/>
        </w:rPr>
        <w:t>相关监管规定，在您选择购买华夏理财有限责任公司（以下简称：华夏理财/本公司）理财产品前，请仔细阅读以下重要内容：</w:t>
      </w:r>
    </w:p>
    <w:p w14:paraId="6F2CD19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一、风险揭示</w:t>
      </w:r>
    </w:p>
    <w:p w14:paraId="2570D8CF" w14:textId="77777777" w:rsidR="00000000" w:rsidRDefault="00000000">
      <w:pPr>
        <w:spacing w:line="360" w:lineRule="exact"/>
        <w:ind w:left="180" w:firstLineChars="200" w:firstLine="420"/>
        <w:rPr>
          <w:rFonts w:ascii="微软简仿宋" w:eastAsia="微软简仿宋" w:hint="eastAsia"/>
          <w:b/>
          <w:bCs/>
          <w:szCs w:val="21"/>
        </w:rPr>
      </w:pPr>
      <w:r>
        <w:rPr>
          <w:rFonts w:ascii="微软简仿宋" w:eastAsia="微软简仿宋" w:hint="eastAsia"/>
          <w:b/>
          <w:bCs/>
          <w:szCs w:val="21"/>
        </w:rPr>
        <w:t>1.关联关系风险：理财产品的代理销售机构</w:t>
      </w:r>
      <w:bookmarkStart w:id="0" w:name="_Hlk76301827"/>
      <w:r>
        <w:rPr>
          <w:rFonts w:ascii="微软简仿宋" w:eastAsia="微软简仿宋" w:hint="eastAsia"/>
          <w:b/>
          <w:bCs/>
          <w:szCs w:val="21"/>
        </w:rPr>
        <w:t>（以下简称“代销机构”）</w:t>
      </w:r>
      <w:bookmarkEnd w:id="0"/>
      <w:r>
        <w:rPr>
          <w:rFonts w:ascii="微软简仿宋" w:eastAsia="微软简仿宋" w:hint="eastAsia"/>
          <w:b/>
          <w:bCs/>
          <w:szCs w:val="21"/>
        </w:rPr>
        <w:t>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代销机构可能包含华夏银行股份有限公司，其为华夏理财的控股股东，二者存在关联关系。如因存在关联关系，导致代销机构对本理财产品未能进行独立、审慎判断或放松准入管理，可能会给投资者造成潜在风险。</w:t>
      </w:r>
    </w:p>
    <w:p w14:paraId="753A3FF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2.本金及理财收益风险：理财产品不保证本金及理财收益，理财收益来源于理财产品项下投资组合的回报，容易受到企业信用状况变化、市场利率变化、汇率变化、投资组合运作情况以及投资管理方投资能力等因素的影响，在最不利的情况下，理财产品的收益率可能为零，并有可能损失本金，由此产生的风险由投资者自行承担。</w:t>
      </w:r>
    </w:p>
    <w:p w14:paraId="56B4942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3.信用风险：如理财产品所投资的资产发行人、资产管理计划管理人、信托受托人、债务人、担保人（如有）等相关主体发生违约，可能导致无法按时支付本金及理财收益，进而导致理财产品收益为零甚至本金遭受损失。</w:t>
      </w:r>
    </w:p>
    <w:p w14:paraId="68A3DF8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4.市场风险：本理财产品为非保本浮动收益净值型理财产品，不排除因资产价格、利率、信用、汇率以及国家政策等的变动导致理财产品净值遭受损失的可能。</w:t>
      </w:r>
    </w:p>
    <w:p w14:paraId="71C4001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5.流动性风险：除非出现理财产品说明书约定的情况，投资者无权随时提前赎回或终止理财产品，可能导致投资者需要资金时不能随时变现，并可能丧失其他投资机会。</w:t>
      </w:r>
    </w:p>
    <w:p w14:paraId="074419F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6.投资风险：理财产品的实际收益取决于所投资金融工具的收益，投资者应对此有充分的认识。本风险揭示书中任何业绩基准、收益示例或类似表述均不具有法律约束力，不代表投资者可能获得的实际收益，亦不构成华夏理财/代销机构对理财产品的任何收益承诺。</w:t>
      </w:r>
    </w:p>
    <w:p w14:paraId="5AA6028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14:paraId="2DBD0742"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8.法律及政策风险：理财产品是针对当前的相关法规和政策设计的。如国家宏观政策以及市场相关法规政策发生变化，可能影响理财产品的销售规则、投资运作和产品收益，甚至造成本金损失；</w:t>
      </w:r>
    </w:p>
    <w:p w14:paraId="47CC4A9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9.理财产品不成立风险：募集期结束，如理财产品募集总金额未达到发行规模下限；或者市场发生重大变化，华夏理财无法或者经其合理判断难以按照产品说明书向投资者提供理财产品；或者法律法规、监管规定、国家政策发生变化导致无法按照产品说明书向投资者提供理财产品，华夏理财有权宣布理财产品不成立。</w:t>
      </w:r>
    </w:p>
    <w:p w14:paraId="0357487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10.提前终止风险：如遇理财产品说明书中提前终止权条款中约定的情形，华夏理财有权提前终止理财产品，投资者可能无法实现期初预计的收益、收益为零甚至损失理财本金。</w:t>
      </w:r>
    </w:p>
    <w:p w14:paraId="4684F359"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11.延期风险：如因理财产品投资的资产发行人、资产管理计划管理人、信托受托人、债务人、担</w:t>
      </w:r>
      <w:r>
        <w:rPr>
          <w:rFonts w:ascii="微软简仿宋" w:eastAsia="微软简仿宋" w:hint="eastAsia"/>
          <w:szCs w:val="21"/>
        </w:rPr>
        <w:lastRenderedPageBreak/>
        <w:t>保人（如有）等主体发生违约，导致理财产品不能按时偿付本金及理财收益；或因市场成交量不足、资产限制赎回、暂停交易、缺乏意愿交易对手等原因，管理人未能及时完成资产变现，则理财产品期限将相应延长。</w:t>
      </w:r>
    </w:p>
    <w:p w14:paraId="7578748C"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12.信息传递风险：华夏理财按照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14:paraId="291C092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14:paraId="3399205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二、投资者提示</w:t>
      </w:r>
    </w:p>
    <w:p w14:paraId="1479D83D" w14:textId="77777777" w:rsidR="00000000" w:rsidRDefault="00000000">
      <w:pPr>
        <w:autoSpaceDE w:val="0"/>
        <w:autoSpaceDN w:val="0"/>
        <w:adjustRightInd w:val="0"/>
        <w:spacing w:line="360" w:lineRule="exact"/>
        <w:ind w:leftChars="103" w:left="216" w:firstLineChars="200" w:firstLine="420"/>
        <w:rPr>
          <w:rFonts w:ascii="微软简仿宋" w:eastAsia="微软简仿宋" w:hint="eastAsia"/>
          <w:szCs w:val="21"/>
        </w:rPr>
      </w:pPr>
      <w:r>
        <w:rPr>
          <w:rFonts w:ascii="微软简仿宋" w:eastAsia="微软简仿宋" w:hint="eastAsia"/>
          <w:szCs w:val="21"/>
        </w:rPr>
        <w:t>在购买本公司理财产品前，请仔细阅读理财产品销售文件的全部内容，</w:t>
      </w:r>
      <w:r>
        <w:rPr>
          <w:rFonts w:ascii="微软简仿宋" w:eastAsia="微软简仿宋"/>
          <w:szCs w:val="21"/>
        </w:rPr>
        <w:t>其中</w:t>
      </w:r>
      <w:r>
        <w:rPr>
          <w:rFonts w:ascii="微软简仿宋" w:eastAsia="微软简仿宋" w:hint="eastAsia"/>
          <w:szCs w:val="21"/>
        </w:rPr>
        <w:t>理财产品销售文件包含本</w:t>
      </w:r>
      <w:r>
        <w:rPr>
          <w:rFonts w:ascii="微软简仿宋" w:eastAsia="微软简仿宋"/>
          <w:szCs w:val="21"/>
        </w:rPr>
        <w:t>风险揭示书、理财产品投资协议书、</w:t>
      </w:r>
      <w:r>
        <w:rPr>
          <w:rFonts w:ascii="微软简仿宋" w:eastAsia="微软简仿宋" w:hint="eastAsia"/>
          <w:color w:val="000000"/>
          <w:szCs w:val="21"/>
        </w:rPr>
        <w:t>销售（代理销售）协议书、理财</w:t>
      </w:r>
      <w:r>
        <w:rPr>
          <w:rFonts w:ascii="微软简仿宋" w:eastAsia="微软简仿宋"/>
          <w:color w:val="000000"/>
          <w:szCs w:val="21"/>
        </w:rPr>
        <w:t>产品说明书、</w:t>
      </w:r>
      <w:r>
        <w:rPr>
          <w:rFonts w:ascii="微软简仿宋" w:eastAsia="微软简仿宋" w:hint="eastAsia"/>
          <w:color w:val="000000"/>
          <w:szCs w:val="21"/>
        </w:rPr>
        <w:t>投资者权益须知</w:t>
      </w:r>
      <w:r>
        <w:rPr>
          <w:rFonts w:ascii="微软简仿宋" w:eastAsia="微软简仿宋"/>
          <w:color w:val="000000"/>
          <w:szCs w:val="21"/>
        </w:rPr>
        <w:t>及</w:t>
      </w:r>
      <w:r>
        <w:rPr>
          <w:rFonts w:ascii="微软简仿宋" w:eastAsia="微软简仿宋" w:hint="eastAsia"/>
          <w:color w:val="000000"/>
          <w:szCs w:val="21"/>
        </w:rPr>
        <w:t>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r>
        <w:rPr>
          <w:rFonts w:ascii="微软简仿宋" w:eastAsia="微软简仿宋" w:hint="eastAsia"/>
          <w:szCs w:val="21"/>
        </w:rPr>
        <w:t>。请了解理财产品的所有相关情况，</w:t>
      </w:r>
      <w:r>
        <w:rPr>
          <w:rFonts w:ascii="微软简仿宋" w:eastAsia="微软简仿宋" w:hint="eastAsia"/>
          <w:b/>
          <w:szCs w:val="21"/>
        </w:rPr>
        <w:t>尤其是理财产品说明书中的风险揭示内容</w:t>
      </w:r>
      <w:r>
        <w:rPr>
          <w:rFonts w:ascii="微软简仿宋" w:eastAsia="微软简仿宋" w:hint="eastAsia"/>
          <w:szCs w:val="21"/>
        </w:rPr>
        <w:t>。此外，还请了解所购买理财产品的类型特点和存在的最不利投资情形：</w:t>
      </w:r>
    </w:p>
    <w:p w14:paraId="21694599"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int="eastAsia"/>
          <w:szCs w:val="21"/>
        </w:rPr>
        <w:t>1.</w:t>
      </w:r>
      <w:r>
        <w:rPr>
          <w:rFonts w:ascii="微软简仿宋" w:eastAsia="微软简仿宋" w:hint="eastAsia"/>
          <w:b/>
          <w:bCs/>
          <w:szCs w:val="21"/>
        </w:rPr>
        <w:t>产品特点确认：</w:t>
      </w:r>
      <w:r>
        <w:rPr>
          <w:rFonts w:ascii="微软简仿宋" w:eastAsia="微软简仿宋" w:hAnsi="宋体" w:cs="宋体" w:hint="eastAsia"/>
          <w:kern w:val="0"/>
          <w:szCs w:val="21"/>
        </w:rPr>
        <w:t>请您注意投资风险，仔细阅读理财产品销售文件，了解理财产品具体情况：</w:t>
      </w:r>
    </w:p>
    <w:p w14:paraId="5E9FC337"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（1）确认已经了解产品的特点，包括收益类型、投资期限、风险要素、投资范围</w:t>
      </w:r>
      <w:r>
        <w:rPr>
          <w:rFonts w:ascii="宋体" w:hAnsi="宋体" w:cs="宋体" w:hint="eastAsia"/>
          <w:kern w:val="0"/>
          <w:szCs w:val="21"/>
        </w:rPr>
        <w:t>、</w:t>
      </w:r>
      <w:r>
        <w:rPr>
          <w:rFonts w:ascii="微软简仿宋" w:eastAsia="微软简仿宋" w:hAnsi="宋体" w:cs="宋体" w:hint="eastAsia"/>
          <w:kern w:val="0"/>
          <w:szCs w:val="21"/>
        </w:rPr>
        <w:t>适合投资者范围等；</w:t>
      </w:r>
    </w:p>
    <w:p w14:paraId="3210FD82"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（2）确认已经了解产品的业绩基准及募集/开放期购买、赎回、撤销交易申请、资金扣划及到账相关规则；</w:t>
      </w:r>
    </w:p>
    <w:p w14:paraId="50DA269D"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（3）确认已经了解产品流动性，包括产品是否允许客户撤销申请、是否允许客户提前赎回、管理人是否有权提前终止、产品交易日、交易时间、收益计算依据等要点。</w:t>
      </w:r>
    </w:p>
    <w:p w14:paraId="5C082C5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2.</w:t>
      </w:r>
      <w:r>
        <w:rPr>
          <w:rFonts w:ascii="微软简仿宋" w:eastAsia="微软简仿宋" w:hint="eastAsia"/>
          <w:b/>
          <w:bCs/>
          <w:szCs w:val="21"/>
        </w:rPr>
        <w:t>产品类型风险告知：</w:t>
      </w:r>
      <w:r>
        <w:rPr>
          <w:rFonts w:ascii="微软简仿宋" w:eastAsia="微软简仿宋" w:hint="eastAsia"/>
          <w:szCs w:val="21"/>
        </w:rPr>
        <w:t>本理财产品为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净值型</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产品，产品代码为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208212100336</w:t>
      </w:r>
      <w:r w:rsidR="00857E2C">
        <w:rPr>
          <w:rFonts w:ascii="微软简仿宋" w:eastAsia="微软简仿宋" w:hint="eastAsia"/>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，期限为</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90天</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具体信息详见产品说明书，风</w:t>
      </w:r>
      <w:r>
        <w:rPr>
          <w:rFonts w:ascii="微软简仿宋" w:eastAsia="微软简仿宋" w:hAnsi="宋体" w:cs="宋体" w:hint="eastAsia"/>
          <w:kern w:val="0"/>
          <w:szCs w:val="21"/>
        </w:rPr>
        <w:t>险评级为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PR2级（中低风险）</w:t>
      </w:r>
      <w:r w:rsidR="00857E2C">
        <w:rPr>
          <w:rFonts w:ascii="微软简仿宋" w:eastAsia="微软简仿宋" w:hAnsi="宋体" w:cs="宋体" w:hint="eastAsia"/>
          <w:kern w:val="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Calibri" w:hint="eastAsia"/>
          <w:color w:val="000000"/>
          <w:szCs w:val="21"/>
        </w:rPr>
        <w:t>发行方式</w:t>
      </w:r>
      <w:r>
        <w:rPr>
          <w:rFonts w:ascii="宋体" w:hAnsi="宋体" w:cs="宋体" w:hint="eastAsia"/>
          <w:color w:val="000000"/>
          <w:szCs w:val="21"/>
          <w:u w:val="single"/>
        </w:rPr>
        <w:t xml:space="preserve"> </w:t>
      </w:r>
      <w:r w:rsidR="00857E2C">
        <w:rPr>
          <w:rFonts w:ascii="宋体" w:hAnsi="宋体" w:cs="宋体" w:hint="eastAsia"/>
          <w:color w:val="000000"/>
          <w:szCs w:val="21"/>
          <w:u w:val="single"/>
        </w:rPr>
        <w:t>公募</w:t>
      </w:r>
      <w:r w:rsidR="00857E2C">
        <w:rPr>
          <w:rFonts w:ascii="微软简仿宋" w:eastAsia="微软简仿宋" w:hint="eastAsia"/>
          <w:color w:val="000000"/>
          <w:szCs w:val="21"/>
        </w:rPr>
        <w:t/>
      </w:r>
      <w:r w:rsidR="00857E2C">
        <w:rPr>
          <w:rFonts w:ascii="宋体" w:hAnsi="宋体" w:cs="宋体" w:hint="eastAsia"/>
          <w:color w:val="000000"/>
          <w:szCs w:val="21"/>
          <w:u w:val="single"/>
        </w:rPr>
        <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微软简仿宋" w:eastAsia="微软简仿宋" w:hAnsi="宋体" w:cs="宋体" w:hint="eastAsia"/>
          <w:kern w:val="0"/>
          <w:szCs w:val="21"/>
        </w:rPr>
        <w:t>适合</w:t>
      </w:r>
      <w:r>
        <w:rPr>
          <w:rFonts w:ascii="微软简仿宋" w:eastAsia="微软简仿宋" w:hAnsi="宋体" w:cs="宋体"/>
          <w:kern w:val="0"/>
          <w:szCs w:val="21"/>
        </w:rPr>
        <w:t>风险评估评定为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CR2（稳健型）, CR3（平衡型）, CR4（进取型）, CR5（激进型）</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个人投资者。</w:t>
      </w:r>
    </w:p>
    <w:p w14:paraId="40995D72"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示例：假设投资者投资本金为10,000元人民币，</w:t>
      </w:r>
      <w:r>
        <w:rPr>
          <w:rFonts w:ascii="微软简仿宋" w:eastAsia="微软简仿宋" w:hAnsi="宋体" w:cs="宋体" w:hint="eastAsia"/>
          <w:b/>
          <w:kern w:val="0"/>
          <w:szCs w:val="21"/>
        </w:rPr>
        <w:t>最不利投资情形</w:t>
      </w:r>
      <w:r>
        <w:rPr>
          <w:rFonts w:ascii="微软简仿宋" w:eastAsia="微软简仿宋" w:hAnsi="宋体" w:cs="宋体" w:hint="eastAsia"/>
          <w:kern w:val="0"/>
          <w:szCs w:val="21"/>
        </w:rPr>
        <w:t>下投资者</w:t>
      </w:r>
      <w:r>
        <w:rPr>
          <w:rFonts w:ascii="微软简仿宋" w:eastAsia="微软简仿宋" w:hint="eastAsia"/>
          <w:szCs w:val="21"/>
        </w:rPr>
        <w:t>将</w:t>
      </w:r>
      <w:r>
        <w:rPr>
          <w:rFonts w:ascii="微软简仿宋" w:eastAsia="微软简仿宋"/>
          <w:szCs w:val="21"/>
        </w:rPr>
        <w:t>无法获得理财收益，甚至损失</w:t>
      </w:r>
      <w:r>
        <w:rPr>
          <w:rFonts w:ascii="微软简仿宋" w:eastAsia="微软简仿宋" w:hint="eastAsia"/>
          <w:szCs w:val="21"/>
        </w:rPr>
        <w:t>全部</w:t>
      </w:r>
      <w:r>
        <w:rPr>
          <w:rFonts w:ascii="微软简仿宋" w:eastAsia="微软简仿宋"/>
          <w:szCs w:val="21"/>
        </w:rPr>
        <w:t>理财本金</w:t>
      </w:r>
      <w:r>
        <w:rPr>
          <w:rFonts w:ascii="微软简仿宋" w:eastAsia="微软简仿宋" w:hint="eastAsia"/>
          <w:szCs w:val="21"/>
        </w:rPr>
        <w:t>。</w:t>
      </w:r>
    </w:p>
    <w:p w14:paraId="56A2AA77"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3.</w:t>
      </w:r>
      <w:r>
        <w:rPr>
          <w:rFonts w:ascii="微软简仿宋" w:eastAsia="微软简仿宋" w:hAnsi="宋体" w:cs="宋体" w:hint="eastAsia"/>
          <w:b/>
          <w:kern w:val="0"/>
          <w:szCs w:val="21"/>
        </w:rPr>
        <w:t>理财产品有投资风险，不保证理财本金和理财收益，您应当充分认识投资风险，谨慎投资。</w:t>
      </w:r>
      <w:r>
        <w:rPr>
          <w:rFonts w:ascii="微软简仿宋" w:eastAsia="微软简仿宋" w:hint="eastAsia"/>
          <w:szCs w:val="21"/>
        </w:rPr>
        <w:t>各风险等级</w:t>
      </w:r>
      <w:r>
        <w:rPr>
          <w:rFonts w:ascii="微软简仿宋" w:eastAsia="微软简仿宋" w:hAnsi="宋体" w:cs="宋体" w:hint="eastAsia"/>
          <w:kern w:val="0"/>
          <w:szCs w:val="21"/>
        </w:rPr>
        <w:t>理财</w:t>
      </w:r>
      <w:r>
        <w:rPr>
          <w:rFonts w:ascii="微软简仿宋" w:eastAsia="微软简仿宋" w:hint="eastAsia"/>
          <w:szCs w:val="21"/>
        </w:rPr>
        <w:t>产品的风险水平告知如下（产品风险等级为内部评级，仅供参考）：</w:t>
      </w:r>
    </w:p>
    <w:tbl>
      <w:tblPr>
        <w:tblW w:w="0" w:type="auto"/>
        <w:jc w:val="center"/>
        <w:tblInd w:w="0" w:type="dxa"/>
        <w:tblLayout w:type="fixed"/>
        <w:tblLook w:val="0000" w:firstRow="0" w:lastRow="0" w:firstColumn="0" w:lastColumn="0" w:noHBand="0" w:noVBand="0"/>
      </w:tblPr>
      <w:tblGrid>
        <w:gridCol w:w="1250"/>
        <w:gridCol w:w="1275"/>
        <w:gridCol w:w="5358"/>
      </w:tblGrid>
      <w:tr w:rsidR="00000000" w14:paraId="505416DE" w14:textId="77777777">
        <w:trPr>
          <w:trHeight w:val="37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14:paraId="39727F1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风险等级</w:t>
            </w:r>
          </w:p>
        </w:tc>
        <w:tc>
          <w:tcPr>
            <w:tcW w:w="1275" w:type="dxa"/>
            <w:tcBorders>
              <w:top w:val="single" w:sz="4" w:space="0" w:color="auto"/>
              <w:left w:val="nil"/>
              <w:bottom w:val="single" w:sz="4" w:space="0" w:color="auto"/>
              <w:right w:val="single" w:sz="4" w:space="0" w:color="auto"/>
            </w:tcBorders>
            <w:vAlign w:val="center"/>
          </w:tcPr>
          <w:p w14:paraId="78821906"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风险水平</w:t>
            </w:r>
          </w:p>
        </w:tc>
        <w:tc>
          <w:tcPr>
            <w:tcW w:w="5358" w:type="dxa"/>
            <w:tcBorders>
              <w:top w:val="single" w:sz="4" w:space="0" w:color="auto"/>
              <w:left w:val="nil"/>
              <w:bottom w:val="single" w:sz="4" w:space="0" w:color="auto"/>
              <w:right w:val="single" w:sz="4" w:space="0" w:color="auto"/>
            </w:tcBorders>
            <w:vAlign w:val="center"/>
          </w:tcPr>
          <w:p w14:paraId="3206F79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风险说明</w:t>
            </w:r>
          </w:p>
        </w:tc>
      </w:tr>
      <w:tr w:rsidR="00000000" w14:paraId="20AB5281" w14:textId="77777777">
        <w:trPr>
          <w:trHeight w:val="409"/>
          <w:jc w:val="center"/>
        </w:trPr>
        <w:tc>
          <w:tcPr>
            <w:tcW w:w="1250" w:type="dxa"/>
            <w:tcBorders>
              <w:top w:val="nil"/>
              <w:left w:val="single" w:sz="4" w:space="0" w:color="auto"/>
              <w:bottom w:val="single" w:sz="4" w:space="0" w:color="auto"/>
              <w:right w:val="single" w:sz="4" w:space="0" w:color="auto"/>
            </w:tcBorders>
            <w:vAlign w:val="center"/>
          </w:tcPr>
          <w:p w14:paraId="44FE2E6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PR1级</w:t>
            </w:r>
          </w:p>
        </w:tc>
        <w:tc>
          <w:tcPr>
            <w:tcW w:w="1275" w:type="dxa"/>
            <w:tcBorders>
              <w:top w:val="nil"/>
              <w:left w:val="nil"/>
              <w:bottom w:val="single" w:sz="4" w:space="0" w:color="auto"/>
              <w:right w:val="single" w:sz="4" w:space="0" w:color="auto"/>
            </w:tcBorders>
            <w:vAlign w:val="center"/>
          </w:tcPr>
          <w:p w14:paraId="6646BA2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很低</w:t>
            </w:r>
          </w:p>
        </w:tc>
        <w:tc>
          <w:tcPr>
            <w:tcW w:w="5358" w:type="dxa"/>
            <w:tcBorders>
              <w:top w:val="nil"/>
              <w:left w:val="nil"/>
              <w:bottom w:val="single" w:sz="4" w:space="0" w:color="auto"/>
              <w:right w:val="single" w:sz="4" w:space="0" w:color="auto"/>
            </w:tcBorders>
            <w:vAlign w:val="center"/>
          </w:tcPr>
          <w:p w14:paraId="42610FE3"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产品不保障本金。产品结构简单，业绩及净值的波动率低，投资标的流动性很好，本金损失概率很低。</w:t>
            </w:r>
          </w:p>
        </w:tc>
      </w:tr>
      <w:tr w:rsidR="00000000" w14:paraId="44B58748" w14:textId="77777777">
        <w:trPr>
          <w:trHeight w:val="402"/>
          <w:jc w:val="center"/>
        </w:trPr>
        <w:tc>
          <w:tcPr>
            <w:tcW w:w="1250" w:type="dxa"/>
            <w:tcBorders>
              <w:top w:val="nil"/>
              <w:left w:val="single" w:sz="4" w:space="0" w:color="auto"/>
              <w:bottom w:val="single" w:sz="4" w:space="0" w:color="auto"/>
              <w:right w:val="single" w:sz="4" w:space="0" w:color="auto"/>
            </w:tcBorders>
            <w:vAlign w:val="center"/>
          </w:tcPr>
          <w:p w14:paraId="6788ECF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PR2级</w:t>
            </w:r>
          </w:p>
        </w:tc>
        <w:tc>
          <w:tcPr>
            <w:tcW w:w="1275" w:type="dxa"/>
            <w:tcBorders>
              <w:top w:val="nil"/>
              <w:left w:val="nil"/>
              <w:bottom w:val="single" w:sz="4" w:space="0" w:color="auto"/>
              <w:right w:val="single" w:sz="4" w:space="0" w:color="auto"/>
            </w:tcBorders>
            <w:vAlign w:val="center"/>
          </w:tcPr>
          <w:p w14:paraId="0AF6975F"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较低</w:t>
            </w:r>
          </w:p>
        </w:tc>
        <w:tc>
          <w:tcPr>
            <w:tcW w:w="5358" w:type="dxa"/>
            <w:tcBorders>
              <w:top w:val="nil"/>
              <w:left w:val="nil"/>
              <w:bottom w:val="single" w:sz="4" w:space="0" w:color="auto"/>
              <w:right w:val="single" w:sz="4" w:space="0" w:color="auto"/>
            </w:tcBorders>
            <w:vAlign w:val="center"/>
          </w:tcPr>
          <w:p w14:paraId="3119C55E"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产品不保障本金。产品结构较简单，业绩及净值的波动率较低，投资标的流动性好，本金损失概率较低。</w:t>
            </w:r>
          </w:p>
        </w:tc>
      </w:tr>
      <w:tr w:rsidR="00000000" w14:paraId="424F2A3F" w14:textId="77777777">
        <w:trPr>
          <w:trHeight w:val="436"/>
          <w:jc w:val="center"/>
        </w:trPr>
        <w:tc>
          <w:tcPr>
            <w:tcW w:w="1250" w:type="dxa"/>
            <w:tcBorders>
              <w:top w:val="nil"/>
              <w:left w:val="single" w:sz="4" w:space="0" w:color="auto"/>
              <w:bottom w:val="single" w:sz="4" w:space="0" w:color="auto"/>
              <w:right w:val="single" w:sz="4" w:space="0" w:color="auto"/>
            </w:tcBorders>
            <w:vAlign w:val="center"/>
          </w:tcPr>
          <w:p w14:paraId="0313B0B9"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lastRenderedPageBreak/>
              <w:t>PR3级</w:t>
            </w:r>
          </w:p>
        </w:tc>
        <w:tc>
          <w:tcPr>
            <w:tcW w:w="1275" w:type="dxa"/>
            <w:tcBorders>
              <w:top w:val="nil"/>
              <w:left w:val="nil"/>
              <w:bottom w:val="single" w:sz="4" w:space="0" w:color="auto"/>
              <w:right w:val="single" w:sz="4" w:space="0" w:color="auto"/>
            </w:tcBorders>
            <w:vAlign w:val="center"/>
          </w:tcPr>
          <w:p w14:paraId="256F5B56"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适中</w:t>
            </w:r>
          </w:p>
        </w:tc>
        <w:tc>
          <w:tcPr>
            <w:tcW w:w="5358" w:type="dxa"/>
            <w:tcBorders>
              <w:top w:val="nil"/>
              <w:left w:val="nil"/>
              <w:bottom w:val="single" w:sz="4" w:space="0" w:color="auto"/>
              <w:right w:val="single" w:sz="4" w:space="0" w:color="auto"/>
            </w:tcBorders>
            <w:vAlign w:val="center"/>
          </w:tcPr>
          <w:p w14:paraId="3C0FB994" w14:textId="77777777" w:rsidR="00000000" w:rsidRDefault="00000000">
            <w:pPr>
              <w:keepNext/>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产品不保障本金。产品结构一般，业绩及净值的波动率较高，投资标的流动性较好，本金存在一定的损失概率。</w:t>
            </w:r>
          </w:p>
        </w:tc>
      </w:tr>
      <w:tr w:rsidR="00000000" w14:paraId="355908D6" w14:textId="77777777">
        <w:trPr>
          <w:trHeight w:val="643"/>
          <w:jc w:val="center"/>
        </w:trPr>
        <w:tc>
          <w:tcPr>
            <w:tcW w:w="1250" w:type="dxa"/>
            <w:tcBorders>
              <w:top w:val="nil"/>
              <w:left w:val="single" w:sz="4" w:space="0" w:color="auto"/>
              <w:bottom w:val="single" w:sz="4" w:space="0" w:color="auto"/>
              <w:right w:val="single" w:sz="4" w:space="0" w:color="auto"/>
            </w:tcBorders>
            <w:vAlign w:val="center"/>
          </w:tcPr>
          <w:p w14:paraId="721497A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PR4级</w:t>
            </w:r>
          </w:p>
        </w:tc>
        <w:tc>
          <w:tcPr>
            <w:tcW w:w="1275" w:type="dxa"/>
            <w:tcBorders>
              <w:top w:val="nil"/>
              <w:left w:val="nil"/>
              <w:bottom w:val="single" w:sz="4" w:space="0" w:color="auto"/>
              <w:right w:val="single" w:sz="4" w:space="0" w:color="auto"/>
            </w:tcBorders>
            <w:vAlign w:val="center"/>
          </w:tcPr>
          <w:p w14:paraId="1B0B3A5D"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较高</w:t>
            </w:r>
          </w:p>
        </w:tc>
        <w:tc>
          <w:tcPr>
            <w:tcW w:w="5358" w:type="dxa"/>
            <w:tcBorders>
              <w:top w:val="nil"/>
              <w:left w:val="nil"/>
              <w:bottom w:val="single" w:sz="4" w:space="0" w:color="auto"/>
              <w:right w:val="single" w:sz="4" w:space="0" w:color="auto"/>
            </w:tcBorders>
            <w:vAlign w:val="center"/>
          </w:tcPr>
          <w:p w14:paraId="18CAC0F4"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产品不保障本金。产品结构较复杂，业绩及净值的波动率高，投资标的流动性较差，本金损失的概率较高。</w:t>
            </w:r>
          </w:p>
        </w:tc>
      </w:tr>
      <w:tr w:rsidR="00000000" w14:paraId="02FDBD71" w14:textId="77777777">
        <w:trPr>
          <w:trHeight w:val="646"/>
          <w:jc w:val="center"/>
        </w:trPr>
        <w:tc>
          <w:tcPr>
            <w:tcW w:w="1250" w:type="dxa"/>
            <w:tcBorders>
              <w:top w:val="nil"/>
              <w:left w:val="single" w:sz="4" w:space="0" w:color="auto"/>
              <w:bottom w:val="single" w:sz="4" w:space="0" w:color="auto"/>
              <w:right w:val="single" w:sz="4" w:space="0" w:color="auto"/>
            </w:tcBorders>
            <w:vAlign w:val="center"/>
          </w:tcPr>
          <w:p w14:paraId="33B4DC6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PR5级</w:t>
            </w:r>
          </w:p>
        </w:tc>
        <w:tc>
          <w:tcPr>
            <w:tcW w:w="1275" w:type="dxa"/>
            <w:tcBorders>
              <w:top w:val="nil"/>
              <w:left w:val="nil"/>
              <w:bottom w:val="single" w:sz="4" w:space="0" w:color="auto"/>
              <w:right w:val="single" w:sz="4" w:space="0" w:color="auto"/>
            </w:tcBorders>
            <w:vAlign w:val="center"/>
          </w:tcPr>
          <w:p w14:paraId="3C78FD8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高</w:t>
            </w:r>
          </w:p>
        </w:tc>
        <w:tc>
          <w:tcPr>
            <w:tcW w:w="5358" w:type="dxa"/>
            <w:tcBorders>
              <w:top w:val="nil"/>
              <w:left w:val="nil"/>
              <w:bottom w:val="single" w:sz="4" w:space="0" w:color="auto"/>
              <w:right w:val="single" w:sz="4" w:space="0" w:color="auto"/>
            </w:tcBorders>
            <w:vAlign w:val="center"/>
          </w:tcPr>
          <w:p w14:paraId="08A37CF7" w14:textId="77777777" w:rsidR="00000000" w:rsidRDefault="00000000">
            <w:pPr>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产品不保障本金。产品结构复杂，业绩及净值的波动率很高，投资标的流动性差，本金损失概率高。</w:t>
            </w:r>
          </w:p>
        </w:tc>
      </w:tr>
    </w:tbl>
    <w:p w14:paraId="5B5943E2" w14:textId="77777777" w:rsidR="00000000" w:rsidRDefault="00000000">
      <w:pPr>
        <w:spacing w:line="360" w:lineRule="exact"/>
        <w:ind w:left="180" w:firstLineChars="200" w:firstLine="420"/>
        <w:rPr>
          <w:rFonts w:ascii="微软简仿宋" w:eastAsia="微软简仿宋" w:hAnsi="宋体" w:cs="宋体" w:hint="eastAsia"/>
          <w:kern w:val="0"/>
          <w:szCs w:val="21"/>
        </w:rPr>
      </w:pPr>
    </w:p>
    <w:p w14:paraId="0A8E18E9"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您的风险承受能力评估结果为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宋体" w:cs="宋体"/>
          <w:b/>
          <w:bCs/>
          <w:kern w:val="0"/>
          <w:szCs w:val="21"/>
        </w:rPr>
        <w:t>如影响您风险承受能力的因素发生变化，请及时完成风险承受能力评估</w:t>
      </w:r>
      <w:r>
        <w:rPr>
          <w:rFonts w:ascii="微软简仿宋" w:eastAsia="微软简仿宋" w:hAnsi="宋体" w:cs="宋体"/>
          <w:kern w:val="0"/>
          <w:szCs w:val="21"/>
        </w:rPr>
        <w:t>。</w:t>
      </w:r>
    </w:p>
    <w:p w14:paraId="085E6B07" w14:textId="77777777" w:rsidR="00000000" w:rsidRDefault="00000000">
      <w:pPr>
        <w:spacing w:line="360" w:lineRule="exact"/>
        <w:ind w:left="180" w:firstLineChars="200" w:firstLine="400"/>
        <w:rPr>
          <w:rFonts w:ascii="微软简仿宋" w:eastAsia="微软简仿宋" w:hAnsi="宋体" w:cs="宋体" w:hint="eastAsia"/>
          <w:kern w:val="0"/>
          <w:sz w:val="20"/>
          <w:szCs w:val="20"/>
        </w:rPr>
      </w:pPr>
      <w:r>
        <w:rPr>
          <w:rFonts w:ascii="微软简仿宋" w:eastAsia="微软简仿宋" w:hAnsi="宋体" w:cs="宋体" w:hint="eastAsia"/>
          <w:kern w:val="0"/>
          <w:sz w:val="20"/>
          <w:szCs w:val="20"/>
        </w:rPr>
        <w:t>4.</w:t>
      </w:r>
      <w:r>
        <w:rPr>
          <w:rFonts w:ascii="微软简仿宋" w:eastAsia="微软简仿宋" w:hAnsi="宋体" w:cs="宋体" w:hint="eastAsia"/>
          <w:b/>
          <w:bCs/>
          <w:kern w:val="0"/>
          <w:sz w:val="20"/>
          <w:szCs w:val="20"/>
        </w:rPr>
        <w:t>独立投资决定：</w:t>
      </w:r>
      <w:bookmarkStart w:id="1" w:name="_Hlk76302160"/>
      <w:r>
        <w:rPr>
          <w:rFonts w:ascii="微软简仿宋" w:eastAsia="微软简仿宋" w:hAnsi="宋体" w:cs="宋体" w:hint="eastAsia"/>
          <w:kern w:val="0"/>
          <w:sz w:val="20"/>
          <w:szCs w:val="20"/>
        </w:rPr>
        <w:t>华夏理财及</w:t>
      </w:r>
      <w:r>
        <w:rPr>
          <w:rFonts w:ascii="微软简仿宋" w:eastAsia="微软简仿宋" w:hint="eastAsia"/>
          <w:szCs w:val="21"/>
        </w:rPr>
        <w:t>代销机构</w:t>
      </w:r>
      <w:r>
        <w:rPr>
          <w:rFonts w:ascii="微软简仿宋" w:eastAsia="微软简仿宋" w:hAnsi="宋体" w:cs="宋体" w:hint="eastAsia"/>
          <w:kern w:val="0"/>
          <w:sz w:val="20"/>
          <w:szCs w:val="20"/>
        </w:rPr>
        <w:t>仅向您提供产品信息和投资建议</w:t>
      </w:r>
      <w:bookmarkEnd w:id="1"/>
      <w:r>
        <w:rPr>
          <w:rFonts w:ascii="微软简仿宋" w:eastAsia="微软简仿宋" w:hAnsi="宋体" w:cs="宋体" w:hint="eastAsia"/>
          <w:kern w:val="0"/>
          <w:sz w:val="20"/>
          <w:szCs w:val="20"/>
        </w:rPr>
        <w:t>，请您确定本次购买是自行判断并独立做出投资决定</w:t>
      </w:r>
      <w:r>
        <w:rPr>
          <w:rFonts w:ascii="微软简仿宋" w:eastAsia="微软简仿宋" w:hAnsi="宋体" w:cs="宋体" w:hint="eastAsia"/>
          <w:kern w:val="0"/>
          <w:szCs w:val="21"/>
        </w:rPr>
        <w:t>，</w:t>
      </w:r>
      <w:r>
        <w:rPr>
          <w:rFonts w:ascii="微软简仿宋" w:eastAsia="微软简仿宋" w:hint="eastAsia"/>
          <w:szCs w:val="21"/>
        </w:rPr>
        <w:t>将资金委托给产品管理人运作是</w:t>
      </w:r>
      <w:r>
        <w:rPr>
          <w:rFonts w:ascii="微软简仿宋" w:eastAsia="微软简仿宋" w:hAnsi="宋体" w:cs="宋体" w:hint="eastAsia"/>
          <w:kern w:val="0"/>
          <w:szCs w:val="21"/>
        </w:rPr>
        <w:t>您</w:t>
      </w:r>
      <w:r>
        <w:rPr>
          <w:rFonts w:ascii="微软简仿宋" w:eastAsia="微软简仿宋" w:hint="eastAsia"/>
          <w:szCs w:val="21"/>
        </w:rPr>
        <w:t>真实的意思表示</w:t>
      </w:r>
      <w:r>
        <w:rPr>
          <w:rFonts w:ascii="微软简仿宋" w:eastAsia="微软简仿宋" w:hAnsi="宋体" w:cs="宋体" w:hint="eastAsia"/>
          <w:kern w:val="0"/>
          <w:sz w:val="20"/>
          <w:szCs w:val="20"/>
        </w:rPr>
        <w:t>。</w:t>
      </w:r>
    </w:p>
    <w:p w14:paraId="293CB0DA" w14:textId="77777777" w:rsidR="00000000" w:rsidRDefault="00000000">
      <w:pPr>
        <w:spacing w:line="360" w:lineRule="exact"/>
        <w:ind w:right="420" w:firstLineChars="588" w:firstLine="1235"/>
        <w:jc w:val="right"/>
        <w:rPr>
          <w:rFonts w:ascii="微软简仿宋" w:eastAsia="微软简仿宋" w:hint="eastAsia"/>
          <w:b/>
          <w:szCs w:val="21"/>
        </w:rPr>
      </w:pPr>
    </w:p>
    <w:p w14:paraId="185975B6" w14:textId="77777777" w:rsidR="00000000" w:rsidRDefault="00000000">
      <w:pPr>
        <w:spacing w:line="360" w:lineRule="exact"/>
        <w:ind w:right="420" w:firstLineChars="588" w:firstLine="1235"/>
        <w:jc w:val="right"/>
        <w:rPr>
          <w:rFonts w:ascii="微软简仿宋" w:eastAsia="微软简仿宋" w:hint="eastAsia"/>
          <w:b/>
          <w:szCs w:val="21"/>
        </w:rPr>
      </w:pPr>
    </w:p>
    <w:p w14:paraId="3B058AC7" w14:textId="77777777" w:rsidR="00000000" w:rsidRDefault="00000000">
      <w:pPr>
        <w:spacing w:line="360" w:lineRule="exact"/>
        <w:ind w:right="420" w:firstLineChars="588" w:firstLine="1235"/>
        <w:jc w:val="right"/>
        <w:rPr>
          <w:rFonts w:ascii="微软简仿宋" w:eastAsia="微软简仿宋" w:hint="eastAsia"/>
          <w:b/>
          <w:szCs w:val="21"/>
        </w:rPr>
      </w:pPr>
      <w:r>
        <w:rPr>
          <w:rFonts w:ascii="微软简仿宋" w:eastAsia="微软简仿宋" w:hint="eastAsia"/>
          <w:b/>
          <w:szCs w:val="21"/>
        </w:rPr>
        <w:t>风险揭示方：华夏理财有限责任公司</w:t>
      </w:r>
    </w:p>
    <w:p w14:paraId="5EA9CEF4" w14:textId="77777777" w:rsidR="00000000" w:rsidRDefault="00000000">
      <w:pPr>
        <w:spacing w:line="360" w:lineRule="exact"/>
        <w:ind w:right="420" w:firstLineChars="588" w:firstLine="1235"/>
        <w:jc w:val="right"/>
        <w:rPr>
          <w:rFonts w:ascii="微软简仿宋" w:eastAsia="微软简仿宋" w:hint="eastAsia"/>
          <w:b/>
          <w:szCs w:val="21"/>
        </w:rPr>
      </w:pPr>
    </w:p>
    <w:p w14:paraId="33755E9A" w14:textId="77777777" w:rsidR="00000000" w:rsidRDefault="00000000">
      <w:pPr>
        <w:spacing w:line="360" w:lineRule="exact"/>
        <w:ind w:right="420" w:firstLineChars="588" w:firstLine="1235"/>
        <w:jc w:val="right"/>
        <w:rPr>
          <w:rFonts w:ascii="微软简仿宋" w:eastAsia="微软简仿宋"/>
          <w:b/>
          <w:szCs w:val="21"/>
        </w:rPr>
      </w:pPr>
    </w:p>
    <w:p w14:paraId="38BB0C5E" w14:textId="77777777" w:rsidR="00000000" w:rsidRDefault="00000000">
      <w:pPr>
        <w:spacing w:line="360" w:lineRule="exact"/>
        <w:ind w:right="420" w:firstLineChars="588" w:firstLine="1235"/>
        <w:jc w:val="right"/>
        <w:rPr>
          <w:rFonts w:ascii="微软简仿宋" w:eastAsia="微软简仿宋" w:hint="eastAsia"/>
          <w:b/>
          <w:szCs w:val="21"/>
        </w:rPr>
      </w:pPr>
    </w:p>
    <w:p w14:paraId="7AD6447E" w14:textId="77777777" w:rsidR="00000000" w:rsidRDefault="00000000">
      <w:pPr>
        <w:spacing w:line="360" w:lineRule="exact"/>
        <w:jc w:val="center"/>
        <w:rPr>
          <w:rFonts w:ascii="微软简标宋" w:eastAsia="微软简标宋" w:hint="eastAsia"/>
          <w:sz w:val="28"/>
          <w:szCs w:val="28"/>
        </w:rPr>
      </w:pPr>
      <w:r>
        <w:rPr>
          <w:rFonts w:ascii="微软简标宋" w:eastAsia="微软简标宋" w:hint="eastAsia"/>
          <w:sz w:val="28"/>
          <w:szCs w:val="28"/>
        </w:rPr>
        <w:t>客户风险确认栏</w:t>
      </w:r>
    </w:p>
    <w:p w14:paraId="090E8785" w14:textId="77777777" w:rsidR="00000000" w:rsidRDefault="00000000">
      <w:pPr>
        <w:spacing w:line="360" w:lineRule="exact"/>
        <w:ind w:firstLineChars="200" w:firstLine="420"/>
        <w:rPr>
          <w:rFonts w:ascii="宋体" w:hAnsi="宋体" w:cs="宋体" w:hint="eastAsia"/>
          <w:szCs w:val="21"/>
        </w:rPr>
      </w:pPr>
      <w:r>
        <w:rPr>
          <w:rFonts w:ascii="微软简仿宋" w:eastAsia="微软简仿宋" w:hint="eastAsia"/>
          <w:szCs w:val="21"/>
        </w:rPr>
        <w:t>本人收到并详细阅读了理财产品说明书、投资协议书、销售（代理销售）协议书、风险揭示书和投资者权益须知等销售文件，产品销售人员已根据文件内容，清楚解释有关产品的特点、投资风险和最不利的投资情形，本人已清楚了解产品的特点和理财风险，独立做出投资决策</w:t>
      </w:r>
      <w:r>
        <w:rPr>
          <w:rFonts w:ascii="宋体" w:hAnsi="宋体" w:cs="宋体" w:hint="eastAsia"/>
          <w:szCs w:val="21"/>
        </w:rPr>
        <w:t>。</w:t>
      </w:r>
    </w:p>
    <w:p w14:paraId="0D71A29B" w14:textId="77777777" w:rsidR="00000000" w:rsidRDefault="00000000">
      <w:pPr>
        <w:spacing w:line="360" w:lineRule="exact"/>
        <w:ind w:firstLineChars="200" w:firstLine="420"/>
        <w:rPr>
          <w:rFonts w:ascii="微软简仿宋" w:eastAsia="微软简仿宋"/>
          <w:szCs w:val="21"/>
        </w:rPr>
      </w:pPr>
      <w:r>
        <w:rPr>
          <w:rFonts w:ascii="微软简仿宋" w:eastAsia="微软简仿宋"/>
          <w:szCs w:val="21"/>
        </w:rPr>
        <w:t>本人承诺投资理财产品使用的资金</w:t>
      </w:r>
      <w:r>
        <w:rPr>
          <w:rFonts w:ascii="微软简仿宋" w:eastAsia="微软简仿宋" w:hint="eastAsia"/>
          <w:szCs w:val="21"/>
        </w:rPr>
        <w:t>为自有资金，</w:t>
      </w:r>
      <w:r>
        <w:rPr>
          <w:rFonts w:ascii="微软简仿宋" w:eastAsia="微软简仿宋"/>
          <w:szCs w:val="21"/>
        </w:rPr>
        <w:t>来源合法合规，并且系为合法之目的投资本理财产品，而非为洗钱等违法犯罪之目的，本人将配合</w:t>
      </w:r>
      <w:r>
        <w:rPr>
          <w:rFonts w:ascii="微软简仿宋" w:eastAsia="微软简仿宋" w:hint="eastAsia"/>
          <w:szCs w:val="21"/>
        </w:rPr>
        <w:t>华夏</w:t>
      </w:r>
      <w:r>
        <w:rPr>
          <w:rFonts w:ascii="微软简仿宋" w:eastAsia="微软简仿宋"/>
          <w:szCs w:val="21"/>
        </w:rPr>
        <w:t>理财</w:t>
      </w:r>
      <w:r>
        <w:rPr>
          <w:rFonts w:ascii="微软简仿宋" w:eastAsia="微软简仿宋" w:hint="eastAsia"/>
          <w:szCs w:val="21"/>
        </w:rPr>
        <w:t>、</w:t>
      </w:r>
      <w:r>
        <w:rPr>
          <w:rFonts w:ascii="微软简仿宋" w:eastAsia="微软简仿宋"/>
          <w:szCs w:val="21"/>
        </w:rPr>
        <w:t>代销机构开展客户身份识别</w:t>
      </w:r>
      <w:r>
        <w:rPr>
          <w:rFonts w:ascii="微软简仿宋" w:eastAsia="微软简仿宋" w:hint="eastAsia"/>
          <w:szCs w:val="21"/>
        </w:rPr>
        <w:t>、</w:t>
      </w:r>
      <w:r>
        <w:rPr>
          <w:rFonts w:ascii="微软简仿宋" w:eastAsia="微软简仿宋"/>
          <w:szCs w:val="21"/>
        </w:rPr>
        <w:t>尽职调查等反洗钱活动及其他法律法规规定事项</w:t>
      </w:r>
      <w:r>
        <w:rPr>
          <w:rFonts w:ascii="微软简仿宋" w:eastAsia="微软简仿宋" w:hint="eastAsia"/>
          <w:szCs w:val="21"/>
        </w:rPr>
        <w:t>，</w:t>
      </w:r>
      <w:r>
        <w:rPr>
          <w:rFonts w:ascii="微软简仿宋" w:eastAsia="微软简仿宋"/>
          <w:szCs w:val="21"/>
        </w:rPr>
        <w:t>及时、真实、准确、完整提供身份及资金来源等信息</w:t>
      </w:r>
      <w:r>
        <w:rPr>
          <w:rFonts w:ascii="微软简仿宋" w:eastAsia="微软简仿宋" w:hint="eastAsia"/>
          <w:szCs w:val="21"/>
        </w:rPr>
        <w:t>，</w:t>
      </w:r>
      <w:r>
        <w:rPr>
          <w:rFonts w:ascii="微软简仿宋" w:eastAsia="微软简仿宋"/>
          <w:szCs w:val="21"/>
        </w:rPr>
        <w:t>并同意华夏理财</w:t>
      </w:r>
      <w:r>
        <w:rPr>
          <w:rFonts w:ascii="微软简仿宋" w:eastAsia="微软简仿宋" w:hint="eastAsia"/>
          <w:szCs w:val="21"/>
        </w:rPr>
        <w:t>、代销机构根据法律法规、监管规定和销售文件的约定使用本人提供的相关信息</w:t>
      </w:r>
      <w:r>
        <w:rPr>
          <w:rFonts w:ascii="微软简仿宋" w:eastAsia="微软简仿宋"/>
          <w:szCs w:val="21"/>
        </w:rPr>
        <w:t>。</w:t>
      </w:r>
    </w:p>
    <w:p w14:paraId="5B77CB01" w14:textId="77777777" w:rsidR="00000000" w:rsidRDefault="00000000">
      <w:pPr>
        <w:spacing w:line="360" w:lineRule="exact"/>
        <w:ind w:firstLineChars="200" w:firstLine="420"/>
        <w:rPr>
          <w:rFonts w:ascii="微软简仿宋" w:eastAsia="微软简仿宋" w:hint="eastAsia"/>
          <w:szCs w:val="21"/>
        </w:rPr>
      </w:pPr>
      <w:r>
        <w:rPr>
          <w:rFonts w:ascii="仿宋" w:eastAsia="仿宋" w:hAnsi="仿宋" w:hint="eastAsia"/>
          <w:bCs/>
          <w:szCs w:val="21"/>
        </w:rPr>
        <w:t>□</w:t>
      </w:r>
      <w:r>
        <w:rPr>
          <w:rFonts w:ascii="微软简仿宋" w:eastAsia="微软简仿宋" w:hint="eastAsia"/>
          <w:szCs w:val="21"/>
        </w:rPr>
        <w:t>本人知悉并确认本理财产品的代销机构可能包含华夏银行股份有限公司，其为华夏理财的控股股东，二者存在关联关系。如因关联关系导致代销机构对本理财产品未能进行独立、审慎判断或放松准入管理，可能存在代销机构未能独立、尽责的风险。</w:t>
      </w:r>
    </w:p>
    <w:p w14:paraId="1DB3D622" w14:textId="77777777" w:rsidR="00000000" w:rsidRDefault="00000000">
      <w:pPr>
        <w:spacing w:line="360" w:lineRule="exact"/>
        <w:ind w:firstLineChars="196" w:firstLine="412"/>
        <w:rPr>
          <w:rFonts w:ascii="Cambria" w:eastAsia="微软简仿宋" w:hAnsi="Cambria" w:hint="eastAsia"/>
          <w:b/>
          <w:szCs w:val="21"/>
        </w:rPr>
      </w:pPr>
      <w:r>
        <w:rPr>
          <w:rFonts w:ascii="微软简仿宋" w:eastAsia="微软简仿宋" w:hint="eastAsia"/>
          <w:b/>
          <w:szCs w:val="21"/>
        </w:rPr>
        <w:t>经销售机构的</w:t>
      </w:r>
      <w:r>
        <w:rPr>
          <w:rFonts w:ascii="微软简仿宋" w:eastAsia="微软简仿宋"/>
          <w:b/>
          <w:szCs w:val="21"/>
        </w:rPr>
        <w:t>风险承受能力评估，本人</w:t>
      </w:r>
      <w:r>
        <w:rPr>
          <w:rFonts w:ascii="微软简仿宋" w:eastAsia="微软简仿宋" w:hint="eastAsia"/>
          <w:b/>
          <w:szCs w:val="21"/>
        </w:rPr>
        <w:t>确认</w:t>
      </w:r>
      <w:r>
        <w:rPr>
          <w:rFonts w:ascii="微软简仿宋" w:eastAsia="微软简仿宋"/>
          <w:b/>
          <w:szCs w:val="21"/>
        </w:rPr>
        <w:t>风险承受能力</w:t>
      </w:r>
      <w:r>
        <w:rPr>
          <w:rFonts w:ascii="微软简仿宋" w:eastAsia="微软简仿宋" w:hint="eastAsia"/>
          <w:b/>
          <w:szCs w:val="21"/>
        </w:rPr>
        <w:t>评估结果</w:t>
      </w:r>
      <w:r>
        <w:rPr>
          <w:rFonts w:ascii="微软简仿宋" w:eastAsia="微软简仿宋"/>
          <w:b/>
          <w:szCs w:val="21"/>
        </w:rPr>
        <w:t>为</w:t>
      </w:r>
      <w:r>
        <w:rPr>
          <w:rFonts w:ascii="Cambria" w:eastAsia="微软简仿宋" w:hAnsi="Cambria" w:hint="eastAsia"/>
          <w:b/>
          <w:szCs w:val="21"/>
        </w:rPr>
        <w:t>_______</w:t>
      </w:r>
      <w:r>
        <w:rPr>
          <w:rFonts w:ascii="Cambria" w:eastAsia="微软简仿宋" w:hAnsi="Cambria" w:hint="eastAsia"/>
          <w:b/>
          <w:szCs w:val="21"/>
        </w:rPr>
        <w:t>。</w:t>
      </w:r>
    </w:p>
    <w:p w14:paraId="172A97FE" w14:textId="77777777" w:rsidR="00000000" w:rsidRDefault="00000000">
      <w:pPr>
        <w:spacing w:line="360" w:lineRule="exact"/>
        <w:ind w:firstLineChars="200" w:firstLine="420"/>
        <w:rPr>
          <w:rFonts w:ascii="微软简仿宋" w:eastAsia="微软简仿宋" w:hint="eastAsia"/>
          <w:szCs w:val="21"/>
        </w:rPr>
      </w:pPr>
      <w:r>
        <w:rPr>
          <w:rFonts w:ascii="微软简仿宋" w:eastAsia="微软简仿宋" w:hint="eastAsia"/>
          <w:szCs w:val="21"/>
        </w:rPr>
        <w:t>本人同时确认如下：（客户需全文抄录风险确认语句并签字确认）</w:t>
      </w:r>
    </w:p>
    <w:p w14:paraId="5815A33E" w14:textId="77777777" w:rsidR="00000000" w:rsidRDefault="00000000">
      <w:pPr>
        <w:spacing w:line="360" w:lineRule="exact"/>
        <w:ind w:firstLineChars="196" w:firstLine="412"/>
        <w:rPr>
          <w:rFonts w:ascii="微软简仿宋" w:eastAsia="微软简仿宋" w:hint="eastAsia"/>
          <w:szCs w:val="21"/>
        </w:rPr>
      </w:pPr>
      <w:r>
        <w:rPr>
          <w:rFonts w:ascii="微软简仿宋" w:eastAsia="微软简仿宋" w:hint="eastAsia"/>
          <w:b/>
          <w:szCs w:val="21"/>
        </w:rPr>
        <w:t>本人已经阅读风险揭示，愿意承担投资风险</w:t>
      </w:r>
      <w:r>
        <w:rPr>
          <w:rFonts w:ascii="微软简仿宋" w:eastAsia="微软简仿宋" w:hint="eastAsia"/>
          <w:szCs w:val="21"/>
        </w:rPr>
        <w:t>。</w:t>
      </w:r>
    </w:p>
    <w:p w14:paraId="512475A9" w14:textId="77777777" w:rsidR="00000000" w:rsidRDefault="00000000">
      <w:pPr>
        <w:spacing w:line="360" w:lineRule="exact"/>
        <w:ind w:firstLineChars="104" w:firstLine="333"/>
        <w:rPr>
          <w:rFonts w:ascii="宋体" w:hAnsi="宋体" w:cs="宋体"/>
          <w:sz w:val="32"/>
          <w:szCs w:val="32"/>
        </w:rPr>
      </w:pP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 xml:space="preserve">□。                                                       </w:t>
      </w:r>
    </w:p>
    <w:p w14:paraId="7EC2C30F" w14:textId="77777777" w:rsidR="00000000" w:rsidRDefault="00000000">
      <w:pPr>
        <w:spacing w:line="360" w:lineRule="exact"/>
        <w:ind w:firstLineChars="200" w:firstLine="420"/>
        <w:rPr>
          <w:rFonts w:ascii="微软简仿宋" w:eastAsia="微软简仿宋"/>
          <w:szCs w:val="21"/>
        </w:rPr>
      </w:pPr>
      <w:r>
        <w:rPr>
          <w:rFonts w:ascii="微软简仿宋" w:eastAsia="微软简仿宋" w:hint="eastAsia"/>
          <w:szCs w:val="21"/>
        </w:rPr>
        <w:t>客户</w:t>
      </w:r>
      <w:r>
        <w:rPr>
          <w:rFonts w:ascii="微软简仿宋" w:eastAsia="微软简仿宋"/>
          <w:szCs w:val="21"/>
        </w:rPr>
        <w:t>通过</w:t>
      </w:r>
      <w:r>
        <w:rPr>
          <w:rFonts w:ascii="微软简仿宋" w:eastAsia="微软简仿宋" w:hint="eastAsia"/>
          <w:szCs w:val="21"/>
        </w:rPr>
        <w:t>华夏理财/代销机构</w:t>
      </w:r>
      <w:r>
        <w:rPr>
          <w:rFonts w:ascii="微软简仿宋" w:eastAsia="微软简仿宋"/>
          <w:szCs w:val="21"/>
        </w:rPr>
        <w:t>电子渠道自行确认后生效，即视为客户已阅读并</w:t>
      </w:r>
      <w:r>
        <w:rPr>
          <w:rFonts w:ascii="微软简仿宋" w:eastAsia="微软简仿宋" w:hint="eastAsia"/>
          <w:szCs w:val="21"/>
        </w:rPr>
        <w:t>清楚</w:t>
      </w:r>
      <w:r>
        <w:rPr>
          <w:rFonts w:ascii="微软简仿宋" w:eastAsia="微软简仿宋"/>
          <w:szCs w:val="21"/>
        </w:rPr>
        <w:t>风险</w:t>
      </w:r>
      <w:r>
        <w:rPr>
          <w:rFonts w:ascii="微软简仿宋" w:eastAsia="微软简仿宋" w:hint="eastAsia"/>
          <w:szCs w:val="21"/>
        </w:rPr>
        <w:t>揭</w:t>
      </w:r>
      <w:r>
        <w:rPr>
          <w:rFonts w:ascii="微软简仿宋" w:eastAsia="微软简仿宋"/>
          <w:szCs w:val="21"/>
        </w:rPr>
        <w:t>示</w:t>
      </w:r>
      <w:r>
        <w:rPr>
          <w:rFonts w:ascii="微软简仿宋" w:eastAsia="微软简仿宋" w:hint="eastAsia"/>
          <w:szCs w:val="21"/>
        </w:rPr>
        <w:t>，</w:t>
      </w:r>
      <w:r>
        <w:rPr>
          <w:rFonts w:ascii="微软简仿宋" w:eastAsia="微软简仿宋"/>
          <w:szCs w:val="21"/>
        </w:rPr>
        <w:t>愿意承担投资风险</w:t>
      </w:r>
      <w:r>
        <w:rPr>
          <w:rFonts w:ascii="微软简仿宋" w:eastAsia="微软简仿宋" w:hint="eastAsia"/>
          <w:szCs w:val="21"/>
        </w:rPr>
        <w:t>。</w:t>
      </w:r>
    </w:p>
    <w:p w14:paraId="10C22185" w14:textId="77777777" w:rsidR="00000000" w:rsidRDefault="00000000">
      <w:pPr>
        <w:spacing w:line="360" w:lineRule="exact"/>
        <w:ind w:firstLineChars="200" w:firstLine="640"/>
        <w:rPr>
          <w:rFonts w:ascii="宋体" w:hAnsi="宋体" w:cs="宋体" w:hint="eastAsia"/>
          <w:sz w:val="32"/>
          <w:szCs w:val="32"/>
          <w:u w:val="single"/>
        </w:rPr>
      </w:pPr>
    </w:p>
    <w:p w14:paraId="028CA397" w14:textId="77777777" w:rsidR="00000000" w:rsidRDefault="00000000">
      <w:pPr>
        <w:spacing w:line="360" w:lineRule="exact"/>
        <w:ind w:firstLineChars="3000" w:firstLine="6300"/>
        <w:rPr>
          <w:rFonts w:ascii="微软简仿宋" w:eastAsia="微软简仿宋" w:hint="eastAsia"/>
          <w:szCs w:val="21"/>
        </w:rPr>
      </w:pPr>
      <w:r>
        <w:rPr>
          <w:rFonts w:ascii="微软简仿宋" w:eastAsia="微软简仿宋" w:hint="eastAsia"/>
          <w:szCs w:val="21"/>
        </w:rPr>
        <w:lastRenderedPageBreak/>
        <w:t>客户（签字）：</w:t>
      </w:r>
    </w:p>
    <w:p w14:paraId="686C9B24" w14:textId="77777777" w:rsidR="00000000" w:rsidRDefault="00000000">
      <w:pPr>
        <w:spacing w:line="360" w:lineRule="exact"/>
        <w:jc w:val="center"/>
        <w:rPr>
          <w:rFonts w:ascii="微软简标宋" w:eastAsia="微软简标宋" w:hAnsi="宋体" w:cs="宋体" w:hint="eastAsia"/>
          <w:sz w:val="28"/>
          <w:szCs w:val="28"/>
        </w:rPr>
      </w:pPr>
      <w:r>
        <w:rPr>
          <w:rFonts w:ascii="宋体" w:hAnsi="宋体" w:cs="宋体" w:hint="eastAsia"/>
          <w:szCs w:val="21"/>
        </w:rPr>
        <w:t xml:space="preserve">                                                      </w:t>
      </w:r>
      <w:r>
        <w:rPr>
          <w:rFonts w:ascii="微软简仿宋" w:eastAsia="微软简仿宋" w:hint="eastAsia"/>
          <w:szCs w:val="21"/>
        </w:rPr>
        <w:t>日期：</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年 </w:t>
      </w:r>
      <w:r>
        <w:rPr>
          <w:rFonts w:ascii="宋体" w:hAnsi="宋体" w:cs="宋体" w:hint="eastAsia"/>
          <w:szCs w:val="21"/>
        </w:rPr>
        <w:t xml:space="preserve"> </w:t>
      </w:r>
      <w:r>
        <w:rPr>
          <w:rFonts w:ascii="微软简仿宋" w:eastAsia="微软简仿宋" w:hAnsi="宋体" w:cs="宋体" w:hint="eastAsia"/>
          <w:szCs w:val="21"/>
        </w:rPr>
        <w:t xml:space="preserve">  月    日</w:t>
      </w:r>
    </w:p>
    <w:p w14:paraId="29889244" w14:textId="77777777" w:rsidR="00304DAF" w:rsidRDefault="00304DAF">
      <w:pPr>
        <w:jc w:val="right"/>
        <w:rPr>
          <w:rFonts w:ascii="微软简仿宋" w:eastAsia="微软简仿宋" w:hint="eastAsia"/>
          <w:szCs w:val="21"/>
        </w:rPr>
      </w:pPr>
    </w:p>
    <w:sectPr w:rsidR="00304DAF">
      <w:pgSz w:w="11906" w:h="16838"/>
      <w:pgMar w:top="567" w:right="1134" w:bottom="567" w:left="1134" w:header="851" w:footer="425"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0188B" w14:textId="77777777" w:rsidR="00B54474" w:rsidRDefault="00B54474">
      <w:r>
        <w:separator/>
      </w:r>
    </w:p>
  </w:endnote>
  <w:endnote w:type="continuationSeparator" w:id="0">
    <w:p w14:paraId="3A1865A1" w14:textId="77777777" w:rsidR="00B54474" w:rsidRDefault="00B54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简仿宋">
    <w:altName w:val="微软雅黑"/>
    <w:charset w:val="00"/>
    <w:family w:val="auto"/>
    <w:pitch w:val="default"/>
    <w:sig w:usb0="00000000" w:usb1="00000000" w:usb2="00000000" w:usb3="00000000" w:csb0="00040001" w:csb1="00000000"/>
  </w:font>
  <w:font w:name="微软简标宋">
    <w:altName w:val="微软雅黑"/>
    <w:charset w:val="86"/>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A0A59" w14:textId="77777777" w:rsidR="00B54474" w:rsidRDefault="00B54474">
      <w:r>
        <w:separator/>
      </w:r>
    </w:p>
  </w:footnote>
  <w:footnote w:type="continuationSeparator" w:id="0">
    <w:p w14:paraId="1030B3B7" w14:textId="77777777" w:rsidR="00B54474" w:rsidRDefault="00B544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VerticalSpacing w:val="156"/>
  <w:displayHorizontalDrawingGridEvery w:val="0"/>
  <w:displayVerticalDrawingGridEvery w:val="2"/>
  <w:characterSpacingControl w:val="compressPunctuation"/>
  <w:hdrShapeDefaults>
    <o:shapedefaults v:ext="edit" spidmax="2050"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25D"/>
    <w:rsid w:val="0000293B"/>
    <w:rsid w:val="000207F4"/>
    <w:rsid w:val="00022639"/>
    <w:rsid w:val="00033DA5"/>
    <w:rsid w:val="00034C58"/>
    <w:rsid w:val="00043E94"/>
    <w:rsid w:val="0006148C"/>
    <w:rsid w:val="00061F70"/>
    <w:rsid w:val="000624CA"/>
    <w:rsid w:val="00072279"/>
    <w:rsid w:val="00092207"/>
    <w:rsid w:val="000A3E4D"/>
    <w:rsid w:val="000A5C97"/>
    <w:rsid w:val="000B18E7"/>
    <w:rsid w:val="000B409E"/>
    <w:rsid w:val="000B4756"/>
    <w:rsid w:val="000D2674"/>
    <w:rsid w:val="000E01FB"/>
    <w:rsid w:val="000E3EA1"/>
    <w:rsid w:val="000E47A8"/>
    <w:rsid w:val="000F0367"/>
    <w:rsid w:val="00100348"/>
    <w:rsid w:val="00104DA3"/>
    <w:rsid w:val="00121DFE"/>
    <w:rsid w:val="00123261"/>
    <w:rsid w:val="001308EE"/>
    <w:rsid w:val="00130DF5"/>
    <w:rsid w:val="0014506C"/>
    <w:rsid w:val="0015024D"/>
    <w:rsid w:val="00154F71"/>
    <w:rsid w:val="001864C1"/>
    <w:rsid w:val="00193796"/>
    <w:rsid w:val="00194D2E"/>
    <w:rsid w:val="001A28E3"/>
    <w:rsid w:val="001A418C"/>
    <w:rsid w:val="001B70DD"/>
    <w:rsid w:val="001B7548"/>
    <w:rsid w:val="001E502A"/>
    <w:rsid w:val="002103A3"/>
    <w:rsid w:val="00215E8C"/>
    <w:rsid w:val="00241C08"/>
    <w:rsid w:val="002769A1"/>
    <w:rsid w:val="00277444"/>
    <w:rsid w:val="00282D29"/>
    <w:rsid w:val="002956DF"/>
    <w:rsid w:val="00296214"/>
    <w:rsid w:val="002A5DD2"/>
    <w:rsid w:val="002B0353"/>
    <w:rsid w:val="002C56CB"/>
    <w:rsid w:val="002C672C"/>
    <w:rsid w:val="002D7CBE"/>
    <w:rsid w:val="00304DAF"/>
    <w:rsid w:val="00305D96"/>
    <w:rsid w:val="00340F57"/>
    <w:rsid w:val="003416F2"/>
    <w:rsid w:val="003456E3"/>
    <w:rsid w:val="003464FE"/>
    <w:rsid w:val="00392DC3"/>
    <w:rsid w:val="003A5FC0"/>
    <w:rsid w:val="003B2C62"/>
    <w:rsid w:val="003C561A"/>
    <w:rsid w:val="003D34A3"/>
    <w:rsid w:val="003D3793"/>
    <w:rsid w:val="003E7060"/>
    <w:rsid w:val="003F2CC3"/>
    <w:rsid w:val="003F517E"/>
    <w:rsid w:val="003F72A0"/>
    <w:rsid w:val="004044A7"/>
    <w:rsid w:val="0042127C"/>
    <w:rsid w:val="00421800"/>
    <w:rsid w:val="00441DAD"/>
    <w:rsid w:val="00444611"/>
    <w:rsid w:val="00454566"/>
    <w:rsid w:val="00454CCB"/>
    <w:rsid w:val="00456B6D"/>
    <w:rsid w:val="00482232"/>
    <w:rsid w:val="00496BD5"/>
    <w:rsid w:val="004A31A6"/>
    <w:rsid w:val="004B0656"/>
    <w:rsid w:val="004B78FF"/>
    <w:rsid w:val="004D7968"/>
    <w:rsid w:val="004E54C4"/>
    <w:rsid w:val="00500AD7"/>
    <w:rsid w:val="00505A4C"/>
    <w:rsid w:val="00512859"/>
    <w:rsid w:val="005170BD"/>
    <w:rsid w:val="00520FDF"/>
    <w:rsid w:val="00534E91"/>
    <w:rsid w:val="005408E8"/>
    <w:rsid w:val="00561CDB"/>
    <w:rsid w:val="005642E6"/>
    <w:rsid w:val="005707C3"/>
    <w:rsid w:val="00572749"/>
    <w:rsid w:val="00581603"/>
    <w:rsid w:val="005A65A1"/>
    <w:rsid w:val="005B0D1F"/>
    <w:rsid w:val="005C083A"/>
    <w:rsid w:val="005C4960"/>
    <w:rsid w:val="005D486A"/>
    <w:rsid w:val="006033EA"/>
    <w:rsid w:val="0060765E"/>
    <w:rsid w:val="0061021E"/>
    <w:rsid w:val="006108C3"/>
    <w:rsid w:val="006135F5"/>
    <w:rsid w:val="00624D7A"/>
    <w:rsid w:val="00643EB4"/>
    <w:rsid w:val="00652A02"/>
    <w:rsid w:val="00666F28"/>
    <w:rsid w:val="00670E87"/>
    <w:rsid w:val="006871C2"/>
    <w:rsid w:val="0069015D"/>
    <w:rsid w:val="00692E03"/>
    <w:rsid w:val="006A5E4D"/>
    <w:rsid w:val="006A6A82"/>
    <w:rsid w:val="006B0C05"/>
    <w:rsid w:val="006C250A"/>
    <w:rsid w:val="006C3362"/>
    <w:rsid w:val="006C5110"/>
    <w:rsid w:val="006C72D6"/>
    <w:rsid w:val="006D1101"/>
    <w:rsid w:val="006E1C11"/>
    <w:rsid w:val="006F0DE8"/>
    <w:rsid w:val="006F4A44"/>
    <w:rsid w:val="007133D8"/>
    <w:rsid w:val="00734D26"/>
    <w:rsid w:val="00762990"/>
    <w:rsid w:val="007A6BF2"/>
    <w:rsid w:val="007C0A0C"/>
    <w:rsid w:val="007D0C58"/>
    <w:rsid w:val="007D20BB"/>
    <w:rsid w:val="007E4887"/>
    <w:rsid w:val="007E785F"/>
    <w:rsid w:val="007F34D3"/>
    <w:rsid w:val="008133F3"/>
    <w:rsid w:val="00816677"/>
    <w:rsid w:val="00822729"/>
    <w:rsid w:val="0084096E"/>
    <w:rsid w:val="00846594"/>
    <w:rsid w:val="008517BA"/>
    <w:rsid w:val="00855425"/>
    <w:rsid w:val="00857E2C"/>
    <w:rsid w:val="008678C3"/>
    <w:rsid w:val="00871250"/>
    <w:rsid w:val="008728BA"/>
    <w:rsid w:val="0087299D"/>
    <w:rsid w:val="0087629A"/>
    <w:rsid w:val="00885B6B"/>
    <w:rsid w:val="008878C0"/>
    <w:rsid w:val="00897B6F"/>
    <w:rsid w:val="008B5770"/>
    <w:rsid w:val="008D4927"/>
    <w:rsid w:val="008D7601"/>
    <w:rsid w:val="008E098A"/>
    <w:rsid w:val="008E6A76"/>
    <w:rsid w:val="008F2BB0"/>
    <w:rsid w:val="00911012"/>
    <w:rsid w:val="0091104D"/>
    <w:rsid w:val="00915760"/>
    <w:rsid w:val="009171DB"/>
    <w:rsid w:val="00922B0B"/>
    <w:rsid w:val="00930FA6"/>
    <w:rsid w:val="00931D90"/>
    <w:rsid w:val="00936605"/>
    <w:rsid w:val="00956E61"/>
    <w:rsid w:val="00957F1A"/>
    <w:rsid w:val="00961B47"/>
    <w:rsid w:val="009751DB"/>
    <w:rsid w:val="00985F99"/>
    <w:rsid w:val="00986A95"/>
    <w:rsid w:val="00990EBB"/>
    <w:rsid w:val="00992329"/>
    <w:rsid w:val="00992523"/>
    <w:rsid w:val="00997427"/>
    <w:rsid w:val="009A1AFE"/>
    <w:rsid w:val="009C257F"/>
    <w:rsid w:val="009C4728"/>
    <w:rsid w:val="009C519D"/>
    <w:rsid w:val="009E147C"/>
    <w:rsid w:val="009E2F0D"/>
    <w:rsid w:val="009F0D1A"/>
    <w:rsid w:val="00A05C0F"/>
    <w:rsid w:val="00A26C2B"/>
    <w:rsid w:val="00A439A8"/>
    <w:rsid w:val="00A61F48"/>
    <w:rsid w:val="00A67457"/>
    <w:rsid w:val="00A67A55"/>
    <w:rsid w:val="00A80ECA"/>
    <w:rsid w:val="00A8183D"/>
    <w:rsid w:val="00A846F5"/>
    <w:rsid w:val="00A87B4F"/>
    <w:rsid w:val="00A976B4"/>
    <w:rsid w:val="00AA3BBB"/>
    <w:rsid w:val="00AD782D"/>
    <w:rsid w:val="00AE08F4"/>
    <w:rsid w:val="00AE1E74"/>
    <w:rsid w:val="00AE699D"/>
    <w:rsid w:val="00AF4F0F"/>
    <w:rsid w:val="00B0025D"/>
    <w:rsid w:val="00B10757"/>
    <w:rsid w:val="00B16ED0"/>
    <w:rsid w:val="00B228F4"/>
    <w:rsid w:val="00B2312E"/>
    <w:rsid w:val="00B54379"/>
    <w:rsid w:val="00B54474"/>
    <w:rsid w:val="00B601C7"/>
    <w:rsid w:val="00B6134D"/>
    <w:rsid w:val="00B67B81"/>
    <w:rsid w:val="00B80920"/>
    <w:rsid w:val="00BF039E"/>
    <w:rsid w:val="00BF4470"/>
    <w:rsid w:val="00BF4AA7"/>
    <w:rsid w:val="00C027A1"/>
    <w:rsid w:val="00C053E0"/>
    <w:rsid w:val="00C16E2D"/>
    <w:rsid w:val="00C17088"/>
    <w:rsid w:val="00C201DF"/>
    <w:rsid w:val="00C265D4"/>
    <w:rsid w:val="00C30DDB"/>
    <w:rsid w:val="00C33FE0"/>
    <w:rsid w:val="00C40F05"/>
    <w:rsid w:val="00C44229"/>
    <w:rsid w:val="00C453DC"/>
    <w:rsid w:val="00C6126B"/>
    <w:rsid w:val="00C7310C"/>
    <w:rsid w:val="00C812F7"/>
    <w:rsid w:val="00C87507"/>
    <w:rsid w:val="00CA0E1E"/>
    <w:rsid w:val="00CA3CAC"/>
    <w:rsid w:val="00CC027A"/>
    <w:rsid w:val="00CD2652"/>
    <w:rsid w:val="00CD2F18"/>
    <w:rsid w:val="00CD5CBE"/>
    <w:rsid w:val="00CE29D8"/>
    <w:rsid w:val="00CE5812"/>
    <w:rsid w:val="00CE5C71"/>
    <w:rsid w:val="00CF7246"/>
    <w:rsid w:val="00D10245"/>
    <w:rsid w:val="00D11172"/>
    <w:rsid w:val="00D14D72"/>
    <w:rsid w:val="00D22CDE"/>
    <w:rsid w:val="00D25040"/>
    <w:rsid w:val="00D25991"/>
    <w:rsid w:val="00D3019A"/>
    <w:rsid w:val="00D333E9"/>
    <w:rsid w:val="00D4529E"/>
    <w:rsid w:val="00D46470"/>
    <w:rsid w:val="00D5522E"/>
    <w:rsid w:val="00D57A87"/>
    <w:rsid w:val="00D623D5"/>
    <w:rsid w:val="00D846FC"/>
    <w:rsid w:val="00DA132B"/>
    <w:rsid w:val="00DB0AD8"/>
    <w:rsid w:val="00DB23EE"/>
    <w:rsid w:val="00DB635C"/>
    <w:rsid w:val="00DF7F44"/>
    <w:rsid w:val="00E00342"/>
    <w:rsid w:val="00E04E6D"/>
    <w:rsid w:val="00E20E1D"/>
    <w:rsid w:val="00E3013C"/>
    <w:rsid w:val="00E37FBE"/>
    <w:rsid w:val="00E4323A"/>
    <w:rsid w:val="00E44612"/>
    <w:rsid w:val="00E50781"/>
    <w:rsid w:val="00E52899"/>
    <w:rsid w:val="00E5439D"/>
    <w:rsid w:val="00E64FB2"/>
    <w:rsid w:val="00E80A36"/>
    <w:rsid w:val="00E82E9D"/>
    <w:rsid w:val="00E9738F"/>
    <w:rsid w:val="00EB3541"/>
    <w:rsid w:val="00EB73E9"/>
    <w:rsid w:val="00ED3FE5"/>
    <w:rsid w:val="00F03502"/>
    <w:rsid w:val="00F05D5F"/>
    <w:rsid w:val="00F11A44"/>
    <w:rsid w:val="00F32C58"/>
    <w:rsid w:val="00F343AA"/>
    <w:rsid w:val="00F4308B"/>
    <w:rsid w:val="00F441BE"/>
    <w:rsid w:val="00F46548"/>
    <w:rsid w:val="00F62AB6"/>
    <w:rsid w:val="00F71E35"/>
    <w:rsid w:val="00F9370E"/>
    <w:rsid w:val="00FB0C32"/>
    <w:rsid w:val="00FB778A"/>
    <w:rsid w:val="00FC44DA"/>
    <w:rsid w:val="00FE6BF9"/>
    <w:rsid w:val="00FE7B52"/>
    <w:rsid w:val="0242792F"/>
    <w:rsid w:val="03881F95"/>
    <w:rsid w:val="05C15B15"/>
    <w:rsid w:val="079155C3"/>
    <w:rsid w:val="08332F10"/>
    <w:rsid w:val="08844DA3"/>
    <w:rsid w:val="096056BA"/>
    <w:rsid w:val="09BF428B"/>
    <w:rsid w:val="0A331ED7"/>
    <w:rsid w:val="0B643FFE"/>
    <w:rsid w:val="11901FA4"/>
    <w:rsid w:val="12B81D80"/>
    <w:rsid w:val="136379A6"/>
    <w:rsid w:val="156F3DD1"/>
    <w:rsid w:val="1813244C"/>
    <w:rsid w:val="18D34D34"/>
    <w:rsid w:val="19812173"/>
    <w:rsid w:val="1D38576C"/>
    <w:rsid w:val="1EB64A24"/>
    <w:rsid w:val="1F561E89"/>
    <w:rsid w:val="1F6507A6"/>
    <w:rsid w:val="23A77BC7"/>
    <w:rsid w:val="25502AC4"/>
    <w:rsid w:val="25905ACB"/>
    <w:rsid w:val="274D7A21"/>
    <w:rsid w:val="28801DF9"/>
    <w:rsid w:val="29392B60"/>
    <w:rsid w:val="2CA50FCE"/>
    <w:rsid w:val="2CE23B89"/>
    <w:rsid w:val="2D0568E8"/>
    <w:rsid w:val="2D803634"/>
    <w:rsid w:val="2DC9111E"/>
    <w:rsid w:val="2DE024F9"/>
    <w:rsid w:val="2EC3435A"/>
    <w:rsid w:val="2F563045"/>
    <w:rsid w:val="30071A51"/>
    <w:rsid w:val="3051541D"/>
    <w:rsid w:val="30C9518B"/>
    <w:rsid w:val="30EC3212"/>
    <w:rsid w:val="310B4140"/>
    <w:rsid w:val="32941D09"/>
    <w:rsid w:val="34F95E6B"/>
    <w:rsid w:val="35EB1B84"/>
    <w:rsid w:val="368B0408"/>
    <w:rsid w:val="3B4E5C0B"/>
    <w:rsid w:val="3DFC2B29"/>
    <w:rsid w:val="3E29565F"/>
    <w:rsid w:val="3EB87488"/>
    <w:rsid w:val="40C34FE2"/>
    <w:rsid w:val="41300C9E"/>
    <w:rsid w:val="44612387"/>
    <w:rsid w:val="44771E3C"/>
    <w:rsid w:val="44DC5FD0"/>
    <w:rsid w:val="46A2631C"/>
    <w:rsid w:val="46D4314A"/>
    <w:rsid w:val="4AA94B8B"/>
    <w:rsid w:val="4CE74FEB"/>
    <w:rsid w:val="4D836742"/>
    <w:rsid w:val="4E052D5B"/>
    <w:rsid w:val="4E9821E8"/>
    <w:rsid w:val="50C82CC0"/>
    <w:rsid w:val="50C8420D"/>
    <w:rsid w:val="52B17FEB"/>
    <w:rsid w:val="5433752F"/>
    <w:rsid w:val="554A46B7"/>
    <w:rsid w:val="55B101B8"/>
    <w:rsid w:val="5614692D"/>
    <w:rsid w:val="56B43E4C"/>
    <w:rsid w:val="57A74D43"/>
    <w:rsid w:val="57DB7BF9"/>
    <w:rsid w:val="594753AE"/>
    <w:rsid w:val="5E0C1A3D"/>
    <w:rsid w:val="5FCE083C"/>
    <w:rsid w:val="61790877"/>
    <w:rsid w:val="61DE601D"/>
    <w:rsid w:val="624C2EF9"/>
    <w:rsid w:val="64370B1D"/>
    <w:rsid w:val="6AEA3529"/>
    <w:rsid w:val="6B1D6CA5"/>
    <w:rsid w:val="6D083A72"/>
    <w:rsid w:val="7050451B"/>
    <w:rsid w:val="71C4139E"/>
    <w:rsid w:val="71EF756E"/>
    <w:rsid w:val="73CC4A8A"/>
    <w:rsid w:val="74AE341D"/>
    <w:rsid w:val="76626404"/>
    <w:rsid w:val="770F3086"/>
    <w:rsid w:val="77CD23DC"/>
    <w:rsid w:val="77E757C4"/>
    <w:rsid w:val="79396C79"/>
    <w:rsid w:val="798058E5"/>
    <w:rsid w:val="79B91AC5"/>
    <w:rsid w:val="7A76645F"/>
    <w:rsid w:val="7AE5303B"/>
    <w:rsid w:val="7C8539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rokecolor="#739cc3">
      <v:fill angle="-90" type="gradient">
        <o:fill v:ext="view" type="gradientUnscaled"/>
      </v:fill>
      <v:stroke color="#739cc3" weight="1.25pt"/>
    </o:shapedefaults>
    <o:shapelayout v:ext="edit">
      <o:idmap v:ext="edit" data="2"/>
    </o:shapelayout>
  </w:shapeDefaults>
  <w:decimalSymbol w:val="."/>
  <w:listSeparator w:val=","/>
  <w14:docId w14:val="52238AC8"/>
  <w15:chartTrackingRefBased/>
  <w15:docId w15:val="{7FBDBBD4-E482-4EC1-A91C-F44D2F304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lsdException w:name="header" w:uiPriority="99"/>
    <w:lsdException w:name="caption" w:semiHidden="1" w:unhideWhenUsed="1" w:qFormat="1"/>
    <w:lsdException w:name="annotation reference" w:semiHidden="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link w:val="CharCharCharCharCharCharCharCharCharCharCharChar"/>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character" w:styleId="a4">
    <w:name w:val="page number"/>
    <w:basedOn w:val="a0"/>
  </w:style>
  <w:style w:type="character" w:customStyle="1" w:styleId="a5">
    <w:name w:val="页脚 字符"/>
    <w:link w:val="a6"/>
    <w:rPr>
      <w:rFonts w:eastAsia="宋体"/>
      <w:kern w:val="2"/>
      <w:sz w:val="18"/>
      <w:szCs w:val="18"/>
      <w:lang w:val="en-US" w:eastAsia="zh-CN" w:bidi="ar-SA"/>
    </w:rPr>
  </w:style>
  <w:style w:type="character" w:customStyle="1" w:styleId="a7">
    <w:name w:val="批注文字 字符"/>
    <w:link w:val="a8"/>
    <w:semiHidden/>
    <w:rPr>
      <w:kern w:val="2"/>
      <w:sz w:val="21"/>
      <w:szCs w:val="24"/>
    </w:rPr>
  </w:style>
  <w:style w:type="character" w:styleId="a9">
    <w:name w:val="annotation reference"/>
    <w:semiHidden/>
    <w:rPr>
      <w:sz w:val="21"/>
      <w:szCs w:val="21"/>
    </w:rPr>
  </w:style>
  <w:style w:type="character" w:customStyle="1" w:styleId="aa">
    <w:name w:val="页眉 字符"/>
    <w:link w:val="ab"/>
    <w:uiPriority w:val="99"/>
    <w:rPr>
      <w:kern w:val="2"/>
      <w:sz w:val="18"/>
      <w:szCs w:val="18"/>
    </w:rPr>
  </w:style>
  <w:style w:type="paragraph" w:styleId="ac">
    <w:name w:val="annotation subject"/>
    <w:basedOn w:val="a8"/>
    <w:next w:val="a8"/>
    <w:semiHidden/>
    <w:rPr>
      <w:b/>
      <w:bCs/>
    </w:rPr>
  </w:style>
  <w:style w:type="paragraph" w:customStyle="1" w:styleId="CharCharCharCharCharCharCharCharCharCharCharChar">
    <w:name w:val="Char Char Char Char Char Char Char Char Char Char Char Char"/>
    <w:basedOn w:val="a"/>
    <w:link w:val="a0"/>
    <w:pPr>
      <w:widowControl/>
      <w:spacing w:after="160" w:line="240" w:lineRule="exact"/>
      <w:jc w:val="left"/>
    </w:pPr>
    <w:rPr>
      <w:rFonts w:ascii="Tahoma" w:hAnsi="Tahoma" w:cs="Tahoma"/>
      <w:szCs w:val="21"/>
    </w:rPr>
  </w:style>
  <w:style w:type="paragraph" w:styleId="ad">
    <w:name w:val="Balloon Text"/>
    <w:basedOn w:val="a"/>
    <w:semiHidden/>
    <w:rPr>
      <w:sz w:val="18"/>
      <w:szCs w:val="18"/>
    </w:rPr>
  </w:style>
  <w:style w:type="paragraph" w:styleId="ab">
    <w:name w:val="header"/>
    <w:basedOn w:val="a"/>
    <w:link w:val="aa"/>
    <w:uiPriority w:val="99"/>
    <w:pPr>
      <w:pBdr>
        <w:bottom w:val="single" w:sz="6" w:space="1" w:color="auto"/>
      </w:pBdr>
      <w:tabs>
        <w:tab w:val="center" w:pos="4153"/>
        <w:tab w:val="right" w:pos="8306"/>
      </w:tabs>
      <w:snapToGrid w:val="0"/>
      <w:jc w:val="center"/>
    </w:pPr>
    <w:rPr>
      <w:sz w:val="18"/>
      <w:szCs w:val="18"/>
    </w:rPr>
  </w:style>
  <w:style w:type="paragraph" w:styleId="a6">
    <w:name w:val="footer"/>
    <w:basedOn w:val="a"/>
    <w:link w:val="a5"/>
    <w:pPr>
      <w:tabs>
        <w:tab w:val="center" w:pos="4153"/>
        <w:tab w:val="right" w:pos="8306"/>
      </w:tabs>
      <w:snapToGrid w:val="0"/>
      <w:jc w:val="left"/>
    </w:pPr>
    <w:rPr>
      <w:sz w:val="18"/>
      <w:szCs w:val="18"/>
    </w:rPr>
  </w:style>
  <w:style w:type="paragraph" w:styleId="a8">
    <w:name w:val="annotation text"/>
    <w:basedOn w:val="a"/>
    <w:link w:val="a7"/>
    <w:semiHidden/>
    <w:pPr>
      <w:jc w:val="left"/>
    </w:pPr>
  </w:style>
  <w:style w:type="paragraph" w:customStyle="1" w:styleId="Default">
    <w:name w:val="Default"/>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pixelsPerInch w:val="192"/>
</w:webSetting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media/image1.png" Type="http://schemas.openxmlformats.org/officeDocument/2006/relationships/image"/><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557</Words>
  <Characters>3177</Characters>
  <Application>Microsoft Office Word</Application>
  <DocSecurity>0</DocSecurity>
  <PresentationFormat/>
  <Lines>26</Lines>
  <Paragraphs>7</Paragraphs>
  <Slides>0</Slides>
  <Notes>0</Notes>
  <HiddenSlides>0</HiddenSlides>
  <MMClips>0</MMClips>
  <ScaleCrop>false</ScaleCrop>
  <Manager/>
  <Company>华夏银行总行</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2023-12-22T06:22:00Z</dcterms:created>
  <dc:creator>RORO</dc:creator>
  <cp:lastModifiedBy>石 金</cp:lastModifiedBy>
  <cp:lastPrinted>2021-06-15T02:18:00Z</cp:lastPrinted>
  <dcterms:modified xsi:type="dcterms:W3CDTF">2023-12-22T06:22:00Z</dcterms:modified>
  <cp:revision>2</cp:revision>
  <dc:title>_x0001_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ies>
</file>